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46E8A" w14:textId="77777777" w:rsidR="002032A5" w:rsidRDefault="002032A5" w:rsidP="00902494">
      <w:pPr>
        <w:pStyle w:val="ListParagraph"/>
        <w:rPr>
          <w:rFonts w:ascii="Times New Roman" w:hAnsi="Times New Roman"/>
          <w:sz w:val="20"/>
          <w:vertAlign w:val="superscript"/>
        </w:rPr>
      </w:pPr>
    </w:p>
    <w:p w14:paraId="2EF1646C" w14:textId="77777777" w:rsidR="0096101A" w:rsidRDefault="0096101A" w:rsidP="00902494">
      <w:pPr>
        <w:pStyle w:val="ListParagraph"/>
        <w:rPr>
          <w:rFonts w:ascii="Times New Roman" w:hAnsi="Times New Roman"/>
          <w:sz w:val="20"/>
          <w:vertAlign w:val="superscript"/>
        </w:rPr>
      </w:pPr>
    </w:p>
    <w:p w14:paraId="7DA6573A" w14:textId="77777777" w:rsidR="0096101A" w:rsidRPr="006679D3" w:rsidRDefault="0096101A" w:rsidP="00902494">
      <w:pPr>
        <w:pStyle w:val="ListParagraph"/>
        <w:rPr>
          <w:rFonts w:ascii="Times New Roman" w:hAnsi="Times New Roman"/>
          <w:sz w:val="20"/>
          <w:vertAlign w:val="superscript"/>
        </w:rPr>
      </w:pPr>
    </w:p>
    <w:p w14:paraId="716D3DA9" w14:textId="4FDFC90C" w:rsidR="00902494" w:rsidRPr="00C92B21" w:rsidRDefault="00902494" w:rsidP="00902494">
      <w:pPr>
        <w:pStyle w:val="ListParagraph"/>
        <w:jc w:val="center"/>
        <w:rPr>
          <w:rFonts w:ascii="Times New Roman" w:hAnsi="Times New Roman"/>
          <w:i/>
          <w:sz w:val="20"/>
          <w:szCs w:val="20"/>
        </w:rPr>
      </w:pPr>
      <w:r w:rsidRPr="00C92B21">
        <w:rPr>
          <w:rFonts w:ascii="Times New Roman" w:hAnsi="Times New Roman"/>
          <w:b/>
          <w:sz w:val="20"/>
          <w:szCs w:val="20"/>
        </w:rPr>
        <w:t xml:space="preserve">GENERAL INSTRUCTIONS </w:t>
      </w:r>
    </w:p>
    <w:p w14:paraId="06E36453" w14:textId="77777777" w:rsidR="00902494" w:rsidRPr="00C92B21" w:rsidRDefault="00902494" w:rsidP="00902494">
      <w:pPr>
        <w:pStyle w:val="ListParagraph"/>
        <w:rPr>
          <w:rFonts w:ascii="Times New Roman" w:hAnsi="Times New Roman"/>
          <w:i/>
          <w:sz w:val="20"/>
          <w:szCs w:val="20"/>
          <w:highlight w:val="yellow"/>
        </w:rPr>
      </w:pPr>
    </w:p>
    <w:p w14:paraId="5C8C753B" w14:textId="2AD356D1" w:rsidR="00902494" w:rsidRPr="00C92B21" w:rsidRDefault="00902494" w:rsidP="00902494">
      <w:pPr>
        <w:pStyle w:val="ListParagraph"/>
        <w:jc w:val="center"/>
        <w:rPr>
          <w:rFonts w:ascii="Times New Roman" w:hAnsi="Times New Roman"/>
          <w:i/>
          <w:sz w:val="20"/>
          <w:szCs w:val="20"/>
        </w:rPr>
      </w:pPr>
      <w:r w:rsidRPr="00C92B21">
        <w:rPr>
          <w:rFonts w:ascii="Times New Roman" w:hAnsi="Times New Roman"/>
          <w:i/>
          <w:sz w:val="20"/>
          <w:szCs w:val="20"/>
          <w:highlight w:val="yellow"/>
        </w:rPr>
        <w:t xml:space="preserve">Please read these instructions before completing a contract based on this </w:t>
      </w:r>
      <w:r w:rsidR="009778AD">
        <w:rPr>
          <w:rFonts w:ascii="Times New Roman" w:hAnsi="Times New Roman"/>
          <w:i/>
          <w:sz w:val="20"/>
          <w:szCs w:val="20"/>
          <w:highlight w:val="yellow"/>
        </w:rPr>
        <w:t>sample agreement</w:t>
      </w:r>
      <w:r w:rsidRPr="00C92B21">
        <w:rPr>
          <w:rFonts w:ascii="Times New Roman" w:hAnsi="Times New Roman"/>
          <w:i/>
          <w:sz w:val="20"/>
          <w:szCs w:val="20"/>
          <w:highlight w:val="yellow"/>
        </w:rPr>
        <w:t>.</w:t>
      </w:r>
    </w:p>
    <w:p w14:paraId="137A314D" w14:textId="77777777" w:rsidR="00902494" w:rsidRPr="00C92B21" w:rsidRDefault="00902494" w:rsidP="00902494">
      <w:pPr>
        <w:pStyle w:val="ListParagraph"/>
        <w:rPr>
          <w:rFonts w:ascii="Times New Roman" w:hAnsi="Times New Roman"/>
          <w:i/>
          <w:sz w:val="20"/>
          <w:szCs w:val="20"/>
        </w:rPr>
      </w:pPr>
    </w:p>
    <w:p w14:paraId="51C21AC8" w14:textId="36952F3A" w:rsidR="00A22765" w:rsidRPr="00C92B21" w:rsidRDefault="00A7390B" w:rsidP="00A9526A">
      <w:pPr>
        <w:pStyle w:val="ListParagraph"/>
        <w:numPr>
          <w:ilvl w:val="0"/>
          <w:numId w:val="45"/>
        </w:numPr>
        <w:spacing w:after="120"/>
        <w:contextualSpacing w:val="0"/>
        <w:rPr>
          <w:rFonts w:ascii="Times New Roman" w:hAnsi="Times New Roman"/>
          <w:sz w:val="20"/>
          <w:szCs w:val="20"/>
        </w:rPr>
      </w:pPr>
      <w:r w:rsidRPr="00C92B21">
        <w:rPr>
          <w:rFonts w:ascii="Times New Roman" w:hAnsi="Times New Roman"/>
          <w:sz w:val="20"/>
          <w:szCs w:val="20"/>
        </w:rPr>
        <w:t xml:space="preserve">This </w:t>
      </w:r>
      <w:r w:rsidR="009778AD">
        <w:rPr>
          <w:rFonts w:ascii="Times New Roman" w:hAnsi="Times New Roman"/>
          <w:sz w:val="20"/>
          <w:szCs w:val="20"/>
        </w:rPr>
        <w:t>sample agreement</w:t>
      </w:r>
      <w:r w:rsidRPr="00C92B21">
        <w:rPr>
          <w:rFonts w:ascii="Times New Roman" w:hAnsi="Times New Roman"/>
          <w:sz w:val="20"/>
          <w:szCs w:val="20"/>
        </w:rPr>
        <w:t xml:space="preserve"> may be used for the acquisition of</w:t>
      </w:r>
      <w:r w:rsidR="00444D65" w:rsidRPr="00C92B21">
        <w:rPr>
          <w:rFonts w:ascii="Times New Roman" w:hAnsi="Times New Roman"/>
          <w:sz w:val="20"/>
          <w:szCs w:val="20"/>
        </w:rPr>
        <w:t xml:space="preserve"> </w:t>
      </w:r>
      <w:r w:rsidR="00902494" w:rsidRPr="00C92B21">
        <w:rPr>
          <w:rFonts w:ascii="Times New Roman" w:hAnsi="Times New Roman"/>
          <w:sz w:val="20"/>
          <w:szCs w:val="20"/>
        </w:rPr>
        <w:t xml:space="preserve">information technology (IT) </w:t>
      </w:r>
      <w:r w:rsidR="00F960CB">
        <w:rPr>
          <w:rFonts w:ascii="Times New Roman" w:hAnsi="Times New Roman"/>
          <w:sz w:val="20"/>
          <w:szCs w:val="20"/>
        </w:rPr>
        <w:t xml:space="preserve">goods and </w:t>
      </w:r>
      <w:r w:rsidR="00902494" w:rsidRPr="00C92B21">
        <w:rPr>
          <w:rFonts w:ascii="Times New Roman" w:hAnsi="Times New Roman"/>
          <w:sz w:val="20"/>
          <w:szCs w:val="20"/>
        </w:rPr>
        <w:t>servi</w:t>
      </w:r>
      <w:r w:rsidR="00C623C1" w:rsidRPr="00C92B21">
        <w:rPr>
          <w:rFonts w:ascii="Times New Roman" w:hAnsi="Times New Roman"/>
          <w:sz w:val="20"/>
          <w:szCs w:val="20"/>
        </w:rPr>
        <w:t>ces</w:t>
      </w:r>
      <w:r w:rsidR="00EC428E">
        <w:rPr>
          <w:rFonts w:ascii="Times New Roman" w:hAnsi="Times New Roman"/>
          <w:sz w:val="20"/>
          <w:szCs w:val="20"/>
        </w:rPr>
        <w:t xml:space="preserve"> (as well as software licenses)</w:t>
      </w:r>
      <w:r w:rsidR="00C623C1" w:rsidRPr="00C92B21">
        <w:rPr>
          <w:rFonts w:ascii="Times New Roman" w:hAnsi="Times New Roman"/>
          <w:sz w:val="20"/>
          <w:szCs w:val="20"/>
        </w:rPr>
        <w:t xml:space="preserve"> from private </w:t>
      </w:r>
      <w:r w:rsidR="0047095C">
        <w:rPr>
          <w:rFonts w:ascii="Times New Roman" w:hAnsi="Times New Roman"/>
          <w:sz w:val="20"/>
          <w:szCs w:val="20"/>
        </w:rPr>
        <w:t>vendors</w:t>
      </w:r>
      <w:r w:rsidR="00A22765" w:rsidRPr="00C92B21">
        <w:rPr>
          <w:rFonts w:ascii="Times New Roman" w:hAnsi="Times New Roman"/>
          <w:sz w:val="20"/>
          <w:szCs w:val="20"/>
        </w:rPr>
        <w:t>.</w:t>
      </w:r>
    </w:p>
    <w:p w14:paraId="1E8A5342" w14:textId="77777777" w:rsidR="00A22765" w:rsidRDefault="00BB4643" w:rsidP="00A9526A">
      <w:pPr>
        <w:pStyle w:val="ListParagraph"/>
        <w:numPr>
          <w:ilvl w:val="0"/>
          <w:numId w:val="45"/>
        </w:numPr>
        <w:spacing w:after="120"/>
        <w:contextualSpacing w:val="0"/>
        <w:rPr>
          <w:rFonts w:ascii="Times New Roman" w:hAnsi="Times New Roman"/>
          <w:sz w:val="20"/>
          <w:szCs w:val="20"/>
        </w:rPr>
      </w:pPr>
      <w:r>
        <w:rPr>
          <w:rFonts w:ascii="Times New Roman" w:hAnsi="Times New Roman"/>
          <w:sz w:val="20"/>
          <w:szCs w:val="20"/>
        </w:rPr>
        <w:t>For further information on IT procurement/contracting recommendations and requirements, p</w:t>
      </w:r>
      <w:r w:rsidR="009422E7" w:rsidRPr="00C92B21">
        <w:rPr>
          <w:rFonts w:ascii="Times New Roman" w:hAnsi="Times New Roman"/>
          <w:sz w:val="20"/>
          <w:szCs w:val="20"/>
        </w:rPr>
        <w:t xml:space="preserve">lease refer to the </w:t>
      </w:r>
      <w:r w:rsidR="009422E7" w:rsidRPr="00BB4643">
        <w:rPr>
          <w:rFonts w:ascii="Times New Roman" w:hAnsi="Times New Roman"/>
          <w:i/>
          <w:sz w:val="20"/>
          <w:szCs w:val="20"/>
        </w:rPr>
        <w:t>Judicial Branch Co</w:t>
      </w:r>
      <w:r w:rsidR="006621E7" w:rsidRPr="00BB4643">
        <w:rPr>
          <w:rFonts w:ascii="Times New Roman" w:hAnsi="Times New Roman"/>
          <w:i/>
          <w:sz w:val="20"/>
          <w:szCs w:val="20"/>
        </w:rPr>
        <w:t>ntracting Manual</w:t>
      </w:r>
      <w:r>
        <w:rPr>
          <w:rFonts w:ascii="Times New Roman" w:hAnsi="Times New Roman"/>
          <w:sz w:val="20"/>
          <w:szCs w:val="20"/>
        </w:rPr>
        <w:t>.</w:t>
      </w:r>
      <w:r w:rsidR="006621E7">
        <w:rPr>
          <w:rFonts w:ascii="Times New Roman" w:hAnsi="Times New Roman"/>
          <w:sz w:val="20"/>
          <w:szCs w:val="20"/>
        </w:rPr>
        <w:t xml:space="preserve"> </w:t>
      </w:r>
    </w:p>
    <w:p w14:paraId="3BA8D455" w14:textId="61D58C1F" w:rsidR="00082F6D" w:rsidRDefault="00B443D6" w:rsidP="0066290D">
      <w:pPr>
        <w:pStyle w:val="ListParagraph"/>
        <w:numPr>
          <w:ilvl w:val="0"/>
          <w:numId w:val="45"/>
        </w:numPr>
        <w:spacing w:after="120"/>
        <w:contextualSpacing w:val="0"/>
        <w:rPr>
          <w:ins w:id="0" w:author="Author"/>
          <w:rFonts w:ascii="Times New Roman" w:hAnsi="Times New Roman"/>
          <w:sz w:val="20"/>
          <w:szCs w:val="20"/>
        </w:rPr>
      </w:pPr>
      <w:r>
        <w:rPr>
          <w:rFonts w:ascii="Times New Roman" w:hAnsi="Times New Roman"/>
          <w:sz w:val="20"/>
          <w:szCs w:val="20"/>
        </w:rPr>
        <w:t>Depending on the specific procurement, r</w:t>
      </w:r>
      <w:r w:rsidR="009778AD">
        <w:rPr>
          <w:rFonts w:ascii="Times New Roman" w:hAnsi="Times New Roman"/>
          <w:sz w:val="20"/>
          <w:szCs w:val="20"/>
        </w:rPr>
        <w:t xml:space="preserve">evisions </w:t>
      </w:r>
      <w:r w:rsidR="00930C41">
        <w:rPr>
          <w:rFonts w:ascii="Times New Roman" w:hAnsi="Times New Roman"/>
          <w:sz w:val="20"/>
          <w:szCs w:val="20"/>
        </w:rPr>
        <w:t>to this sample agreement</w:t>
      </w:r>
      <w:r>
        <w:rPr>
          <w:rFonts w:ascii="Times New Roman" w:hAnsi="Times New Roman"/>
          <w:sz w:val="20"/>
          <w:szCs w:val="20"/>
        </w:rPr>
        <w:t xml:space="preserve"> and additional provisions</w:t>
      </w:r>
      <w:r w:rsidR="00930C41">
        <w:rPr>
          <w:rFonts w:ascii="Times New Roman" w:hAnsi="Times New Roman"/>
          <w:sz w:val="20"/>
          <w:szCs w:val="20"/>
        </w:rPr>
        <w:t xml:space="preserve"> </w:t>
      </w:r>
      <w:r w:rsidR="009778AD">
        <w:rPr>
          <w:rFonts w:ascii="Times New Roman" w:hAnsi="Times New Roman"/>
          <w:sz w:val="20"/>
          <w:szCs w:val="20"/>
        </w:rPr>
        <w:t xml:space="preserve">may be necessary. </w:t>
      </w:r>
      <w:r w:rsidR="009422E7" w:rsidRPr="00C92B21">
        <w:rPr>
          <w:rFonts w:ascii="Times New Roman" w:hAnsi="Times New Roman"/>
          <w:sz w:val="20"/>
          <w:szCs w:val="20"/>
        </w:rPr>
        <w:t xml:space="preserve">The Transactions and Business Operations Unit </w:t>
      </w:r>
      <w:r w:rsidR="009422E7">
        <w:rPr>
          <w:rFonts w:ascii="Times New Roman" w:hAnsi="Times New Roman"/>
          <w:sz w:val="20"/>
          <w:szCs w:val="20"/>
        </w:rPr>
        <w:t xml:space="preserve">of the </w:t>
      </w:r>
      <w:r w:rsidR="00D41921">
        <w:rPr>
          <w:rFonts w:ascii="Times New Roman" w:hAnsi="Times New Roman"/>
          <w:sz w:val="20"/>
          <w:szCs w:val="20"/>
        </w:rPr>
        <w:t>Judicial Council</w:t>
      </w:r>
      <w:r w:rsidR="00D41921" w:rsidRPr="00C92B21">
        <w:rPr>
          <w:rFonts w:ascii="Times New Roman" w:hAnsi="Times New Roman"/>
          <w:sz w:val="20"/>
          <w:szCs w:val="20"/>
        </w:rPr>
        <w:t xml:space="preserve">’s </w:t>
      </w:r>
      <w:r w:rsidR="00A22720">
        <w:rPr>
          <w:rFonts w:ascii="Times New Roman" w:hAnsi="Times New Roman"/>
          <w:sz w:val="20"/>
          <w:szCs w:val="20"/>
        </w:rPr>
        <w:t xml:space="preserve">Legal Services </w:t>
      </w:r>
      <w:r w:rsidR="00D30824">
        <w:rPr>
          <w:rFonts w:ascii="Times New Roman" w:hAnsi="Times New Roman"/>
          <w:sz w:val="20"/>
          <w:szCs w:val="20"/>
        </w:rPr>
        <w:t xml:space="preserve">office </w:t>
      </w:r>
      <w:r w:rsidR="009422E7" w:rsidRPr="00C92B21">
        <w:rPr>
          <w:rFonts w:ascii="Times New Roman" w:hAnsi="Times New Roman"/>
          <w:sz w:val="20"/>
          <w:szCs w:val="20"/>
        </w:rPr>
        <w:t xml:space="preserve">is available to assist with </w:t>
      </w:r>
      <w:r w:rsidR="0047095C">
        <w:rPr>
          <w:rFonts w:ascii="Times New Roman" w:hAnsi="Times New Roman"/>
          <w:sz w:val="20"/>
          <w:szCs w:val="20"/>
        </w:rPr>
        <w:t xml:space="preserve">the use of this </w:t>
      </w:r>
      <w:r w:rsidR="009778AD">
        <w:rPr>
          <w:rFonts w:ascii="Times New Roman" w:hAnsi="Times New Roman"/>
          <w:sz w:val="20"/>
          <w:szCs w:val="20"/>
        </w:rPr>
        <w:t>sample agreement</w:t>
      </w:r>
      <w:r w:rsidR="009422E7" w:rsidRPr="00C92B21">
        <w:rPr>
          <w:rFonts w:ascii="Times New Roman" w:hAnsi="Times New Roman"/>
          <w:sz w:val="20"/>
          <w:szCs w:val="20"/>
        </w:rPr>
        <w:t>.</w:t>
      </w:r>
      <w:r w:rsidR="00615181">
        <w:rPr>
          <w:rFonts w:ascii="Times New Roman" w:hAnsi="Times New Roman"/>
          <w:sz w:val="20"/>
          <w:szCs w:val="20"/>
        </w:rPr>
        <w:t xml:space="preserve"> </w:t>
      </w:r>
    </w:p>
    <w:p w14:paraId="586D7E77" w14:textId="101CA166" w:rsidR="005320B6" w:rsidRPr="002B751B" w:rsidRDefault="005320B6" w:rsidP="0066290D">
      <w:pPr>
        <w:pStyle w:val="ListParagraph"/>
        <w:numPr>
          <w:ilvl w:val="0"/>
          <w:numId w:val="45"/>
        </w:numPr>
        <w:spacing w:after="120"/>
        <w:contextualSpacing w:val="0"/>
        <w:rPr>
          <w:rFonts w:ascii="Times New Roman" w:hAnsi="Times New Roman" w:cs="Times New Roman"/>
          <w:b/>
          <w:bCs/>
          <w:sz w:val="20"/>
          <w:szCs w:val="20"/>
        </w:rPr>
      </w:pPr>
      <w:ins w:id="1" w:author="Author">
        <w:r w:rsidRPr="002B751B">
          <w:rPr>
            <w:rStyle w:val="cf01"/>
            <w:rFonts w:ascii="Times New Roman" w:hAnsi="Times New Roman" w:cs="Times New Roman"/>
            <w:sz w:val="20"/>
            <w:szCs w:val="20"/>
          </w:rPr>
          <w:t>Please note</w:t>
        </w:r>
        <w:r w:rsidRPr="002B751B">
          <w:rPr>
            <w:rStyle w:val="cf11"/>
            <w:rFonts w:ascii="Times New Roman" w:hAnsi="Times New Roman" w:cs="Times New Roman"/>
            <w:sz w:val="20"/>
            <w:szCs w:val="20"/>
          </w:rPr>
          <w:t xml:space="preserve">: </w:t>
        </w:r>
        <w:r w:rsidRPr="002B751B">
          <w:rPr>
            <w:rStyle w:val="cf11"/>
            <w:rFonts w:ascii="Times New Roman" w:hAnsi="Times New Roman" w:cs="Times New Roman"/>
            <w:b w:val="0"/>
            <w:bCs w:val="0"/>
            <w:sz w:val="20"/>
            <w:szCs w:val="20"/>
          </w:rPr>
          <w:t xml:space="preserve">this sample agreement does not contain provisions relating to prevailing wage requirements. In general, prevailing wage requirements apply to public works projects, which include alteration, demolition, installation, or repair work done under contract and paid in whole or in part out of public funds (including preconstruction and post-construction activities related to a public works project). For additional information on prevailing wage requirements and determining when prevailing wage requirements are applicable, please see the </w:t>
        </w:r>
        <w:r w:rsidRPr="002B751B">
          <w:rPr>
            <w:rStyle w:val="cf21"/>
            <w:rFonts w:ascii="Times New Roman" w:hAnsi="Times New Roman" w:cs="Times New Roman"/>
            <w:b w:val="0"/>
            <w:bCs w:val="0"/>
            <w:sz w:val="20"/>
            <w:szCs w:val="20"/>
          </w:rPr>
          <w:t>Prevailing Wage Requirements</w:t>
        </w:r>
        <w:r w:rsidRPr="002B751B">
          <w:rPr>
            <w:rStyle w:val="cf11"/>
            <w:rFonts w:ascii="Times New Roman" w:hAnsi="Times New Roman" w:cs="Times New Roman"/>
            <w:b w:val="0"/>
            <w:bCs w:val="0"/>
            <w:sz w:val="20"/>
            <w:szCs w:val="20"/>
          </w:rPr>
          <w:t xml:space="preserve"> document (which includes sample prevailing wage provisions for contracts) in the</w:t>
        </w:r>
        <w:r w:rsidRPr="002B751B">
          <w:rPr>
            <w:rStyle w:val="cf21"/>
            <w:rFonts w:ascii="Times New Roman" w:hAnsi="Times New Roman" w:cs="Times New Roman"/>
            <w:b w:val="0"/>
            <w:bCs w:val="0"/>
            <w:color w:val="0000FF"/>
            <w:sz w:val="20"/>
            <w:szCs w:val="20"/>
            <w:u w:val="single"/>
          </w:rPr>
          <w:t xml:space="preserve"> </w:t>
        </w:r>
        <w:r w:rsidRPr="002B751B">
          <w:rPr>
            <w:rFonts w:ascii="Times New Roman" w:hAnsi="Times New Roman" w:cs="Times New Roman"/>
            <w:sz w:val="20"/>
            <w:szCs w:val="20"/>
            <w:u w:val="single"/>
          </w:rPr>
          <w:fldChar w:fldCharType="begin"/>
        </w:r>
        <w:r w:rsidRPr="002B751B">
          <w:rPr>
            <w:rFonts w:ascii="Times New Roman" w:hAnsi="Times New Roman" w:cs="Times New Roman"/>
            <w:sz w:val="20"/>
            <w:szCs w:val="20"/>
            <w:u w:val="single"/>
          </w:rPr>
          <w:instrText xml:space="preserve"> HYPERLINK "https://www.courts.ca.gov/18759.htm" \l "acc19165" </w:instrText>
        </w:r>
        <w:r w:rsidRPr="002B751B">
          <w:rPr>
            <w:rFonts w:ascii="Times New Roman" w:hAnsi="Times New Roman" w:cs="Times New Roman"/>
            <w:sz w:val="20"/>
            <w:szCs w:val="20"/>
            <w:u w:val="single"/>
          </w:rPr>
        </w:r>
        <w:r w:rsidRPr="002B751B">
          <w:rPr>
            <w:rFonts w:ascii="Times New Roman" w:hAnsi="Times New Roman" w:cs="Times New Roman"/>
            <w:sz w:val="20"/>
            <w:szCs w:val="20"/>
            <w:u w:val="single"/>
          </w:rPr>
          <w:fldChar w:fldCharType="separate"/>
        </w:r>
        <w:r w:rsidRPr="002B751B">
          <w:rPr>
            <w:rFonts w:ascii="Times New Roman" w:hAnsi="Times New Roman" w:cs="Times New Roman"/>
            <w:b/>
            <w:bCs/>
            <w:i/>
            <w:iCs/>
            <w:color w:val="0000FF"/>
            <w:sz w:val="20"/>
            <w:szCs w:val="20"/>
            <w:u w:val="single"/>
          </w:rPr>
          <w:t xml:space="preserve">Supplemental Information/Other Resources </w:t>
        </w:r>
        <w:r w:rsidRPr="002B751B">
          <w:rPr>
            <w:rFonts w:ascii="Times New Roman" w:hAnsi="Times New Roman" w:cs="Times New Roman"/>
            <w:b/>
            <w:bCs/>
            <w:color w:val="0000FF"/>
            <w:sz w:val="20"/>
            <w:szCs w:val="20"/>
            <w:u w:val="single"/>
          </w:rPr>
          <w:t>section</w:t>
        </w:r>
        <w:r w:rsidRPr="002B751B">
          <w:rPr>
            <w:rFonts w:ascii="Times New Roman" w:hAnsi="Times New Roman" w:cs="Times New Roman"/>
            <w:sz w:val="20"/>
            <w:szCs w:val="20"/>
            <w:u w:val="single"/>
          </w:rPr>
          <w:fldChar w:fldCharType="end"/>
        </w:r>
        <w:r w:rsidRPr="002B751B">
          <w:rPr>
            <w:rFonts w:ascii="Times New Roman" w:hAnsi="Times New Roman" w:cs="Times New Roman"/>
            <w:b/>
            <w:bCs/>
            <w:sz w:val="20"/>
            <w:szCs w:val="20"/>
          </w:rPr>
          <w:t xml:space="preserve"> </w:t>
        </w:r>
        <w:r w:rsidRPr="002B751B">
          <w:rPr>
            <w:rStyle w:val="cf11"/>
            <w:rFonts w:ascii="Times New Roman" w:hAnsi="Times New Roman" w:cs="Times New Roman"/>
            <w:b w:val="0"/>
            <w:bCs w:val="0"/>
            <w:sz w:val="20"/>
            <w:szCs w:val="20"/>
          </w:rPr>
          <w:t>of the JBCM/JBCL site. If you need additional assistance, please consult with Judicial Council Branch Accounting and Procurement, or Judicial Council Legal Services.</w:t>
        </w:r>
      </w:ins>
    </w:p>
    <w:p w14:paraId="56E6940C" w14:textId="2F3C21BD" w:rsidR="00A22765" w:rsidRPr="00C92B21" w:rsidRDefault="00902494" w:rsidP="00A9526A">
      <w:pPr>
        <w:pStyle w:val="ListParagraph"/>
        <w:numPr>
          <w:ilvl w:val="0"/>
          <w:numId w:val="45"/>
        </w:numPr>
        <w:spacing w:after="120"/>
        <w:contextualSpacing w:val="0"/>
        <w:rPr>
          <w:rFonts w:ascii="Times New Roman" w:hAnsi="Times New Roman"/>
          <w:sz w:val="20"/>
          <w:szCs w:val="20"/>
        </w:rPr>
      </w:pPr>
      <w:r w:rsidRPr="0042573E">
        <w:rPr>
          <w:rFonts w:ascii="Times New Roman" w:hAnsi="Times New Roman"/>
          <w:b/>
          <w:sz w:val="20"/>
          <w:szCs w:val="20"/>
        </w:rPr>
        <w:t xml:space="preserve">Instructions in this </w:t>
      </w:r>
      <w:r w:rsidR="009778AD">
        <w:rPr>
          <w:rFonts w:ascii="Times New Roman" w:hAnsi="Times New Roman"/>
          <w:b/>
          <w:sz w:val="20"/>
          <w:szCs w:val="20"/>
        </w:rPr>
        <w:t xml:space="preserve">sample agreement </w:t>
      </w:r>
      <w:r w:rsidRPr="0042573E">
        <w:rPr>
          <w:rFonts w:ascii="Times New Roman" w:hAnsi="Times New Roman"/>
          <w:b/>
          <w:sz w:val="20"/>
          <w:szCs w:val="20"/>
        </w:rPr>
        <w:t>are for internal use only.</w:t>
      </w:r>
      <w:r w:rsidRPr="00C92B21">
        <w:rPr>
          <w:rFonts w:ascii="Times New Roman" w:hAnsi="Times New Roman"/>
          <w:sz w:val="20"/>
          <w:szCs w:val="20"/>
        </w:rPr>
        <w:t xml:space="preserve"> Before distributing an actual Agreement to a party outside the branch, </w:t>
      </w:r>
      <w:r w:rsidRPr="0042573E">
        <w:rPr>
          <w:rFonts w:ascii="Times New Roman" w:hAnsi="Times New Roman"/>
          <w:b/>
          <w:i/>
          <w:sz w:val="20"/>
          <w:szCs w:val="20"/>
          <w:highlight w:val="yellow"/>
        </w:rPr>
        <w:t>delete all instruction</w:t>
      </w:r>
      <w:r w:rsidR="0028493E">
        <w:rPr>
          <w:rFonts w:ascii="Times New Roman" w:hAnsi="Times New Roman"/>
          <w:b/>
          <w:i/>
          <w:sz w:val="20"/>
          <w:szCs w:val="20"/>
          <w:highlight w:val="yellow"/>
        </w:rPr>
        <w:t xml:space="preserve">s in this </w:t>
      </w:r>
      <w:r w:rsidR="009778AD" w:rsidRPr="009778AD">
        <w:rPr>
          <w:rFonts w:ascii="Times New Roman" w:hAnsi="Times New Roman"/>
          <w:b/>
          <w:i/>
          <w:sz w:val="20"/>
          <w:szCs w:val="20"/>
          <w:highlight w:val="yellow"/>
        </w:rPr>
        <w:t>sample agreement</w:t>
      </w:r>
      <w:r w:rsidR="00BB4643">
        <w:rPr>
          <w:rFonts w:ascii="Times New Roman" w:hAnsi="Times New Roman"/>
          <w:sz w:val="20"/>
          <w:szCs w:val="20"/>
        </w:rPr>
        <w:t>, including this page.</w:t>
      </w:r>
      <w:r w:rsidRPr="00C92B21">
        <w:rPr>
          <w:rFonts w:ascii="Times New Roman" w:hAnsi="Times New Roman"/>
          <w:sz w:val="20"/>
          <w:szCs w:val="20"/>
        </w:rPr>
        <w:t xml:space="preserve"> </w:t>
      </w:r>
    </w:p>
    <w:p w14:paraId="66CA8206" w14:textId="77777777" w:rsidR="00542AB7" w:rsidRDefault="00542AB7" w:rsidP="00542AB7">
      <w:pPr>
        <w:rPr>
          <w:rFonts w:ascii="Times New Roman" w:hAnsi="Times New Roman"/>
          <w:sz w:val="20"/>
        </w:rPr>
      </w:pPr>
    </w:p>
    <w:p w14:paraId="01EB0F14" w14:textId="77777777" w:rsidR="00D41960" w:rsidRDefault="00D41960" w:rsidP="00542AB7">
      <w:pPr>
        <w:rPr>
          <w:rFonts w:ascii="Times New Roman" w:hAnsi="Times New Roman"/>
          <w:sz w:val="20"/>
        </w:rPr>
      </w:pPr>
    </w:p>
    <w:p w14:paraId="31AE1F26" w14:textId="77777777" w:rsidR="00733FEB" w:rsidRDefault="00733FEB" w:rsidP="00542AB7">
      <w:pPr>
        <w:rPr>
          <w:rFonts w:ascii="Times New Roman" w:hAnsi="Times New Roman"/>
          <w:sz w:val="20"/>
        </w:rPr>
      </w:pPr>
    </w:p>
    <w:p w14:paraId="7FEDC713" w14:textId="77777777" w:rsidR="00733FEB" w:rsidRDefault="00733FEB" w:rsidP="00542AB7">
      <w:pPr>
        <w:rPr>
          <w:rFonts w:ascii="Times New Roman" w:hAnsi="Times New Roman"/>
          <w:sz w:val="20"/>
        </w:rPr>
      </w:pPr>
    </w:p>
    <w:p w14:paraId="5FFB25AD" w14:textId="77777777" w:rsidR="00733FEB" w:rsidRDefault="00733FEB" w:rsidP="00542AB7">
      <w:pPr>
        <w:rPr>
          <w:rFonts w:ascii="Times New Roman" w:hAnsi="Times New Roman"/>
          <w:sz w:val="20"/>
        </w:rPr>
      </w:pPr>
    </w:p>
    <w:p w14:paraId="40E14EC4" w14:textId="77777777" w:rsidR="00733FEB" w:rsidRDefault="00733FEB" w:rsidP="00542AB7">
      <w:pPr>
        <w:rPr>
          <w:rFonts w:ascii="Times New Roman" w:hAnsi="Times New Roman"/>
          <w:sz w:val="20"/>
        </w:rPr>
      </w:pPr>
    </w:p>
    <w:p w14:paraId="1E9784C8" w14:textId="77777777" w:rsidR="00D41960" w:rsidRDefault="00D41960" w:rsidP="00542AB7">
      <w:pPr>
        <w:rPr>
          <w:rFonts w:ascii="Times New Roman" w:hAnsi="Times New Roman"/>
          <w:sz w:val="20"/>
        </w:rPr>
      </w:pPr>
    </w:p>
    <w:p w14:paraId="35CD9C63" w14:textId="77777777" w:rsidR="00D41960" w:rsidRDefault="00D41960" w:rsidP="00542AB7">
      <w:pPr>
        <w:rPr>
          <w:rFonts w:ascii="Times New Roman" w:hAnsi="Times New Roman"/>
          <w:sz w:val="20"/>
        </w:rPr>
      </w:pPr>
    </w:p>
    <w:p w14:paraId="2BF5507E" w14:textId="77777777" w:rsidR="005D5583" w:rsidRDefault="005D5583" w:rsidP="00542AB7">
      <w:pPr>
        <w:rPr>
          <w:rFonts w:ascii="Times New Roman" w:hAnsi="Times New Roman"/>
          <w:sz w:val="20"/>
        </w:rPr>
      </w:pPr>
    </w:p>
    <w:p w14:paraId="7D1DB308" w14:textId="77777777" w:rsidR="005D5583" w:rsidRDefault="005D5583" w:rsidP="00542AB7">
      <w:pPr>
        <w:rPr>
          <w:rFonts w:ascii="Times New Roman" w:hAnsi="Times New Roman"/>
          <w:sz w:val="20"/>
        </w:rPr>
      </w:pPr>
    </w:p>
    <w:p w14:paraId="776A421F" w14:textId="77777777" w:rsidR="005D5583" w:rsidRDefault="005D5583" w:rsidP="00542AB7">
      <w:pPr>
        <w:rPr>
          <w:rFonts w:ascii="Times New Roman" w:hAnsi="Times New Roman"/>
          <w:sz w:val="20"/>
        </w:rPr>
      </w:pPr>
    </w:p>
    <w:p w14:paraId="4277A828" w14:textId="77777777" w:rsidR="005D5583" w:rsidRDefault="005D5583" w:rsidP="00542AB7">
      <w:pPr>
        <w:rPr>
          <w:rFonts w:ascii="Times New Roman" w:hAnsi="Times New Roman"/>
          <w:sz w:val="20"/>
        </w:rPr>
      </w:pPr>
    </w:p>
    <w:p w14:paraId="037ADAFB" w14:textId="77777777" w:rsidR="005D5583" w:rsidRDefault="005D5583" w:rsidP="00542AB7">
      <w:pPr>
        <w:rPr>
          <w:rFonts w:ascii="Times New Roman" w:hAnsi="Times New Roman"/>
          <w:sz w:val="20"/>
        </w:rPr>
      </w:pPr>
    </w:p>
    <w:p w14:paraId="1B2F777F" w14:textId="77777777" w:rsidR="005D5583" w:rsidRDefault="005D5583" w:rsidP="00542AB7">
      <w:pPr>
        <w:rPr>
          <w:rFonts w:ascii="Times New Roman" w:hAnsi="Times New Roman"/>
          <w:sz w:val="20"/>
        </w:rPr>
      </w:pPr>
    </w:p>
    <w:p w14:paraId="07081257" w14:textId="77777777" w:rsidR="005D5583" w:rsidRDefault="005D5583" w:rsidP="00542AB7">
      <w:pPr>
        <w:rPr>
          <w:rFonts w:ascii="Times New Roman" w:hAnsi="Times New Roman"/>
          <w:sz w:val="20"/>
        </w:rPr>
      </w:pPr>
    </w:p>
    <w:p w14:paraId="75012EF8" w14:textId="36A05A11" w:rsidR="003A03B3" w:rsidRPr="00C314CE" w:rsidRDefault="003A03B3" w:rsidP="00517C1B">
      <w:pPr>
        <w:widowControl w:val="0"/>
        <w:rPr>
          <w:sz w:val="16"/>
        </w:rPr>
      </w:pPr>
    </w:p>
    <w:tbl>
      <w:tblPr>
        <w:tblW w:w="10170" w:type="dxa"/>
        <w:tblInd w:w="-612" w:type="dxa"/>
        <w:tblLayout w:type="fixed"/>
        <w:tblLook w:val="0000" w:firstRow="0" w:lastRow="0" w:firstColumn="0" w:lastColumn="0" w:noHBand="0" w:noVBand="0"/>
      </w:tblPr>
      <w:tblGrid>
        <w:gridCol w:w="4770"/>
        <w:gridCol w:w="2895"/>
        <w:gridCol w:w="2505"/>
      </w:tblGrid>
      <w:tr w:rsidR="003A03B3" w:rsidRPr="006679D3" w14:paraId="7D3CD7AE" w14:textId="77777777" w:rsidTr="009A2559">
        <w:trPr>
          <w:cantSplit/>
          <w:trHeight w:hRule="exact" w:val="260"/>
        </w:trPr>
        <w:tc>
          <w:tcPr>
            <w:tcW w:w="10170" w:type="dxa"/>
            <w:gridSpan w:val="3"/>
          </w:tcPr>
          <w:p w14:paraId="4973DEF2" w14:textId="77777777" w:rsidR="003A03B3" w:rsidRPr="006679D3" w:rsidRDefault="003A03B3" w:rsidP="009A2559">
            <w:pPr>
              <w:ind w:left="-86"/>
              <w:rPr>
                <w:rFonts w:ascii="Times New Roman" w:hAnsi="Times New Roman"/>
                <w:sz w:val="12"/>
              </w:rPr>
            </w:pPr>
            <w:r w:rsidRPr="006679D3">
              <w:rPr>
                <w:rFonts w:ascii="Times New Roman" w:hAnsi="Times New Roman"/>
                <w:b/>
              </w:rPr>
              <w:t xml:space="preserve">STANDARD AGREEMENT </w:t>
            </w:r>
            <w:r w:rsidRPr="006679D3">
              <w:rPr>
                <w:rFonts w:ascii="Times New Roman" w:hAnsi="Times New Roman"/>
                <w:b/>
                <w:sz w:val="16"/>
                <w:szCs w:val="16"/>
              </w:rPr>
              <w:t xml:space="preserve"> </w:t>
            </w:r>
          </w:p>
        </w:tc>
      </w:tr>
      <w:tr w:rsidR="003A03B3" w:rsidRPr="006679D3" w14:paraId="25728E92" w14:textId="77777777" w:rsidTr="009A2559">
        <w:trPr>
          <w:cantSplit/>
          <w:trHeight w:hRule="exact" w:val="202"/>
        </w:trPr>
        <w:tc>
          <w:tcPr>
            <w:tcW w:w="4770" w:type="dxa"/>
          </w:tcPr>
          <w:p w14:paraId="222B3263" w14:textId="77777777" w:rsidR="003A03B3" w:rsidRPr="006679D3" w:rsidRDefault="003A03B3" w:rsidP="009A2559">
            <w:pPr>
              <w:widowControl w:val="0"/>
              <w:ind w:left="-86"/>
              <w:rPr>
                <w:rFonts w:ascii="Times New Roman" w:hAnsi="Times New Roman"/>
                <w:sz w:val="14"/>
              </w:rPr>
            </w:pPr>
          </w:p>
        </w:tc>
        <w:tc>
          <w:tcPr>
            <w:tcW w:w="2895" w:type="dxa"/>
            <w:tcBorders>
              <w:right w:val="single" w:sz="4" w:space="0" w:color="auto"/>
            </w:tcBorders>
          </w:tcPr>
          <w:p w14:paraId="6E38C353" w14:textId="77777777" w:rsidR="003A03B3" w:rsidRPr="006679D3" w:rsidRDefault="003A03B3" w:rsidP="009A2559">
            <w:pPr>
              <w:spacing w:before="40"/>
              <w:rPr>
                <w:rFonts w:ascii="Times New Roman" w:hAnsi="Times New Roman"/>
                <w:sz w:val="14"/>
              </w:rPr>
            </w:pPr>
          </w:p>
        </w:tc>
        <w:tc>
          <w:tcPr>
            <w:tcW w:w="2505" w:type="dxa"/>
            <w:tcBorders>
              <w:top w:val="single" w:sz="6" w:space="0" w:color="auto"/>
              <w:left w:val="single" w:sz="4" w:space="0" w:color="auto"/>
              <w:right w:val="single" w:sz="4" w:space="0" w:color="auto"/>
            </w:tcBorders>
          </w:tcPr>
          <w:p w14:paraId="12AA2C4F" w14:textId="77777777" w:rsidR="003A03B3" w:rsidRPr="006679D3" w:rsidRDefault="003A03B3" w:rsidP="009A2559">
            <w:pPr>
              <w:spacing w:before="40"/>
              <w:rPr>
                <w:rFonts w:ascii="Times New Roman" w:hAnsi="Times New Roman"/>
                <w:sz w:val="14"/>
              </w:rPr>
            </w:pPr>
            <w:r w:rsidRPr="006679D3">
              <w:rPr>
                <w:rFonts w:ascii="Times New Roman" w:hAnsi="Times New Roman"/>
                <w:sz w:val="14"/>
              </w:rPr>
              <w:t>AGREEMENT NUMBER</w:t>
            </w:r>
          </w:p>
        </w:tc>
      </w:tr>
      <w:tr w:rsidR="003A03B3" w:rsidRPr="006679D3" w14:paraId="414E2DC4" w14:textId="77777777" w:rsidTr="009A2559">
        <w:trPr>
          <w:cantSplit/>
          <w:trHeight w:hRule="exact" w:val="346"/>
        </w:trPr>
        <w:tc>
          <w:tcPr>
            <w:tcW w:w="4770" w:type="dxa"/>
            <w:tcBorders>
              <w:bottom w:val="single" w:sz="6" w:space="0" w:color="auto"/>
            </w:tcBorders>
          </w:tcPr>
          <w:p w14:paraId="36D42F89" w14:textId="77777777" w:rsidR="003A03B3" w:rsidRPr="006679D3" w:rsidRDefault="003A03B3" w:rsidP="009A2559">
            <w:pPr>
              <w:spacing w:before="40"/>
              <w:ind w:left="-86"/>
              <w:rPr>
                <w:rFonts w:ascii="Times New Roman" w:hAnsi="Times New Roman"/>
                <w:color w:val="FF0000"/>
                <w:sz w:val="16"/>
              </w:rPr>
            </w:pPr>
          </w:p>
        </w:tc>
        <w:tc>
          <w:tcPr>
            <w:tcW w:w="2895" w:type="dxa"/>
            <w:tcBorders>
              <w:bottom w:val="single" w:sz="6" w:space="0" w:color="auto"/>
              <w:right w:val="single" w:sz="4" w:space="0" w:color="auto"/>
            </w:tcBorders>
          </w:tcPr>
          <w:p w14:paraId="053072F7" w14:textId="77777777" w:rsidR="003A03B3" w:rsidRPr="006679D3" w:rsidRDefault="003A03B3" w:rsidP="009A2559">
            <w:pPr>
              <w:spacing w:before="60"/>
              <w:rPr>
                <w:rFonts w:ascii="Times New Roman" w:hAnsi="Times New Roman"/>
                <w:b/>
                <w:i/>
              </w:rPr>
            </w:pPr>
          </w:p>
        </w:tc>
        <w:tc>
          <w:tcPr>
            <w:tcW w:w="2505" w:type="dxa"/>
            <w:tcBorders>
              <w:left w:val="single" w:sz="4" w:space="0" w:color="auto"/>
              <w:bottom w:val="single" w:sz="6" w:space="0" w:color="auto"/>
              <w:right w:val="single" w:sz="4" w:space="0" w:color="auto"/>
            </w:tcBorders>
          </w:tcPr>
          <w:p w14:paraId="2EB71931" w14:textId="77777777" w:rsidR="003A03B3" w:rsidRPr="006679D3" w:rsidRDefault="003A03B3" w:rsidP="009A2559">
            <w:pPr>
              <w:spacing w:before="60"/>
              <w:rPr>
                <w:rFonts w:ascii="Times New Roman" w:hAnsi="Times New Roman"/>
                <w:b/>
                <w:sz w:val="20"/>
              </w:rPr>
            </w:pPr>
            <w:r w:rsidRPr="006679D3">
              <w:rPr>
                <w:rFonts w:ascii="Times New Roman" w:hAnsi="Times New Roman"/>
                <w:b/>
                <w:sz w:val="20"/>
                <w:highlight w:val="yellow"/>
              </w:rPr>
              <w:t>[Agreement number]</w:t>
            </w:r>
          </w:p>
        </w:tc>
      </w:tr>
    </w:tbl>
    <w:p w14:paraId="6F3E7E2F" w14:textId="77777777" w:rsidR="003A03B3" w:rsidRPr="006679D3" w:rsidRDefault="003A03B3" w:rsidP="003A03B3">
      <w:pPr>
        <w:pBdr>
          <w:bottom w:val="single" w:sz="6" w:space="1" w:color="auto"/>
        </w:pBdr>
        <w:ind w:left="-450" w:hanging="270"/>
        <w:rPr>
          <w:rFonts w:ascii="Times New Roman" w:hAnsi="Times New Roman"/>
          <w:sz w:val="20"/>
        </w:rPr>
      </w:pPr>
      <w:r w:rsidRPr="006679D3">
        <w:rPr>
          <w:rFonts w:ascii="Times New Roman" w:hAnsi="Times New Roman"/>
          <w:sz w:val="20"/>
        </w:rPr>
        <w:t xml:space="preserve">1.  In this Agreement, the term “Contractor” refers to </w:t>
      </w:r>
      <w:r w:rsidRPr="006679D3">
        <w:rPr>
          <w:rFonts w:ascii="Times New Roman" w:hAnsi="Times New Roman"/>
          <w:b/>
          <w:sz w:val="20"/>
          <w:highlight w:val="yellow"/>
        </w:rPr>
        <w:t>[Contractor name]</w:t>
      </w:r>
      <w:r w:rsidRPr="006679D3">
        <w:rPr>
          <w:rFonts w:ascii="Times New Roman" w:hAnsi="Times New Roman"/>
          <w:sz w:val="20"/>
        </w:rPr>
        <w:t>, and the term “</w:t>
      </w:r>
      <w:r w:rsidR="005122CA" w:rsidRPr="006679D3">
        <w:rPr>
          <w:rFonts w:ascii="Times New Roman" w:hAnsi="Times New Roman"/>
          <w:sz w:val="20"/>
        </w:rPr>
        <w:t>JBE</w:t>
      </w:r>
      <w:r w:rsidRPr="006679D3">
        <w:rPr>
          <w:rFonts w:ascii="Times New Roman" w:hAnsi="Times New Roman"/>
          <w:sz w:val="20"/>
        </w:rPr>
        <w:t xml:space="preserve">” refers to the </w:t>
      </w:r>
      <w:r w:rsidRPr="006679D3">
        <w:rPr>
          <w:rFonts w:ascii="Times New Roman" w:hAnsi="Times New Roman"/>
          <w:b/>
          <w:sz w:val="20"/>
          <w:highlight w:val="yellow"/>
        </w:rPr>
        <w:t>[</w:t>
      </w:r>
      <w:r w:rsidR="005122CA" w:rsidRPr="006679D3">
        <w:rPr>
          <w:rFonts w:ascii="Times New Roman" w:hAnsi="Times New Roman"/>
          <w:b/>
          <w:sz w:val="20"/>
          <w:highlight w:val="yellow"/>
        </w:rPr>
        <w:t>name of the JBE</w:t>
      </w:r>
      <w:r w:rsidRPr="006679D3">
        <w:rPr>
          <w:rFonts w:ascii="Times New Roman" w:hAnsi="Times New Roman"/>
          <w:b/>
          <w:sz w:val="20"/>
          <w:highlight w:val="yellow"/>
        </w:rPr>
        <w:t>]</w:t>
      </w:r>
      <w:r w:rsidRPr="006679D3">
        <w:rPr>
          <w:rFonts w:ascii="Times New Roman" w:hAnsi="Times New Roman"/>
          <w:sz w:val="20"/>
        </w:rPr>
        <w:t xml:space="preserve">. </w:t>
      </w:r>
    </w:p>
    <w:p w14:paraId="4B7BC3F0"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 xml:space="preserve">2.  This Agreement is effective as of </w:t>
      </w:r>
      <w:r w:rsidRPr="006679D3">
        <w:rPr>
          <w:rFonts w:ascii="Times New Roman" w:hAnsi="Times New Roman"/>
          <w:b/>
          <w:sz w:val="20"/>
          <w:highlight w:val="yellow"/>
        </w:rPr>
        <w:t>[Date]</w:t>
      </w:r>
      <w:r w:rsidRPr="006679D3">
        <w:rPr>
          <w:rFonts w:ascii="Times New Roman" w:hAnsi="Times New Roman"/>
          <w:sz w:val="20"/>
        </w:rPr>
        <w:t xml:space="preserve"> (“Effective Date”).  </w:t>
      </w:r>
    </w:p>
    <w:p w14:paraId="6618B98F"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 xml:space="preserve">  </w:t>
      </w:r>
      <w:r w:rsidRPr="006679D3">
        <w:rPr>
          <w:rFonts w:ascii="Times New Roman" w:hAnsi="Times New Roman"/>
          <w:sz w:val="20"/>
        </w:rPr>
        <w:tab/>
      </w:r>
      <w:r w:rsidRPr="006679D3">
        <w:rPr>
          <w:rFonts w:ascii="Times New Roman" w:hAnsi="Times New Roman"/>
          <w:sz w:val="20"/>
        </w:rPr>
        <w:tab/>
      </w:r>
    </w:p>
    <w:p w14:paraId="5D9387F3" w14:textId="77777777" w:rsidR="003A03B3" w:rsidRPr="006679D3" w:rsidRDefault="003A03B3" w:rsidP="003A03B3">
      <w:pPr>
        <w:pBdr>
          <w:top w:val="single" w:sz="6" w:space="1" w:color="auto"/>
          <w:bottom w:val="single" w:sz="6" w:space="1" w:color="auto"/>
        </w:pBdr>
        <w:ind w:left="-450" w:hanging="270"/>
        <w:rPr>
          <w:rFonts w:ascii="Times New Roman" w:hAnsi="Times New Roman"/>
          <w:sz w:val="20"/>
        </w:rPr>
      </w:pPr>
      <w:r w:rsidRPr="006679D3">
        <w:rPr>
          <w:rFonts w:ascii="Times New Roman" w:hAnsi="Times New Roman"/>
          <w:sz w:val="20"/>
        </w:rPr>
        <w:t>3.</w:t>
      </w:r>
      <w:r w:rsidRPr="006679D3">
        <w:rPr>
          <w:rFonts w:ascii="Times New Roman" w:hAnsi="Times New Roman"/>
          <w:sz w:val="20"/>
        </w:rPr>
        <w:tab/>
        <w:t xml:space="preserve">The maximum amount the </w:t>
      </w:r>
      <w:r w:rsidR="00C40AF7">
        <w:rPr>
          <w:rFonts w:ascii="Times New Roman" w:hAnsi="Times New Roman"/>
          <w:sz w:val="20"/>
        </w:rPr>
        <w:t>JBE</w:t>
      </w:r>
      <w:r w:rsidR="00C40AF7" w:rsidRPr="006679D3">
        <w:rPr>
          <w:rFonts w:ascii="Times New Roman" w:hAnsi="Times New Roman"/>
          <w:sz w:val="20"/>
        </w:rPr>
        <w:t xml:space="preserve"> </w:t>
      </w:r>
      <w:r w:rsidRPr="006679D3">
        <w:rPr>
          <w:rFonts w:ascii="Times New Roman" w:hAnsi="Times New Roman"/>
          <w:sz w:val="20"/>
        </w:rPr>
        <w:t>may pay Contractor under this Agreement is $</w:t>
      </w:r>
      <w:r w:rsidRPr="006679D3">
        <w:rPr>
          <w:rFonts w:ascii="Times New Roman" w:hAnsi="Times New Roman"/>
          <w:b/>
          <w:sz w:val="20"/>
          <w:highlight w:val="yellow"/>
        </w:rPr>
        <w:t>[Dollar amount]</w:t>
      </w:r>
      <w:r w:rsidRPr="006679D3">
        <w:rPr>
          <w:rFonts w:ascii="Times New Roman" w:hAnsi="Times New Roman"/>
          <w:sz w:val="20"/>
        </w:rPr>
        <w:t xml:space="preserve"> (the “Contract Amount”).</w:t>
      </w:r>
    </w:p>
    <w:p w14:paraId="6D744B2F" w14:textId="338C2BCC" w:rsidR="003A03B3" w:rsidRPr="006679D3" w:rsidRDefault="003A03B3" w:rsidP="003D136C">
      <w:pPr>
        <w:ind w:left="-450" w:hanging="270"/>
        <w:rPr>
          <w:rFonts w:ascii="Times New Roman" w:hAnsi="Times New Roman"/>
          <w:sz w:val="20"/>
        </w:rPr>
      </w:pPr>
      <w:r w:rsidRPr="006679D3">
        <w:rPr>
          <w:rFonts w:ascii="Times New Roman" w:hAnsi="Times New Roman"/>
          <w:sz w:val="20"/>
        </w:rPr>
        <w:t>4.</w:t>
      </w:r>
      <w:r w:rsidRPr="006679D3">
        <w:rPr>
          <w:rFonts w:ascii="Times New Roman" w:hAnsi="Times New Roman"/>
          <w:sz w:val="20"/>
        </w:rPr>
        <w:tab/>
        <w:t xml:space="preserve">The purpose or title of this Agreement is: </w:t>
      </w:r>
      <w:r w:rsidRPr="006679D3">
        <w:rPr>
          <w:rFonts w:ascii="Times New Roman" w:hAnsi="Times New Roman"/>
          <w:b/>
          <w:sz w:val="20"/>
          <w:highlight w:val="yellow"/>
        </w:rPr>
        <w:t>[Purpose or descriptive title]</w:t>
      </w:r>
      <w:r w:rsidRPr="006679D3">
        <w:rPr>
          <w:rFonts w:ascii="Times New Roman" w:hAnsi="Times New Roman"/>
          <w:sz w:val="20"/>
        </w:rPr>
        <w:t>.</w:t>
      </w:r>
    </w:p>
    <w:p w14:paraId="217529E9" w14:textId="77777777" w:rsidR="003A03B3" w:rsidRPr="006679D3" w:rsidRDefault="003A03B3" w:rsidP="003A03B3">
      <w:pPr>
        <w:pBdr>
          <w:bottom w:val="single" w:sz="6" w:space="1" w:color="auto"/>
        </w:pBdr>
        <w:ind w:left="-450" w:hanging="270"/>
        <w:rPr>
          <w:rFonts w:ascii="Times New Roman" w:hAnsi="Times New Roman"/>
          <w:color w:val="000000"/>
          <w:sz w:val="20"/>
        </w:rPr>
      </w:pPr>
      <w:r w:rsidRPr="006679D3">
        <w:rPr>
          <w:rFonts w:ascii="Times New Roman" w:hAnsi="Times New Roman"/>
          <w:sz w:val="16"/>
          <w:szCs w:val="16"/>
        </w:rPr>
        <w:tab/>
      </w:r>
      <w:r w:rsidRPr="006679D3">
        <w:rPr>
          <w:rFonts w:ascii="Times New Roman" w:hAnsi="Times New Roman"/>
          <w:i/>
          <w:sz w:val="16"/>
          <w:szCs w:val="16"/>
        </w:rPr>
        <w:t xml:space="preserve">The purpose or title listed above is for administrative reference only and does not </w:t>
      </w:r>
      <w:r w:rsidRPr="006679D3">
        <w:rPr>
          <w:rFonts w:ascii="Times New Roman" w:hAnsi="Times New Roman"/>
          <w:i/>
          <w:color w:val="000000"/>
          <w:sz w:val="16"/>
          <w:szCs w:val="16"/>
        </w:rPr>
        <w:t xml:space="preserve">define, </w:t>
      </w:r>
      <w:r w:rsidRPr="006679D3">
        <w:rPr>
          <w:rFonts w:ascii="Times New Roman" w:hAnsi="Times New Roman"/>
          <w:bCs/>
          <w:i/>
          <w:color w:val="000000"/>
          <w:sz w:val="16"/>
          <w:szCs w:val="16"/>
        </w:rPr>
        <w:t>limit</w:t>
      </w:r>
      <w:r w:rsidRPr="006679D3">
        <w:rPr>
          <w:rFonts w:ascii="Times New Roman" w:hAnsi="Times New Roman"/>
          <w:i/>
          <w:color w:val="000000"/>
          <w:sz w:val="16"/>
          <w:szCs w:val="16"/>
        </w:rPr>
        <w:t xml:space="preserve">, or </w:t>
      </w:r>
      <w:r w:rsidRPr="006679D3">
        <w:rPr>
          <w:rFonts w:ascii="Times New Roman" w:hAnsi="Times New Roman"/>
          <w:bCs/>
          <w:i/>
          <w:color w:val="000000"/>
          <w:sz w:val="16"/>
          <w:szCs w:val="16"/>
        </w:rPr>
        <w:t>construe</w:t>
      </w:r>
      <w:r w:rsidRPr="006679D3">
        <w:rPr>
          <w:rFonts w:ascii="Times New Roman" w:hAnsi="Times New Roman"/>
          <w:i/>
          <w:color w:val="000000"/>
          <w:sz w:val="16"/>
          <w:szCs w:val="16"/>
        </w:rPr>
        <w:t xml:space="preserve"> the scope or extent of this Agreement. </w:t>
      </w:r>
    </w:p>
    <w:p w14:paraId="26D58F69"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5.</w:t>
      </w:r>
      <w:r w:rsidRPr="006679D3">
        <w:rPr>
          <w:rFonts w:ascii="Times New Roman" w:hAnsi="Times New Roman"/>
          <w:sz w:val="20"/>
        </w:rPr>
        <w:tab/>
        <w:t>The parties agree that this Agreement, made up of this coversheet, the appendixes listed below, and any attachments, contains the parties’ entire understanding related to the subject matter of this Agreement and is mutually binding on the parties in accordance with its terms.</w:t>
      </w:r>
    </w:p>
    <w:p w14:paraId="69EB78B9" w14:textId="77777777" w:rsidR="003A03B3" w:rsidRPr="00F340C9" w:rsidRDefault="00F340C9" w:rsidP="003A03B3">
      <w:pPr>
        <w:ind w:left="-450" w:hanging="270"/>
        <w:rPr>
          <w:rFonts w:ascii="Times New Roman" w:hAnsi="Times New Roman"/>
          <w:b/>
          <w:sz w:val="20"/>
        </w:rPr>
      </w:pPr>
      <w:r w:rsidRPr="00F340C9">
        <w:rPr>
          <w:rFonts w:ascii="Times New Roman" w:hAnsi="Times New Roman"/>
          <w:b/>
          <w:i/>
          <w:sz w:val="20"/>
          <w:highlight w:val="yellow"/>
        </w:rPr>
        <w:t>[INSTRUCTIONS: make conforming changes for any Appendices or attachments that are added or deleted.]</w:t>
      </w:r>
    </w:p>
    <w:p w14:paraId="09833949" w14:textId="087DBCC9" w:rsidR="003A03B3" w:rsidRPr="006679D3" w:rsidRDefault="003A03B3" w:rsidP="0065272C">
      <w:pPr>
        <w:ind w:left="-450" w:hanging="270"/>
        <w:rPr>
          <w:rFonts w:ascii="Times New Roman" w:hAnsi="Times New Roman"/>
          <w:sz w:val="20"/>
        </w:rPr>
      </w:pPr>
      <w:r w:rsidRPr="006679D3">
        <w:rPr>
          <w:rFonts w:ascii="Times New Roman" w:hAnsi="Times New Roman"/>
          <w:sz w:val="20"/>
        </w:rPr>
        <w:tab/>
        <w:t>Appendix A – Statement of Work</w:t>
      </w:r>
    </w:p>
    <w:p w14:paraId="0A396477" w14:textId="77777777" w:rsidR="003A03B3" w:rsidRPr="006679D3" w:rsidRDefault="003A03B3" w:rsidP="0065272C">
      <w:pPr>
        <w:ind w:left="-450" w:hanging="270"/>
        <w:rPr>
          <w:rFonts w:ascii="Times New Roman" w:hAnsi="Times New Roman"/>
          <w:sz w:val="20"/>
        </w:rPr>
      </w:pPr>
      <w:r w:rsidRPr="006679D3">
        <w:rPr>
          <w:rFonts w:ascii="Times New Roman" w:hAnsi="Times New Roman"/>
          <w:sz w:val="20"/>
        </w:rPr>
        <w:tab/>
        <w:t xml:space="preserve">Appendix B – </w:t>
      </w:r>
      <w:r w:rsidR="0037520B" w:rsidRPr="006679D3">
        <w:rPr>
          <w:rFonts w:ascii="Times New Roman" w:hAnsi="Times New Roman"/>
          <w:sz w:val="20"/>
        </w:rPr>
        <w:t>Pricing and Payment</w:t>
      </w:r>
    </w:p>
    <w:p w14:paraId="56CFCC85" w14:textId="77777777" w:rsidR="003A03B3" w:rsidRPr="006679D3" w:rsidRDefault="003A03B3" w:rsidP="0065272C">
      <w:pPr>
        <w:ind w:left="-450" w:hanging="270"/>
        <w:rPr>
          <w:rFonts w:ascii="Times New Roman" w:hAnsi="Times New Roman"/>
          <w:sz w:val="20"/>
        </w:rPr>
      </w:pPr>
      <w:r w:rsidRPr="006679D3">
        <w:rPr>
          <w:rFonts w:ascii="Times New Roman" w:hAnsi="Times New Roman"/>
          <w:sz w:val="20"/>
        </w:rPr>
        <w:tab/>
        <w:t xml:space="preserve">Appendix C – General </w:t>
      </w:r>
      <w:r w:rsidR="0037520B" w:rsidRPr="006679D3">
        <w:rPr>
          <w:rFonts w:ascii="Times New Roman" w:hAnsi="Times New Roman"/>
          <w:sz w:val="20"/>
        </w:rPr>
        <w:t>Terms and Conditions</w:t>
      </w:r>
    </w:p>
    <w:p w14:paraId="7CE5F95B" w14:textId="77777777" w:rsidR="003A03B3" w:rsidRDefault="003A03B3" w:rsidP="0065272C">
      <w:pPr>
        <w:pBdr>
          <w:bottom w:val="single" w:sz="6" w:space="1" w:color="auto"/>
        </w:pBdr>
        <w:ind w:left="-450" w:hanging="270"/>
        <w:rPr>
          <w:rFonts w:ascii="Times New Roman" w:hAnsi="Times New Roman"/>
          <w:sz w:val="20"/>
        </w:rPr>
      </w:pPr>
      <w:r w:rsidRPr="006679D3">
        <w:rPr>
          <w:rFonts w:ascii="Times New Roman" w:hAnsi="Times New Roman"/>
          <w:sz w:val="20"/>
        </w:rPr>
        <w:tab/>
        <w:t>Appendix D – Defined Terms</w:t>
      </w:r>
    </w:p>
    <w:p w14:paraId="1D9C1F9B" w14:textId="77777777" w:rsidR="002A55F9" w:rsidRDefault="002A55F9" w:rsidP="0065272C">
      <w:pPr>
        <w:pBdr>
          <w:bottom w:val="single" w:sz="6" w:space="1" w:color="auto"/>
        </w:pBdr>
        <w:ind w:left="-450" w:hanging="270"/>
        <w:rPr>
          <w:rFonts w:ascii="Times New Roman" w:hAnsi="Times New Roman"/>
          <w:sz w:val="20"/>
        </w:rPr>
      </w:pPr>
      <w:r>
        <w:rPr>
          <w:rFonts w:ascii="Times New Roman" w:hAnsi="Times New Roman"/>
          <w:sz w:val="20"/>
        </w:rPr>
        <w:tab/>
        <w:t xml:space="preserve">Appendix E – </w:t>
      </w:r>
      <w:r w:rsidR="00446C5A">
        <w:rPr>
          <w:rFonts w:ascii="Times New Roman" w:hAnsi="Times New Roman"/>
          <w:sz w:val="20"/>
        </w:rPr>
        <w:t xml:space="preserve">The </w:t>
      </w:r>
      <w:r>
        <w:rPr>
          <w:rFonts w:ascii="Times New Roman" w:hAnsi="Times New Roman"/>
          <w:sz w:val="20"/>
        </w:rPr>
        <w:t>Licensed Software</w:t>
      </w:r>
    </w:p>
    <w:p w14:paraId="0975476B" w14:textId="77777777" w:rsidR="002A55F9" w:rsidRDefault="002A55F9" w:rsidP="0065272C">
      <w:pPr>
        <w:pBdr>
          <w:bottom w:val="single" w:sz="6" w:space="1" w:color="auto"/>
        </w:pBdr>
        <w:ind w:left="-450" w:hanging="270"/>
        <w:rPr>
          <w:rFonts w:ascii="Times New Roman" w:hAnsi="Times New Roman"/>
          <w:sz w:val="20"/>
        </w:rPr>
      </w:pPr>
      <w:r>
        <w:rPr>
          <w:rFonts w:ascii="Times New Roman" w:hAnsi="Times New Roman"/>
          <w:sz w:val="20"/>
        </w:rPr>
        <w:tab/>
        <w:t>Appendix F – Maintenance and Support</w:t>
      </w:r>
      <w:r w:rsidR="00EC428E">
        <w:rPr>
          <w:rFonts w:ascii="Times New Roman" w:hAnsi="Times New Roman"/>
          <w:sz w:val="20"/>
        </w:rPr>
        <w:t xml:space="preserve"> Services</w:t>
      </w:r>
    </w:p>
    <w:p w14:paraId="734179A2" w14:textId="2BB0442F" w:rsidR="003A03B3" w:rsidRPr="0065272C" w:rsidRDefault="00930C41" w:rsidP="0065272C">
      <w:pPr>
        <w:pBdr>
          <w:bottom w:val="single" w:sz="6" w:space="1" w:color="auto"/>
        </w:pBdr>
        <w:ind w:left="-450" w:hanging="270"/>
        <w:rPr>
          <w:rFonts w:ascii="Times New Roman" w:hAnsi="Times New Roman"/>
          <w:sz w:val="20"/>
        </w:rPr>
      </w:pPr>
      <w:r>
        <w:rPr>
          <w:rFonts w:ascii="Times New Roman" w:hAnsi="Times New Roman"/>
          <w:sz w:val="20"/>
        </w:rPr>
        <w:tab/>
        <w:t xml:space="preserve">Appendix G – Unruh Civil Rights Act and FEHA Certification </w:t>
      </w:r>
      <w:r w:rsidRPr="00930C41">
        <w:rPr>
          <w:rFonts w:ascii="Times New Roman" w:hAnsi="Times New Roman"/>
          <w:b/>
          <w:i/>
          <w:sz w:val="20"/>
          <w:highlight w:val="yellow"/>
        </w:rPr>
        <w:t>[Only when entering into or renewing a contract $100,000 or more]</w:t>
      </w: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A03B3" w:rsidRPr="006679D3" w14:paraId="0A1C1ABA" w14:textId="77777777" w:rsidTr="009A2559">
        <w:trPr>
          <w:trHeight w:hRule="exact" w:val="495"/>
        </w:trPr>
        <w:tc>
          <w:tcPr>
            <w:tcW w:w="5130" w:type="dxa"/>
            <w:tcBorders>
              <w:bottom w:val="single" w:sz="12" w:space="0" w:color="auto"/>
            </w:tcBorders>
            <w:shd w:val="clear" w:color="auto" w:fill="E0E0E0"/>
          </w:tcPr>
          <w:p w14:paraId="31E42AAC" w14:textId="77777777" w:rsidR="003A03B3" w:rsidRPr="006679D3" w:rsidRDefault="003A03B3" w:rsidP="009A2559">
            <w:pPr>
              <w:tabs>
                <w:tab w:val="left" w:pos="3600"/>
              </w:tabs>
              <w:spacing w:line="60" w:lineRule="auto"/>
              <w:jc w:val="center"/>
              <w:rPr>
                <w:rFonts w:ascii="Times New Roman" w:hAnsi="Times New Roman"/>
                <w:b/>
                <w:sz w:val="26"/>
              </w:rPr>
            </w:pPr>
          </w:p>
          <w:p w14:paraId="1945D4D7" w14:textId="77777777" w:rsidR="003A03B3" w:rsidRPr="006679D3" w:rsidRDefault="0037520B" w:rsidP="009A2559">
            <w:pPr>
              <w:tabs>
                <w:tab w:val="left" w:pos="3600"/>
              </w:tabs>
              <w:jc w:val="center"/>
              <w:rPr>
                <w:rFonts w:ascii="Times New Roman" w:hAnsi="Times New Roman"/>
                <w:b/>
              </w:rPr>
            </w:pPr>
            <w:r w:rsidRPr="006679D3">
              <w:rPr>
                <w:rFonts w:ascii="Times New Roman" w:hAnsi="Times New Roman"/>
                <w:b/>
                <w:sz w:val="20"/>
              </w:rPr>
              <w:t>JBE</w:t>
            </w:r>
            <w:r w:rsidR="003A03B3" w:rsidRPr="006679D3">
              <w:rPr>
                <w:rFonts w:ascii="Times New Roman" w:hAnsi="Times New Roman"/>
                <w:b/>
                <w:sz w:val="20"/>
              </w:rPr>
              <w:t>’S SIGNATURE</w:t>
            </w:r>
          </w:p>
        </w:tc>
        <w:tc>
          <w:tcPr>
            <w:tcW w:w="4950" w:type="dxa"/>
            <w:tcBorders>
              <w:bottom w:val="single" w:sz="12" w:space="0" w:color="auto"/>
            </w:tcBorders>
            <w:shd w:val="clear" w:color="auto" w:fill="E0E0E0"/>
          </w:tcPr>
          <w:p w14:paraId="2702F31B" w14:textId="77777777" w:rsidR="003A03B3" w:rsidRPr="006679D3" w:rsidRDefault="003A03B3" w:rsidP="009A2559">
            <w:pPr>
              <w:tabs>
                <w:tab w:val="left" w:pos="3600"/>
              </w:tabs>
              <w:spacing w:line="60" w:lineRule="auto"/>
              <w:jc w:val="center"/>
              <w:rPr>
                <w:rFonts w:ascii="Times New Roman" w:hAnsi="Times New Roman"/>
                <w:b/>
                <w:sz w:val="26"/>
              </w:rPr>
            </w:pPr>
          </w:p>
          <w:p w14:paraId="373512B9" w14:textId="77777777" w:rsidR="003A03B3" w:rsidRPr="006679D3" w:rsidRDefault="003A03B3" w:rsidP="009A2559">
            <w:pPr>
              <w:tabs>
                <w:tab w:val="left" w:pos="3600"/>
              </w:tabs>
              <w:jc w:val="center"/>
              <w:rPr>
                <w:rFonts w:ascii="Times New Roman" w:hAnsi="Times New Roman"/>
                <w:b/>
              </w:rPr>
            </w:pPr>
            <w:r w:rsidRPr="006679D3">
              <w:rPr>
                <w:rFonts w:ascii="Times New Roman" w:hAnsi="Times New Roman"/>
                <w:b/>
                <w:sz w:val="20"/>
              </w:rPr>
              <w:t>CONTRACTOR’S SIGNATURE</w:t>
            </w:r>
          </w:p>
        </w:tc>
      </w:tr>
      <w:tr w:rsidR="003A03B3" w:rsidRPr="006679D3" w14:paraId="1A1176B4" w14:textId="77777777" w:rsidTr="009A2559">
        <w:trPr>
          <w:trHeight w:hRule="exact" w:val="110"/>
        </w:trPr>
        <w:tc>
          <w:tcPr>
            <w:tcW w:w="5130" w:type="dxa"/>
            <w:tcBorders>
              <w:top w:val="single" w:sz="12" w:space="0" w:color="auto"/>
              <w:left w:val="single" w:sz="8" w:space="0" w:color="auto"/>
              <w:bottom w:val="nil"/>
              <w:right w:val="single" w:sz="8" w:space="0" w:color="auto"/>
            </w:tcBorders>
          </w:tcPr>
          <w:p w14:paraId="733A0B0A" w14:textId="77777777" w:rsidR="003A03B3" w:rsidRPr="006679D3" w:rsidRDefault="003A03B3" w:rsidP="009A2559">
            <w:pPr>
              <w:tabs>
                <w:tab w:val="left" w:pos="3600"/>
              </w:tabs>
              <w:rPr>
                <w:rFonts w:ascii="Times New Roman" w:hAnsi="Times New Roman"/>
                <w:sz w:val="20"/>
              </w:rPr>
            </w:pPr>
          </w:p>
        </w:tc>
        <w:tc>
          <w:tcPr>
            <w:tcW w:w="4950" w:type="dxa"/>
            <w:tcBorders>
              <w:top w:val="single" w:sz="12" w:space="0" w:color="auto"/>
              <w:left w:val="single" w:sz="8" w:space="0" w:color="auto"/>
              <w:bottom w:val="nil"/>
              <w:right w:val="single" w:sz="8" w:space="0" w:color="auto"/>
            </w:tcBorders>
          </w:tcPr>
          <w:p w14:paraId="14C664B0" w14:textId="77777777" w:rsidR="003A03B3" w:rsidRPr="006679D3" w:rsidRDefault="003A03B3" w:rsidP="009A2559">
            <w:pPr>
              <w:jc w:val="both"/>
              <w:rPr>
                <w:rFonts w:ascii="Times New Roman" w:hAnsi="Times New Roman"/>
                <w:sz w:val="13"/>
              </w:rPr>
            </w:pPr>
          </w:p>
        </w:tc>
      </w:tr>
      <w:tr w:rsidR="003A03B3" w:rsidRPr="006679D3" w14:paraId="61E264AF" w14:textId="77777777" w:rsidTr="009A2559">
        <w:trPr>
          <w:trHeight w:hRule="exact" w:val="1089"/>
        </w:trPr>
        <w:tc>
          <w:tcPr>
            <w:tcW w:w="5130" w:type="dxa"/>
            <w:tcBorders>
              <w:top w:val="nil"/>
              <w:left w:val="single" w:sz="8" w:space="0" w:color="auto"/>
              <w:bottom w:val="single" w:sz="8" w:space="0" w:color="auto"/>
              <w:right w:val="single" w:sz="8" w:space="0" w:color="auto"/>
            </w:tcBorders>
          </w:tcPr>
          <w:p w14:paraId="2B0384CC"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w:t>
            </w:r>
          </w:p>
          <w:p w14:paraId="467CFA09" w14:textId="3D5B82D5" w:rsidR="003A03B3" w:rsidRPr="006679D3" w:rsidRDefault="003A03B3" w:rsidP="0065272C">
            <w:pPr>
              <w:tabs>
                <w:tab w:val="left" w:pos="3600"/>
              </w:tabs>
              <w:rPr>
                <w:rFonts w:ascii="Times New Roman" w:hAnsi="Times New Roman"/>
                <w:sz w:val="18"/>
              </w:rPr>
            </w:pPr>
            <w:r w:rsidRPr="006679D3">
              <w:rPr>
                <w:rFonts w:ascii="Times New Roman" w:hAnsi="Times New Roman"/>
                <w:b/>
                <w:sz w:val="20"/>
              </w:rPr>
              <w:t xml:space="preserve"> </w:t>
            </w:r>
            <w:r w:rsidRPr="006679D3">
              <w:rPr>
                <w:rFonts w:ascii="Times New Roman" w:hAnsi="Times New Roman"/>
                <w:b/>
                <w:sz w:val="20"/>
                <w:highlight w:val="yellow"/>
              </w:rPr>
              <w:t>[</w:t>
            </w:r>
            <w:r w:rsidR="0037520B" w:rsidRPr="006679D3">
              <w:rPr>
                <w:rFonts w:ascii="Times New Roman" w:hAnsi="Times New Roman"/>
                <w:b/>
                <w:sz w:val="20"/>
                <w:highlight w:val="yellow"/>
              </w:rPr>
              <w:t xml:space="preserve">JBE </w:t>
            </w:r>
            <w:r w:rsidRPr="006679D3">
              <w:rPr>
                <w:rFonts w:ascii="Times New Roman" w:hAnsi="Times New Roman"/>
                <w:b/>
                <w:sz w:val="20"/>
                <w:highlight w:val="yellow"/>
              </w:rPr>
              <w:t>name]</w:t>
            </w:r>
          </w:p>
        </w:tc>
        <w:tc>
          <w:tcPr>
            <w:tcW w:w="4950" w:type="dxa"/>
            <w:tcBorders>
              <w:top w:val="nil"/>
              <w:left w:val="single" w:sz="8" w:space="0" w:color="auto"/>
              <w:bottom w:val="single" w:sz="8" w:space="0" w:color="auto"/>
              <w:right w:val="single" w:sz="8" w:space="0" w:color="auto"/>
            </w:tcBorders>
          </w:tcPr>
          <w:p w14:paraId="2CF3DB0E" w14:textId="4C31B6FF" w:rsidR="003A03B3" w:rsidRPr="0065272C" w:rsidRDefault="003A03B3" w:rsidP="0065272C">
            <w:pPr>
              <w:spacing w:before="20"/>
              <w:jc w:val="both"/>
              <w:rPr>
                <w:rFonts w:ascii="Times New Roman" w:hAnsi="Times New Roman"/>
                <w:i/>
                <w:sz w:val="14"/>
              </w:rPr>
            </w:pPr>
            <w:r w:rsidRPr="006679D3">
              <w:rPr>
                <w:rFonts w:ascii="Times New Roman" w:hAnsi="Times New Roman"/>
                <w:sz w:val="14"/>
              </w:rPr>
              <w:t>CONTRACTOR’S NAME</w:t>
            </w:r>
            <w:r w:rsidRPr="006679D3">
              <w:rPr>
                <w:rFonts w:ascii="Times New Roman" w:hAnsi="Times New Roman"/>
                <w:sz w:val="13"/>
              </w:rPr>
              <w:t xml:space="preserve">  </w:t>
            </w:r>
            <w:r w:rsidRPr="006679D3">
              <w:rPr>
                <w:rFonts w:ascii="Times New Roman" w:hAnsi="Times New Roman"/>
                <w:i/>
                <w:sz w:val="14"/>
              </w:rPr>
              <w:t>(if Contractor is not an individual person, state whether Contractor is a corporation, partnership, etc., and the state or territory</w:t>
            </w:r>
            <w:r w:rsidR="0065272C">
              <w:rPr>
                <w:rFonts w:ascii="Times New Roman" w:hAnsi="Times New Roman"/>
                <w:i/>
                <w:sz w:val="14"/>
              </w:rPr>
              <w:t xml:space="preserve"> where Contractor is  organized</w:t>
            </w:r>
          </w:p>
          <w:p w14:paraId="2227611C" w14:textId="77777777" w:rsidR="003A03B3" w:rsidRPr="006679D3" w:rsidRDefault="003A03B3" w:rsidP="009A2559">
            <w:pPr>
              <w:tabs>
                <w:tab w:val="left" w:pos="3600"/>
              </w:tabs>
              <w:rPr>
                <w:rFonts w:ascii="Times New Roman" w:hAnsi="Times New Roman"/>
                <w:sz w:val="20"/>
              </w:rPr>
            </w:pPr>
            <w:r w:rsidRPr="006679D3">
              <w:rPr>
                <w:rFonts w:ascii="Times New Roman" w:hAnsi="Times New Roman"/>
                <w:b/>
                <w:sz w:val="20"/>
                <w:highlight w:val="yellow"/>
              </w:rPr>
              <w:t>[Contractor name]</w:t>
            </w:r>
          </w:p>
          <w:p w14:paraId="5BC52B6A" w14:textId="77777777" w:rsidR="003A03B3" w:rsidRPr="006679D3" w:rsidRDefault="003A03B3" w:rsidP="009A2559">
            <w:pPr>
              <w:tabs>
                <w:tab w:val="left" w:pos="3600"/>
              </w:tabs>
              <w:rPr>
                <w:rFonts w:ascii="Times New Roman" w:hAnsi="Times New Roman"/>
              </w:rPr>
            </w:pPr>
          </w:p>
          <w:p w14:paraId="361F5CD9" w14:textId="77777777" w:rsidR="003A03B3" w:rsidRPr="006679D3" w:rsidRDefault="003A03B3" w:rsidP="009A2559">
            <w:pPr>
              <w:tabs>
                <w:tab w:val="left" w:pos="3600"/>
              </w:tabs>
              <w:rPr>
                <w:rFonts w:ascii="Times New Roman" w:hAnsi="Times New Roman"/>
              </w:rPr>
            </w:pPr>
          </w:p>
          <w:p w14:paraId="6C39B46A" w14:textId="77777777" w:rsidR="003A03B3" w:rsidRPr="006679D3" w:rsidRDefault="003A03B3" w:rsidP="009A2559">
            <w:pPr>
              <w:tabs>
                <w:tab w:val="left" w:pos="3600"/>
              </w:tabs>
              <w:rPr>
                <w:rFonts w:ascii="Times New Roman" w:hAnsi="Times New Roman"/>
              </w:rPr>
            </w:pPr>
          </w:p>
          <w:p w14:paraId="7CCB4090" w14:textId="77777777" w:rsidR="003A03B3" w:rsidRPr="006679D3" w:rsidRDefault="003A03B3" w:rsidP="009A2559">
            <w:pPr>
              <w:tabs>
                <w:tab w:val="left" w:pos="3600"/>
              </w:tabs>
              <w:rPr>
                <w:rFonts w:ascii="Times New Roman" w:hAnsi="Times New Roman"/>
                <w:color w:val="0000FF"/>
              </w:rPr>
            </w:pPr>
            <w:r w:rsidRPr="006679D3">
              <w:rPr>
                <w:rFonts w:ascii="Times New Roman" w:hAnsi="Times New Roman"/>
              </w:rPr>
              <w:t xml:space="preserve"> </w:t>
            </w:r>
            <w:r w:rsidRPr="006679D3">
              <w:rPr>
                <w:rFonts w:ascii="Times New Roman" w:hAnsi="Times New Roman"/>
                <w:color w:val="0000FF"/>
              </w:rPr>
              <w:t>@Ktr</w:t>
            </w:r>
          </w:p>
          <w:p w14:paraId="1C78D079" w14:textId="77777777" w:rsidR="003A03B3" w:rsidRPr="006679D3" w:rsidRDefault="003A03B3" w:rsidP="009A2559">
            <w:pPr>
              <w:tabs>
                <w:tab w:val="left" w:pos="3600"/>
              </w:tabs>
              <w:rPr>
                <w:rFonts w:ascii="Times New Roman" w:hAnsi="Times New Roman"/>
                <w:sz w:val="18"/>
              </w:rPr>
            </w:pPr>
          </w:p>
        </w:tc>
      </w:tr>
      <w:tr w:rsidR="003A03B3" w:rsidRPr="006679D3" w14:paraId="4C59CCBD"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453D664A" w14:textId="77777777" w:rsidR="003A03B3" w:rsidRPr="006679D3" w:rsidRDefault="003A03B3" w:rsidP="009A2559">
            <w:pPr>
              <w:spacing w:before="20"/>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5F8A011E" w14:textId="77777777" w:rsidR="003A03B3" w:rsidRPr="006679D3" w:rsidRDefault="003A03B3" w:rsidP="009A2559">
            <w:pPr>
              <w:spacing w:before="20"/>
              <w:rPr>
                <w:rFonts w:ascii="Times New Roman" w:hAnsi="Times New Roman"/>
                <w:sz w:val="14"/>
              </w:rPr>
            </w:pPr>
          </w:p>
        </w:tc>
      </w:tr>
      <w:tr w:rsidR="003A03B3" w:rsidRPr="006679D3" w14:paraId="43F83D41" w14:textId="77777777" w:rsidTr="009A2559">
        <w:trPr>
          <w:trHeight w:hRule="exact" w:val="699"/>
        </w:trPr>
        <w:tc>
          <w:tcPr>
            <w:tcW w:w="5130" w:type="dxa"/>
            <w:tcBorders>
              <w:top w:val="nil"/>
              <w:left w:val="single" w:sz="8" w:space="0" w:color="auto"/>
              <w:bottom w:val="single" w:sz="8" w:space="0" w:color="auto"/>
              <w:right w:val="single" w:sz="8" w:space="0" w:color="auto"/>
            </w:tcBorders>
          </w:tcPr>
          <w:p w14:paraId="2C105DA1" w14:textId="77777777" w:rsidR="003A03B3" w:rsidRPr="006679D3" w:rsidRDefault="003A03B3" w:rsidP="009A2559">
            <w:pPr>
              <w:spacing w:before="20"/>
              <w:rPr>
                <w:rFonts w:ascii="Times New Roman" w:hAnsi="Times New Roman"/>
                <w:sz w:val="14"/>
              </w:rPr>
            </w:pPr>
            <w:r w:rsidRPr="006679D3">
              <w:rPr>
                <w:rFonts w:ascii="Times New Roman" w:hAnsi="Times New Roman"/>
                <w:sz w:val="14"/>
              </w:rPr>
              <w:t xml:space="preserve"> BY </w:t>
            </w:r>
            <w:r w:rsidRPr="006679D3">
              <w:rPr>
                <w:rFonts w:ascii="Times New Roman" w:hAnsi="Times New Roman"/>
                <w:i/>
                <w:sz w:val="14"/>
              </w:rPr>
              <w:t>(Authorized Signature)</w:t>
            </w:r>
          </w:p>
          <w:p w14:paraId="0AE4C3B5" w14:textId="77777777" w:rsidR="003A03B3" w:rsidRPr="006679D3" w:rsidRDefault="003A03B3" w:rsidP="009A2559">
            <w:pPr>
              <w:tabs>
                <w:tab w:val="left" w:pos="3600"/>
              </w:tabs>
              <w:rPr>
                <w:rFonts w:ascii="Times New Roman" w:hAnsi="Times New Roman"/>
                <w:sz w:val="18"/>
              </w:rPr>
            </w:pPr>
            <w:r w:rsidRPr="006679D3">
              <w:rPr>
                <w:rFonts w:ascii="Times New Roman" w:hAnsi="Times New Roman"/>
                <w:sz w:val="28"/>
              </w:rPr>
              <w:sym w:font="Wingdings" w:char="F03F"/>
            </w:r>
          </w:p>
        </w:tc>
        <w:tc>
          <w:tcPr>
            <w:tcW w:w="4950" w:type="dxa"/>
            <w:tcBorders>
              <w:top w:val="nil"/>
              <w:left w:val="single" w:sz="8" w:space="0" w:color="auto"/>
              <w:bottom w:val="single" w:sz="8" w:space="0" w:color="auto"/>
              <w:right w:val="single" w:sz="8" w:space="0" w:color="auto"/>
            </w:tcBorders>
          </w:tcPr>
          <w:p w14:paraId="05349E8B" w14:textId="77777777" w:rsidR="003A03B3" w:rsidRPr="006679D3" w:rsidRDefault="003A03B3" w:rsidP="009A2559">
            <w:pPr>
              <w:spacing w:before="20"/>
              <w:rPr>
                <w:rFonts w:ascii="Times New Roman" w:hAnsi="Times New Roman"/>
                <w:sz w:val="14"/>
              </w:rPr>
            </w:pPr>
            <w:r w:rsidRPr="006679D3">
              <w:rPr>
                <w:rFonts w:ascii="Times New Roman" w:hAnsi="Times New Roman"/>
                <w:sz w:val="14"/>
              </w:rPr>
              <w:t xml:space="preserve"> BY </w:t>
            </w:r>
            <w:r w:rsidRPr="006679D3">
              <w:rPr>
                <w:rFonts w:ascii="Times New Roman" w:hAnsi="Times New Roman"/>
                <w:i/>
                <w:sz w:val="14"/>
              </w:rPr>
              <w:t>(Authorized Signature)</w:t>
            </w:r>
          </w:p>
          <w:p w14:paraId="4EB2FF48" w14:textId="77777777" w:rsidR="003A03B3" w:rsidRPr="006679D3" w:rsidRDefault="003A03B3" w:rsidP="009A2559">
            <w:pPr>
              <w:tabs>
                <w:tab w:val="left" w:pos="3600"/>
              </w:tabs>
              <w:rPr>
                <w:rFonts w:ascii="Times New Roman" w:hAnsi="Times New Roman"/>
                <w:sz w:val="18"/>
              </w:rPr>
            </w:pPr>
            <w:r w:rsidRPr="006679D3">
              <w:rPr>
                <w:rFonts w:ascii="Times New Roman" w:hAnsi="Times New Roman"/>
                <w:sz w:val="28"/>
              </w:rPr>
              <w:sym w:font="Wingdings" w:char="F03F"/>
            </w:r>
          </w:p>
        </w:tc>
      </w:tr>
      <w:tr w:rsidR="003A03B3" w:rsidRPr="006679D3" w14:paraId="6CEA1C38"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2552C71F" w14:textId="77777777" w:rsidR="003A03B3" w:rsidRPr="006679D3" w:rsidRDefault="003A03B3" w:rsidP="009A2559">
            <w:pPr>
              <w:tabs>
                <w:tab w:val="left" w:pos="3600"/>
              </w:tabs>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73ADC84D" w14:textId="77777777" w:rsidR="003A03B3" w:rsidRPr="006679D3" w:rsidRDefault="003A03B3" w:rsidP="009A2559">
            <w:pPr>
              <w:tabs>
                <w:tab w:val="left" w:pos="3600"/>
              </w:tabs>
              <w:rPr>
                <w:rFonts w:ascii="Times New Roman" w:hAnsi="Times New Roman"/>
                <w:sz w:val="14"/>
              </w:rPr>
            </w:pPr>
          </w:p>
        </w:tc>
      </w:tr>
      <w:tr w:rsidR="003A03B3" w:rsidRPr="006679D3" w14:paraId="12EEB1FF" w14:textId="77777777" w:rsidTr="009A2559">
        <w:trPr>
          <w:trHeight w:hRule="exact" w:val="627"/>
        </w:trPr>
        <w:tc>
          <w:tcPr>
            <w:tcW w:w="5130" w:type="dxa"/>
            <w:tcBorders>
              <w:top w:val="nil"/>
              <w:left w:val="single" w:sz="8" w:space="0" w:color="auto"/>
              <w:bottom w:val="single" w:sz="8" w:space="0" w:color="auto"/>
              <w:right w:val="single" w:sz="8" w:space="0" w:color="auto"/>
            </w:tcBorders>
          </w:tcPr>
          <w:p w14:paraId="6C49800F" w14:textId="77777777" w:rsidR="003A03B3" w:rsidRPr="006679D3" w:rsidRDefault="003A03B3" w:rsidP="009A2559">
            <w:pPr>
              <w:tabs>
                <w:tab w:val="left" w:pos="3600"/>
              </w:tabs>
              <w:rPr>
                <w:rFonts w:ascii="Times New Roman" w:hAnsi="Times New Roman"/>
                <w:sz w:val="16"/>
              </w:rPr>
            </w:pPr>
            <w:r w:rsidRPr="006679D3">
              <w:rPr>
                <w:rFonts w:ascii="Times New Roman" w:hAnsi="Times New Roman"/>
                <w:sz w:val="14"/>
              </w:rPr>
              <w:t xml:space="preserve"> PRINTED NAME AND TITLE OF PERSON SIGNING</w:t>
            </w:r>
            <w:r w:rsidRPr="006679D3">
              <w:rPr>
                <w:rFonts w:ascii="Times New Roman" w:hAnsi="Times New Roman"/>
                <w:sz w:val="16"/>
              </w:rPr>
              <w:t xml:space="preserve"> </w:t>
            </w:r>
          </w:p>
          <w:p w14:paraId="5AC2B90E" w14:textId="77777777" w:rsidR="003A03B3" w:rsidRPr="006679D3" w:rsidRDefault="003A03B3" w:rsidP="009A2559">
            <w:pPr>
              <w:tabs>
                <w:tab w:val="left" w:pos="3600"/>
              </w:tabs>
              <w:rPr>
                <w:rFonts w:ascii="Times New Roman" w:hAnsi="Times New Roman"/>
                <w:sz w:val="20"/>
              </w:rPr>
            </w:pPr>
            <w:r w:rsidRPr="006679D3">
              <w:rPr>
                <w:rFonts w:ascii="Times New Roman" w:hAnsi="Times New Roman"/>
                <w:b/>
                <w:sz w:val="20"/>
                <w:highlight w:val="yellow"/>
              </w:rPr>
              <w:t>[Name and title]</w:t>
            </w:r>
          </w:p>
        </w:tc>
        <w:tc>
          <w:tcPr>
            <w:tcW w:w="4950" w:type="dxa"/>
            <w:tcBorders>
              <w:top w:val="nil"/>
              <w:left w:val="single" w:sz="8" w:space="0" w:color="auto"/>
              <w:bottom w:val="single" w:sz="8" w:space="0" w:color="auto"/>
              <w:right w:val="single" w:sz="8" w:space="0" w:color="auto"/>
            </w:tcBorders>
          </w:tcPr>
          <w:p w14:paraId="7B4246CB"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PRINTED NAME AND TITLE OF PERSON SIGNING</w:t>
            </w:r>
          </w:p>
          <w:p w14:paraId="38A2CB7D" w14:textId="77777777" w:rsidR="003A03B3" w:rsidRPr="006679D3" w:rsidRDefault="003A03B3" w:rsidP="009A2559">
            <w:pPr>
              <w:tabs>
                <w:tab w:val="left" w:pos="3600"/>
              </w:tabs>
              <w:rPr>
                <w:rFonts w:ascii="Times New Roman" w:hAnsi="Times New Roman"/>
                <w:sz w:val="20"/>
              </w:rPr>
            </w:pPr>
            <w:r w:rsidRPr="006679D3">
              <w:rPr>
                <w:rFonts w:ascii="Times New Roman" w:hAnsi="Times New Roman"/>
                <w:b/>
                <w:sz w:val="20"/>
                <w:highlight w:val="yellow"/>
              </w:rPr>
              <w:t>[Name and title]</w:t>
            </w:r>
          </w:p>
          <w:p w14:paraId="58654A0F" w14:textId="77777777" w:rsidR="003A03B3" w:rsidRPr="006679D3" w:rsidRDefault="003A03B3" w:rsidP="009A2559">
            <w:pPr>
              <w:pStyle w:val="Header"/>
              <w:tabs>
                <w:tab w:val="left" w:pos="3600"/>
              </w:tabs>
              <w:rPr>
                <w:rFonts w:ascii="Times New Roman" w:hAnsi="Times New Roman"/>
              </w:rPr>
            </w:pPr>
            <w:r w:rsidRPr="006679D3">
              <w:rPr>
                <w:rFonts w:ascii="Times New Roman" w:hAnsi="Times New Roman"/>
              </w:rPr>
              <w:t xml:space="preserve"> </w:t>
            </w:r>
          </w:p>
          <w:p w14:paraId="40D6FE83" w14:textId="77777777" w:rsidR="003A03B3" w:rsidRPr="006679D3" w:rsidRDefault="003A03B3" w:rsidP="009A2559">
            <w:pPr>
              <w:tabs>
                <w:tab w:val="left" w:pos="3600"/>
              </w:tabs>
              <w:rPr>
                <w:rFonts w:ascii="Times New Roman" w:hAnsi="Times New Roman"/>
                <w:sz w:val="16"/>
              </w:rPr>
            </w:pPr>
            <w:r w:rsidRPr="006679D3">
              <w:rPr>
                <w:rFonts w:ascii="Times New Roman" w:hAnsi="Times New Roman"/>
                <w:sz w:val="16"/>
              </w:rPr>
              <w:t xml:space="preserve"> </w:t>
            </w:r>
          </w:p>
        </w:tc>
      </w:tr>
      <w:tr w:rsidR="003A03B3" w:rsidRPr="006679D3" w14:paraId="2A3668FB" w14:textId="77777777" w:rsidTr="009A2559">
        <w:trPr>
          <w:trHeight w:hRule="exact" w:val="627"/>
        </w:trPr>
        <w:tc>
          <w:tcPr>
            <w:tcW w:w="5130" w:type="dxa"/>
            <w:tcBorders>
              <w:top w:val="nil"/>
              <w:left w:val="single" w:sz="8" w:space="0" w:color="auto"/>
              <w:bottom w:val="single" w:sz="8" w:space="0" w:color="auto"/>
              <w:right w:val="single" w:sz="8" w:space="0" w:color="auto"/>
            </w:tcBorders>
          </w:tcPr>
          <w:p w14:paraId="6A2F4546"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DATE EXECUTED</w:t>
            </w:r>
          </w:p>
        </w:tc>
        <w:tc>
          <w:tcPr>
            <w:tcW w:w="4950" w:type="dxa"/>
            <w:tcBorders>
              <w:top w:val="nil"/>
              <w:left w:val="single" w:sz="8" w:space="0" w:color="auto"/>
              <w:bottom w:val="single" w:sz="8" w:space="0" w:color="auto"/>
              <w:right w:val="single" w:sz="8" w:space="0" w:color="auto"/>
            </w:tcBorders>
          </w:tcPr>
          <w:p w14:paraId="32816CC4"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3"/>
              </w:rPr>
              <w:t xml:space="preserve"> </w:t>
            </w:r>
            <w:r w:rsidRPr="006679D3">
              <w:rPr>
                <w:rFonts w:ascii="Times New Roman" w:hAnsi="Times New Roman"/>
                <w:sz w:val="14"/>
              </w:rPr>
              <w:t>DATE EXECUTED</w:t>
            </w:r>
          </w:p>
        </w:tc>
      </w:tr>
      <w:tr w:rsidR="003A03B3" w:rsidRPr="006679D3" w14:paraId="1DC0AC2C"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04662D7E" w14:textId="77777777" w:rsidR="003A03B3" w:rsidRPr="006679D3" w:rsidRDefault="003A03B3" w:rsidP="009A2559">
            <w:pPr>
              <w:tabs>
                <w:tab w:val="left" w:pos="3600"/>
              </w:tabs>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5EEBF91D" w14:textId="77777777" w:rsidR="003A03B3" w:rsidRPr="006679D3" w:rsidRDefault="003A03B3" w:rsidP="009A2559">
            <w:pPr>
              <w:tabs>
                <w:tab w:val="left" w:pos="3600"/>
              </w:tabs>
              <w:rPr>
                <w:rFonts w:ascii="Times New Roman" w:hAnsi="Times New Roman"/>
                <w:sz w:val="13"/>
              </w:rPr>
            </w:pPr>
          </w:p>
        </w:tc>
      </w:tr>
      <w:tr w:rsidR="003A03B3" w:rsidRPr="006679D3" w14:paraId="124FC35D" w14:textId="77777777" w:rsidTr="006A026C">
        <w:trPr>
          <w:trHeight w:hRule="exact" w:val="972"/>
        </w:trPr>
        <w:tc>
          <w:tcPr>
            <w:tcW w:w="5130" w:type="dxa"/>
            <w:tcBorders>
              <w:top w:val="nil"/>
              <w:left w:val="single" w:sz="8" w:space="0" w:color="auto"/>
              <w:bottom w:val="single" w:sz="8" w:space="0" w:color="auto"/>
              <w:right w:val="single" w:sz="8" w:space="0" w:color="auto"/>
            </w:tcBorders>
          </w:tcPr>
          <w:p w14:paraId="3FE45040" w14:textId="3A8AC815"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ADDRESS</w:t>
            </w:r>
          </w:p>
          <w:p w14:paraId="34E78D74" w14:textId="77777777" w:rsidR="003A03B3" w:rsidRPr="006679D3" w:rsidRDefault="003A03B3" w:rsidP="0065272C">
            <w:pPr>
              <w:tabs>
                <w:tab w:val="left" w:pos="3600"/>
              </w:tabs>
              <w:spacing w:line="240" w:lineRule="auto"/>
              <w:rPr>
                <w:rFonts w:ascii="Times New Roman" w:hAnsi="Times New Roman"/>
                <w:sz w:val="20"/>
              </w:rPr>
            </w:pPr>
            <w:r w:rsidRPr="006679D3">
              <w:rPr>
                <w:rFonts w:ascii="Times New Roman" w:hAnsi="Times New Roman"/>
                <w:b/>
                <w:sz w:val="20"/>
                <w:highlight w:val="yellow"/>
              </w:rPr>
              <w:t>[Address]</w:t>
            </w:r>
          </w:p>
        </w:tc>
        <w:tc>
          <w:tcPr>
            <w:tcW w:w="4950" w:type="dxa"/>
            <w:tcBorders>
              <w:top w:val="nil"/>
              <w:left w:val="single" w:sz="8" w:space="0" w:color="auto"/>
              <w:bottom w:val="single" w:sz="8" w:space="0" w:color="auto"/>
              <w:right w:val="single" w:sz="8" w:space="0" w:color="auto"/>
            </w:tcBorders>
          </w:tcPr>
          <w:p w14:paraId="207222E5" w14:textId="678D85D4" w:rsidR="003A03B3" w:rsidRPr="0065272C" w:rsidRDefault="003A03B3" w:rsidP="009A2559">
            <w:pPr>
              <w:tabs>
                <w:tab w:val="left" w:pos="3600"/>
              </w:tabs>
              <w:rPr>
                <w:rFonts w:ascii="Times New Roman" w:hAnsi="Times New Roman"/>
                <w:color w:val="0000FF"/>
                <w:sz w:val="18"/>
              </w:rPr>
            </w:pPr>
            <w:r w:rsidRPr="006679D3">
              <w:rPr>
                <w:rFonts w:ascii="Times New Roman" w:hAnsi="Times New Roman"/>
                <w:sz w:val="13"/>
              </w:rPr>
              <w:t xml:space="preserve"> </w:t>
            </w:r>
            <w:r w:rsidRPr="006679D3">
              <w:rPr>
                <w:rFonts w:ascii="Times New Roman" w:hAnsi="Times New Roman"/>
                <w:sz w:val="14"/>
              </w:rPr>
              <w:t>ADDRESS</w:t>
            </w:r>
          </w:p>
          <w:p w14:paraId="55B16A81" w14:textId="77777777" w:rsidR="003A03B3" w:rsidRPr="006679D3" w:rsidRDefault="003A03B3" w:rsidP="009A2559">
            <w:pPr>
              <w:tabs>
                <w:tab w:val="left" w:pos="3600"/>
              </w:tabs>
              <w:rPr>
                <w:rFonts w:ascii="Times New Roman" w:hAnsi="Times New Roman"/>
                <w:sz w:val="20"/>
              </w:rPr>
            </w:pPr>
            <w:r w:rsidRPr="006679D3">
              <w:rPr>
                <w:rFonts w:ascii="Times New Roman" w:hAnsi="Times New Roman"/>
                <w:b/>
                <w:sz w:val="20"/>
                <w:highlight w:val="yellow"/>
              </w:rPr>
              <w:t>[Address]</w:t>
            </w:r>
          </w:p>
        </w:tc>
      </w:tr>
    </w:tbl>
    <w:p w14:paraId="19067ADD" w14:textId="77777777" w:rsidR="00121B49" w:rsidRDefault="00121B49" w:rsidP="009D6F81">
      <w:pPr>
        <w:snapToGrid w:val="0"/>
        <w:spacing w:before="120" w:after="120"/>
        <w:ind w:left="360"/>
        <w:rPr>
          <w:rFonts w:ascii="Times New Roman" w:hAnsi="Times New Roman"/>
          <w:sz w:val="20"/>
        </w:rPr>
        <w:sectPr w:rsidR="00121B49" w:rsidSect="000B11C4">
          <w:headerReference w:type="default" r:id="rId7"/>
          <w:pgSz w:w="12240" w:h="15840"/>
          <w:pgMar w:top="1152" w:right="1440" w:bottom="1296" w:left="1440" w:header="720" w:footer="720" w:gutter="0"/>
          <w:pgNumType w:start="1"/>
          <w:cols w:space="720"/>
          <w:docGrid w:linePitch="360"/>
        </w:sectPr>
      </w:pPr>
    </w:p>
    <w:p w14:paraId="28A42CFB" w14:textId="77777777" w:rsidR="00B01C86" w:rsidRPr="00AC28B1" w:rsidRDefault="00F6190E" w:rsidP="00D549BA">
      <w:pPr>
        <w:jc w:val="center"/>
        <w:rPr>
          <w:rFonts w:ascii="Times New Roman" w:hAnsi="Times New Roman"/>
          <w:b/>
          <w:sz w:val="20"/>
          <w:u w:val="single"/>
        </w:rPr>
      </w:pPr>
      <w:bookmarkStart w:id="6" w:name="_Ref43360594"/>
      <w:r w:rsidRPr="00303BCF">
        <w:rPr>
          <w:rFonts w:ascii="Times New Roman" w:hAnsi="Times New Roman"/>
          <w:b/>
          <w:sz w:val="20"/>
          <w:u w:val="single"/>
        </w:rPr>
        <w:lastRenderedPageBreak/>
        <w:t xml:space="preserve">APPENDIX </w:t>
      </w:r>
      <w:r w:rsidR="00CC1644" w:rsidRPr="00303BCF">
        <w:rPr>
          <w:rFonts w:ascii="Times New Roman" w:hAnsi="Times New Roman"/>
          <w:b/>
          <w:sz w:val="20"/>
          <w:u w:val="single"/>
        </w:rPr>
        <w:t>A</w:t>
      </w:r>
      <w:r w:rsidR="00AC28B1">
        <w:rPr>
          <w:rFonts w:ascii="Times New Roman" w:hAnsi="Times New Roman"/>
          <w:b/>
          <w:sz w:val="20"/>
          <w:u w:val="single"/>
        </w:rPr>
        <w:t xml:space="preserve">: </w:t>
      </w:r>
      <w:r w:rsidR="00CC1644" w:rsidRPr="00303BCF">
        <w:rPr>
          <w:rFonts w:ascii="Times New Roman" w:hAnsi="Times New Roman"/>
          <w:b/>
          <w:sz w:val="20"/>
        </w:rPr>
        <w:t>Statement of Work</w:t>
      </w:r>
    </w:p>
    <w:p w14:paraId="3D5E519B" w14:textId="77777777" w:rsidR="00B01C86" w:rsidRPr="000E3303" w:rsidRDefault="00B01C86" w:rsidP="000114CB">
      <w:pPr>
        <w:spacing w:line="240" w:lineRule="auto"/>
        <w:outlineLvl w:val="0"/>
        <w:rPr>
          <w:rFonts w:ascii="Times New Roman" w:hAnsi="Times New Roman"/>
          <w:b/>
          <w:i/>
          <w:sz w:val="18"/>
          <w:szCs w:val="18"/>
        </w:rPr>
      </w:pPr>
      <w:r w:rsidRPr="000E3303">
        <w:rPr>
          <w:rFonts w:ascii="Times New Roman" w:hAnsi="Times New Roman"/>
          <w:b/>
          <w:i/>
          <w:sz w:val="18"/>
          <w:szCs w:val="18"/>
          <w:highlight w:val="yellow"/>
        </w:rPr>
        <w:t xml:space="preserve">[APPENDIX INSTRUCTIONS: Where applicable, replace instructions in this appendix with </w:t>
      </w:r>
      <w:r w:rsidR="00D36D64" w:rsidRPr="000E3303">
        <w:rPr>
          <w:rFonts w:ascii="Times New Roman" w:hAnsi="Times New Roman"/>
          <w:b/>
          <w:i/>
          <w:sz w:val="18"/>
          <w:szCs w:val="18"/>
          <w:highlight w:val="yellow"/>
        </w:rPr>
        <w:t xml:space="preserve">provisions </w:t>
      </w:r>
      <w:r w:rsidRPr="000E3303">
        <w:rPr>
          <w:rFonts w:ascii="Times New Roman" w:hAnsi="Times New Roman"/>
          <w:b/>
          <w:i/>
          <w:sz w:val="18"/>
          <w:szCs w:val="18"/>
          <w:highlight w:val="yellow"/>
        </w:rPr>
        <w:t>developed by the JBE based on the statement of work in the solicitation document, the vendor’s proposed statement of work and any</w:t>
      </w:r>
      <w:r w:rsidR="00D11131" w:rsidRPr="000E3303">
        <w:rPr>
          <w:rFonts w:ascii="Times New Roman" w:hAnsi="Times New Roman"/>
          <w:b/>
          <w:i/>
          <w:sz w:val="18"/>
          <w:szCs w:val="18"/>
          <w:highlight w:val="yellow"/>
        </w:rPr>
        <w:t xml:space="preserve"> related</w:t>
      </w:r>
      <w:r w:rsidR="00EC428E" w:rsidRPr="000E3303">
        <w:rPr>
          <w:rFonts w:ascii="Times New Roman" w:hAnsi="Times New Roman"/>
          <w:b/>
          <w:i/>
          <w:sz w:val="18"/>
          <w:szCs w:val="18"/>
          <w:highlight w:val="yellow"/>
        </w:rPr>
        <w:t xml:space="preserve"> negotiations</w:t>
      </w:r>
      <w:r w:rsidRPr="000E3303">
        <w:rPr>
          <w:rFonts w:ascii="Times New Roman" w:hAnsi="Times New Roman"/>
          <w:b/>
          <w:i/>
          <w:sz w:val="18"/>
          <w:szCs w:val="18"/>
          <w:highlight w:val="yellow"/>
        </w:rPr>
        <w:t>, and the t</w:t>
      </w:r>
      <w:r w:rsidR="00322692" w:rsidRPr="000E3303">
        <w:rPr>
          <w:rFonts w:ascii="Times New Roman" w:hAnsi="Times New Roman"/>
          <w:b/>
          <w:i/>
          <w:sz w:val="18"/>
          <w:szCs w:val="18"/>
          <w:highlight w:val="yellow"/>
        </w:rPr>
        <w:t xml:space="preserve">ype of </w:t>
      </w:r>
      <w:r w:rsidRPr="000E3303">
        <w:rPr>
          <w:rFonts w:ascii="Times New Roman" w:hAnsi="Times New Roman"/>
          <w:b/>
          <w:i/>
          <w:sz w:val="18"/>
          <w:szCs w:val="18"/>
          <w:highlight w:val="yellow"/>
        </w:rPr>
        <w:t>services</w:t>
      </w:r>
      <w:r w:rsidR="003D6705" w:rsidRPr="000E3303">
        <w:rPr>
          <w:rFonts w:ascii="Times New Roman" w:hAnsi="Times New Roman"/>
          <w:b/>
          <w:i/>
          <w:sz w:val="18"/>
          <w:szCs w:val="18"/>
          <w:highlight w:val="yellow"/>
        </w:rPr>
        <w:t>/goods</w:t>
      </w:r>
      <w:r w:rsidRPr="000E3303">
        <w:rPr>
          <w:rFonts w:ascii="Times New Roman" w:hAnsi="Times New Roman"/>
          <w:b/>
          <w:i/>
          <w:sz w:val="18"/>
          <w:szCs w:val="18"/>
          <w:highlight w:val="yellow"/>
        </w:rPr>
        <w:t xml:space="preserve"> to be provided.]</w:t>
      </w:r>
    </w:p>
    <w:p w14:paraId="666D7887" w14:textId="77777777" w:rsidR="005B2DCA" w:rsidRPr="000E3303" w:rsidRDefault="00542AB7" w:rsidP="002432A3">
      <w:pPr>
        <w:spacing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This Statement of Work</w:t>
      </w:r>
      <w:r w:rsidR="00D549BA" w:rsidRPr="000E3303">
        <w:rPr>
          <w:rFonts w:ascii="Times New Roman" w:hAnsi="Times New Roman"/>
          <w:color w:val="000000"/>
          <w:sz w:val="18"/>
          <w:szCs w:val="18"/>
          <w:lang w:val="en-CA"/>
        </w:rPr>
        <w:t xml:space="preserve"> </w:t>
      </w:r>
      <w:r w:rsidR="00B01C86" w:rsidRPr="000E3303">
        <w:rPr>
          <w:rFonts w:ascii="Times New Roman" w:hAnsi="Times New Roman"/>
          <w:color w:val="000000"/>
          <w:sz w:val="18"/>
          <w:szCs w:val="18"/>
          <w:lang w:val="en-CA"/>
        </w:rPr>
        <w:t>is subject to the Agreement between Contractor an</w:t>
      </w:r>
      <w:r w:rsidRPr="000E3303">
        <w:rPr>
          <w:rFonts w:ascii="Times New Roman" w:hAnsi="Times New Roman"/>
          <w:color w:val="000000"/>
          <w:sz w:val="18"/>
          <w:szCs w:val="18"/>
          <w:lang w:val="en-CA"/>
        </w:rPr>
        <w:t>d the JBE. By executing this Statement of Work</w:t>
      </w:r>
      <w:r w:rsidR="00B01C86" w:rsidRPr="000E3303">
        <w:rPr>
          <w:rFonts w:ascii="Times New Roman" w:hAnsi="Times New Roman"/>
          <w:color w:val="000000"/>
          <w:sz w:val="18"/>
          <w:szCs w:val="18"/>
          <w:lang w:val="en-CA"/>
        </w:rPr>
        <w:t xml:space="preserve">, the </w:t>
      </w:r>
      <w:r w:rsidR="00881761" w:rsidRPr="000E3303">
        <w:rPr>
          <w:rFonts w:ascii="Times New Roman" w:hAnsi="Times New Roman"/>
          <w:color w:val="000000"/>
          <w:sz w:val="18"/>
          <w:szCs w:val="18"/>
          <w:lang w:val="en-CA"/>
        </w:rPr>
        <w:t>P</w:t>
      </w:r>
      <w:r w:rsidR="00B01C86" w:rsidRPr="000E3303">
        <w:rPr>
          <w:rFonts w:ascii="Times New Roman" w:hAnsi="Times New Roman"/>
          <w:color w:val="000000"/>
          <w:sz w:val="18"/>
          <w:szCs w:val="18"/>
          <w:lang w:val="en-CA"/>
        </w:rPr>
        <w:t xml:space="preserve">arties agree to be bound by the terms and conditions set out in the Agreement with respect to the </w:t>
      </w:r>
      <w:r w:rsidR="007B5A52" w:rsidRPr="000E3303">
        <w:rPr>
          <w:rFonts w:ascii="Times New Roman" w:hAnsi="Times New Roman"/>
          <w:color w:val="000000"/>
          <w:sz w:val="18"/>
          <w:szCs w:val="18"/>
          <w:lang w:val="en-CA"/>
        </w:rPr>
        <w:t>Work</w:t>
      </w:r>
      <w:r w:rsidR="00B01C86" w:rsidRPr="000E3303">
        <w:rPr>
          <w:rFonts w:ascii="Times New Roman" w:hAnsi="Times New Roman"/>
          <w:color w:val="000000"/>
          <w:sz w:val="18"/>
          <w:szCs w:val="18"/>
          <w:lang w:val="en-CA"/>
        </w:rPr>
        <w:t xml:space="preserve"> to be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under this Statement of Work</w:t>
      </w:r>
      <w:r w:rsidR="00B01C86" w:rsidRPr="000E3303">
        <w:rPr>
          <w:rFonts w:ascii="Times New Roman" w:hAnsi="Times New Roman"/>
          <w:color w:val="000000"/>
          <w:sz w:val="18"/>
          <w:szCs w:val="18"/>
          <w:lang w:val="en-CA"/>
        </w:rPr>
        <w:t>.</w:t>
      </w:r>
      <w:r w:rsidR="00B01C86" w:rsidRPr="000E3303">
        <w:rPr>
          <w:rFonts w:ascii="Times New Roman" w:hAnsi="Times New Roman"/>
          <w:sz w:val="18"/>
          <w:szCs w:val="18"/>
          <w:lang w:val="en-CA"/>
        </w:rPr>
        <w:t xml:space="preserve"> </w:t>
      </w:r>
    </w:p>
    <w:p w14:paraId="10B5CF5A" w14:textId="77777777" w:rsidR="00B01C86" w:rsidRPr="000E3303" w:rsidRDefault="00B01C86" w:rsidP="000114CB">
      <w:p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1.</w:t>
      </w:r>
      <w:r w:rsidRPr="000E3303">
        <w:rPr>
          <w:rFonts w:ascii="Times New Roman" w:hAnsi="Times New Roman"/>
          <w:b/>
          <w:sz w:val="18"/>
          <w:szCs w:val="18"/>
          <w:lang w:val="en-CA"/>
        </w:rPr>
        <w:tab/>
      </w:r>
      <w:r w:rsidRPr="000E3303">
        <w:rPr>
          <w:rFonts w:ascii="Times New Roman" w:hAnsi="Times New Roman"/>
          <w:b/>
          <w:sz w:val="18"/>
          <w:szCs w:val="18"/>
          <w:u w:val="single"/>
          <w:lang w:val="en-CA"/>
        </w:rPr>
        <w:t>Term of this Statement of Work</w:t>
      </w:r>
      <w:r w:rsidRPr="000E3303">
        <w:rPr>
          <w:rFonts w:ascii="Times New Roman" w:hAnsi="Times New Roman"/>
          <w:b/>
          <w:sz w:val="18"/>
          <w:szCs w:val="18"/>
          <w:lang w:val="en-CA"/>
        </w:rPr>
        <w:t>.</w:t>
      </w:r>
    </w:p>
    <w:p w14:paraId="29E07049" w14:textId="77777777" w:rsidR="005B2DCA" w:rsidRPr="000E3303" w:rsidRDefault="00B01C86" w:rsidP="002432A3">
      <w:pPr>
        <w:spacing w:before="120"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 xml:space="preserve">The term of this Statement of Work will commence on </w:t>
      </w:r>
      <w:r w:rsidRPr="000E3303">
        <w:rPr>
          <w:rFonts w:ascii="Times New Roman" w:hAnsi="Times New Roman"/>
          <w:i/>
          <w:color w:val="000000"/>
          <w:sz w:val="18"/>
          <w:szCs w:val="18"/>
          <w:lang w:val="en-CA"/>
        </w:rPr>
        <w:t>[</w:t>
      </w:r>
      <w:r w:rsidRPr="000E3303">
        <w:rPr>
          <w:rFonts w:ascii="Times New Roman" w:hAnsi="Times New Roman"/>
          <w:b/>
          <w:i/>
          <w:color w:val="000000"/>
          <w:sz w:val="18"/>
          <w:szCs w:val="18"/>
          <w:highlight w:val="yellow"/>
          <w:lang w:val="en-CA"/>
        </w:rPr>
        <w:t>INSERT DATE</w:t>
      </w:r>
      <w:r w:rsidRPr="000E3303">
        <w:rPr>
          <w:rFonts w:ascii="Times New Roman" w:hAnsi="Times New Roman"/>
          <w:i/>
          <w:color w:val="000000"/>
          <w:sz w:val="18"/>
          <w:szCs w:val="18"/>
          <w:lang w:val="en-CA"/>
        </w:rPr>
        <w:t>]</w:t>
      </w:r>
      <w:r w:rsidRPr="000E3303">
        <w:rPr>
          <w:rFonts w:ascii="Times New Roman" w:hAnsi="Times New Roman"/>
          <w:color w:val="000000"/>
          <w:sz w:val="18"/>
          <w:szCs w:val="18"/>
          <w:lang w:val="en-CA"/>
        </w:rPr>
        <w:t xml:space="preserve"> (the “</w:t>
      </w:r>
      <w:r w:rsidR="0044395C" w:rsidRPr="000E3303">
        <w:rPr>
          <w:rFonts w:ascii="Times New Roman" w:hAnsi="Times New Roman"/>
          <w:color w:val="000000"/>
          <w:sz w:val="18"/>
          <w:szCs w:val="18"/>
          <w:lang w:val="en-CA"/>
        </w:rPr>
        <w:t xml:space="preserve">SOW </w:t>
      </w:r>
      <w:r w:rsidRPr="000E3303">
        <w:rPr>
          <w:rFonts w:ascii="Times New Roman" w:hAnsi="Times New Roman"/>
          <w:color w:val="000000"/>
          <w:sz w:val="18"/>
          <w:szCs w:val="18"/>
          <w:lang w:val="en-CA"/>
        </w:rPr>
        <w:t xml:space="preserve">Effective Date”) and will continue until </w:t>
      </w:r>
      <w:r w:rsidRPr="000E3303">
        <w:rPr>
          <w:rFonts w:ascii="Times New Roman" w:hAnsi="Times New Roman"/>
          <w:i/>
          <w:color w:val="000000"/>
          <w:sz w:val="18"/>
          <w:szCs w:val="18"/>
          <w:lang w:val="en-CA"/>
        </w:rPr>
        <w:t>[</w:t>
      </w:r>
      <w:r w:rsidRPr="000E3303">
        <w:rPr>
          <w:rFonts w:ascii="Times New Roman" w:hAnsi="Times New Roman"/>
          <w:b/>
          <w:i/>
          <w:color w:val="000000"/>
          <w:sz w:val="18"/>
          <w:szCs w:val="18"/>
          <w:highlight w:val="yellow"/>
          <w:lang w:val="en-CA"/>
        </w:rPr>
        <w:t>INSERT DATE</w:t>
      </w:r>
      <w:r w:rsidR="00DD02EE" w:rsidRPr="000E3303">
        <w:rPr>
          <w:rFonts w:ascii="Times New Roman" w:hAnsi="Times New Roman"/>
          <w:i/>
          <w:color w:val="000000"/>
          <w:sz w:val="18"/>
          <w:szCs w:val="18"/>
          <w:lang w:val="en-CA"/>
        </w:rPr>
        <w:t>; ADD OPTIONS TO RENEW FOR ADDITIONAL TERMS, AS APPLICABLE</w:t>
      </w:r>
      <w:r w:rsidRPr="000E3303">
        <w:rPr>
          <w:rFonts w:ascii="Times New Roman" w:hAnsi="Times New Roman"/>
          <w:i/>
          <w:color w:val="000000"/>
          <w:sz w:val="18"/>
          <w:szCs w:val="18"/>
          <w:lang w:val="en-CA"/>
        </w:rPr>
        <w:t xml:space="preserve">] </w:t>
      </w:r>
      <w:r w:rsidRPr="000E3303">
        <w:rPr>
          <w:rFonts w:ascii="Times New Roman" w:hAnsi="Times New Roman"/>
          <w:b/>
          <w:i/>
          <w:color w:val="000000"/>
          <w:sz w:val="18"/>
          <w:szCs w:val="18"/>
          <w:highlight w:val="yellow"/>
          <w:lang w:val="en-CA"/>
        </w:rPr>
        <w:t>OR</w:t>
      </w:r>
      <w:r w:rsidRPr="000E3303">
        <w:rPr>
          <w:rFonts w:ascii="Times New Roman" w:hAnsi="Times New Roman"/>
          <w:b/>
          <w:color w:val="000000"/>
          <w:sz w:val="18"/>
          <w:szCs w:val="18"/>
          <w:lang w:val="en-CA"/>
        </w:rPr>
        <w:t xml:space="preserve"> </w:t>
      </w:r>
      <w:r w:rsidRPr="000E3303">
        <w:rPr>
          <w:rFonts w:ascii="Times New Roman" w:hAnsi="Times New Roman"/>
          <w:color w:val="000000"/>
          <w:sz w:val="18"/>
          <w:szCs w:val="18"/>
          <w:lang w:val="en-CA"/>
        </w:rPr>
        <w:t xml:space="preserve">all </w:t>
      </w:r>
      <w:r w:rsidR="007B5A52" w:rsidRPr="000E3303">
        <w:rPr>
          <w:rFonts w:ascii="Times New Roman" w:hAnsi="Times New Roman"/>
          <w:color w:val="000000"/>
          <w:sz w:val="18"/>
          <w:szCs w:val="18"/>
          <w:lang w:val="en-CA"/>
        </w:rPr>
        <w:t>Work</w:t>
      </w:r>
      <w:r w:rsidRPr="000E3303">
        <w:rPr>
          <w:rFonts w:ascii="Times New Roman" w:hAnsi="Times New Roman"/>
          <w:color w:val="000000"/>
          <w:sz w:val="18"/>
          <w:szCs w:val="18"/>
          <w:lang w:val="en-CA"/>
        </w:rPr>
        <w:t xml:space="preserve"> </w:t>
      </w:r>
      <w:r w:rsidR="002A55F9" w:rsidRPr="000E3303">
        <w:rPr>
          <w:rFonts w:ascii="Times New Roman" w:hAnsi="Times New Roman"/>
          <w:color w:val="000000"/>
          <w:sz w:val="18"/>
          <w:szCs w:val="18"/>
          <w:lang w:val="en-CA"/>
        </w:rPr>
        <w:t xml:space="preserve">has </w:t>
      </w:r>
      <w:r w:rsidRPr="000E3303">
        <w:rPr>
          <w:rFonts w:ascii="Times New Roman" w:hAnsi="Times New Roman"/>
          <w:color w:val="000000"/>
          <w:sz w:val="18"/>
          <w:szCs w:val="18"/>
          <w:lang w:val="en-CA"/>
        </w:rPr>
        <w:t xml:space="preserve">been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by Contractor and accepted by the JBE unless terminated earlier pursuant to the Agreement. Expiration or termination of the Agreement will not serve to terminate this Statement of Work. All applicable terms and conditions of the Agreement will continue to apply to this Statement of Work until the expiration or termination of this Statement of Work.</w:t>
      </w:r>
    </w:p>
    <w:p w14:paraId="22406A07" w14:textId="77777777" w:rsidR="00B01C86" w:rsidRPr="000E3303"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2.</w:t>
      </w:r>
      <w:r w:rsidRPr="000E3303">
        <w:rPr>
          <w:rFonts w:ascii="Times New Roman" w:hAnsi="Times New Roman"/>
          <w:b/>
          <w:sz w:val="18"/>
          <w:szCs w:val="18"/>
          <w:lang w:val="en-CA"/>
        </w:rPr>
        <w:tab/>
      </w:r>
      <w:r w:rsidRPr="000E3303">
        <w:rPr>
          <w:rFonts w:ascii="Times New Roman" w:hAnsi="Times New Roman"/>
          <w:b/>
          <w:sz w:val="18"/>
          <w:szCs w:val="18"/>
          <w:u w:val="single"/>
          <w:lang w:val="en-CA"/>
        </w:rPr>
        <w:t xml:space="preserve">JBE’s Requirements and Description of </w:t>
      </w:r>
      <w:r w:rsidR="00322692" w:rsidRPr="000E3303">
        <w:rPr>
          <w:rFonts w:ascii="Times New Roman" w:hAnsi="Times New Roman"/>
          <w:b/>
          <w:sz w:val="18"/>
          <w:szCs w:val="18"/>
          <w:u w:val="single"/>
          <w:lang w:val="en-CA"/>
        </w:rPr>
        <w:t xml:space="preserve">the </w:t>
      </w:r>
      <w:r w:rsidR="007B5A52" w:rsidRPr="000E3303">
        <w:rPr>
          <w:rFonts w:ascii="Times New Roman" w:hAnsi="Times New Roman"/>
          <w:b/>
          <w:sz w:val="18"/>
          <w:szCs w:val="18"/>
          <w:u w:val="single"/>
          <w:lang w:val="en-CA"/>
        </w:rPr>
        <w:t>Work</w:t>
      </w:r>
      <w:r w:rsidRPr="000E3303">
        <w:rPr>
          <w:rFonts w:ascii="Times New Roman" w:hAnsi="Times New Roman"/>
          <w:b/>
          <w:sz w:val="18"/>
          <w:szCs w:val="18"/>
          <w:lang w:val="en-CA"/>
        </w:rPr>
        <w:t>.</w:t>
      </w:r>
    </w:p>
    <w:p w14:paraId="1C30494A" w14:textId="77777777" w:rsidR="00B01C86" w:rsidRPr="000E3303" w:rsidRDefault="00B01C86" w:rsidP="000114CB">
      <w:pPr>
        <w:numPr>
          <w:ilvl w:val="12"/>
          <w:numId w:val="0"/>
        </w:numPr>
        <w:spacing w:before="120" w:line="240" w:lineRule="auto"/>
        <w:rPr>
          <w:rFonts w:ascii="Times New Roman" w:hAnsi="Times New Roman"/>
          <w:b/>
          <w:i/>
          <w:sz w:val="18"/>
          <w:szCs w:val="18"/>
          <w:lang w:val="en-CA"/>
        </w:rPr>
      </w:pPr>
      <w:r w:rsidRPr="000E3303">
        <w:rPr>
          <w:rFonts w:ascii="Times New Roman" w:hAnsi="Times New Roman"/>
          <w:b/>
          <w:i/>
          <w:sz w:val="18"/>
          <w:szCs w:val="18"/>
          <w:highlight w:val="yellow"/>
          <w:lang w:val="en-CA"/>
        </w:rPr>
        <w:t xml:space="preserve">[SECTION INSTRUCTIONS: insert description of </w:t>
      </w:r>
      <w:r w:rsidR="00A61099" w:rsidRPr="000E3303">
        <w:rPr>
          <w:rFonts w:ascii="Times New Roman" w:hAnsi="Times New Roman"/>
          <w:b/>
          <w:i/>
          <w:sz w:val="18"/>
          <w:szCs w:val="18"/>
          <w:highlight w:val="yellow"/>
          <w:lang w:val="en-CA"/>
        </w:rPr>
        <w:t>services, goods</w:t>
      </w:r>
      <w:r w:rsidR="00470E61" w:rsidRPr="000E3303">
        <w:rPr>
          <w:rFonts w:ascii="Times New Roman" w:hAnsi="Times New Roman"/>
          <w:b/>
          <w:i/>
          <w:sz w:val="18"/>
          <w:szCs w:val="18"/>
          <w:highlight w:val="yellow"/>
          <w:lang w:val="en-CA"/>
        </w:rPr>
        <w:t>,</w:t>
      </w:r>
      <w:r w:rsidR="00A61099" w:rsidRPr="000E3303">
        <w:rPr>
          <w:rFonts w:ascii="Times New Roman" w:hAnsi="Times New Roman"/>
          <w:b/>
          <w:i/>
          <w:sz w:val="18"/>
          <w:szCs w:val="18"/>
          <w:highlight w:val="yellow"/>
          <w:lang w:val="en-CA"/>
        </w:rPr>
        <w:t xml:space="preserve"> and Deliverables to be provided.</w:t>
      </w:r>
      <w:r w:rsidRPr="000E3303">
        <w:rPr>
          <w:rFonts w:ascii="Times New Roman" w:hAnsi="Times New Roman"/>
          <w:b/>
          <w:i/>
          <w:sz w:val="18"/>
          <w:szCs w:val="18"/>
          <w:highlight w:val="yellow"/>
          <w:lang w:val="en-CA"/>
        </w:rPr>
        <w:t xml:space="preserve"> </w:t>
      </w:r>
    </w:p>
    <w:p w14:paraId="03785EF3" w14:textId="77777777" w:rsidR="00A3367E" w:rsidRPr="000E3303" w:rsidRDefault="00D57713" w:rsidP="007D0D15">
      <w:pPr>
        <w:spacing w:after="120" w:line="240" w:lineRule="auto"/>
        <w:rPr>
          <w:rFonts w:ascii="Times New Roman" w:hAnsi="Times New Roman"/>
          <w:b/>
          <w:i/>
          <w:color w:val="000000"/>
          <w:sz w:val="18"/>
          <w:szCs w:val="18"/>
          <w:highlight w:val="yellow"/>
          <w:lang w:val="en-CA"/>
        </w:rPr>
      </w:pPr>
      <w:r w:rsidRPr="000E3303">
        <w:rPr>
          <w:rFonts w:ascii="Times New Roman" w:hAnsi="Times New Roman"/>
          <w:b/>
          <w:i/>
          <w:color w:val="000000"/>
          <w:sz w:val="18"/>
          <w:szCs w:val="18"/>
          <w:highlight w:val="yellow"/>
          <w:lang w:val="en-CA"/>
        </w:rPr>
        <w:t>•</w:t>
      </w:r>
      <w:r w:rsidRPr="000E3303">
        <w:rPr>
          <w:rFonts w:ascii="Times New Roman" w:hAnsi="Times New Roman"/>
          <w:b/>
          <w:i/>
          <w:sz w:val="18"/>
          <w:szCs w:val="18"/>
          <w:highlight w:val="yellow"/>
          <w:lang w:val="en-CA"/>
        </w:rPr>
        <w:t>insert, as applicable, Specifications</w:t>
      </w:r>
      <w:r w:rsidR="00E83E9A" w:rsidRPr="000E3303">
        <w:rPr>
          <w:rFonts w:ascii="Times New Roman" w:hAnsi="Times New Roman"/>
          <w:b/>
          <w:i/>
          <w:sz w:val="18"/>
          <w:szCs w:val="18"/>
          <w:highlight w:val="yellow"/>
          <w:lang w:val="en-CA"/>
        </w:rPr>
        <w:t xml:space="preserve">, </w:t>
      </w:r>
      <w:r w:rsidR="005B757A" w:rsidRPr="000E3303">
        <w:rPr>
          <w:rFonts w:ascii="Times New Roman" w:hAnsi="Times New Roman"/>
          <w:b/>
          <w:i/>
          <w:sz w:val="18"/>
          <w:szCs w:val="18"/>
          <w:highlight w:val="yellow"/>
          <w:lang w:val="en-CA"/>
        </w:rPr>
        <w:t xml:space="preserve">requirements, </w:t>
      </w:r>
      <w:r w:rsidR="00A61099" w:rsidRPr="000E3303">
        <w:rPr>
          <w:rFonts w:ascii="Times New Roman" w:hAnsi="Times New Roman"/>
          <w:b/>
          <w:i/>
          <w:sz w:val="18"/>
          <w:szCs w:val="18"/>
          <w:highlight w:val="yellow"/>
          <w:lang w:val="en-CA"/>
        </w:rPr>
        <w:t xml:space="preserve">quantity, delivery location/address, </w:t>
      </w:r>
      <w:r w:rsidR="00E83E9A" w:rsidRPr="000E3303">
        <w:rPr>
          <w:rFonts w:ascii="Times New Roman" w:hAnsi="Times New Roman"/>
          <w:b/>
          <w:i/>
          <w:sz w:val="18"/>
          <w:szCs w:val="18"/>
          <w:highlight w:val="yellow"/>
          <w:lang w:val="en-CA"/>
        </w:rPr>
        <w:t>service levels,</w:t>
      </w:r>
      <w:r w:rsidRPr="000E3303">
        <w:rPr>
          <w:rFonts w:ascii="Times New Roman" w:hAnsi="Times New Roman"/>
          <w:b/>
          <w:i/>
          <w:sz w:val="18"/>
          <w:szCs w:val="18"/>
          <w:highlight w:val="yellow"/>
          <w:lang w:val="en-CA"/>
        </w:rPr>
        <w:t xml:space="preserve"> </w:t>
      </w:r>
      <w:r w:rsidR="00904E5C" w:rsidRPr="000E3303">
        <w:rPr>
          <w:rFonts w:ascii="Times New Roman" w:hAnsi="Times New Roman"/>
          <w:b/>
          <w:i/>
          <w:sz w:val="18"/>
          <w:szCs w:val="18"/>
          <w:highlight w:val="yellow"/>
          <w:lang w:val="en-CA"/>
        </w:rPr>
        <w:t xml:space="preserve">duration of services, </w:t>
      </w:r>
      <w:r w:rsidRPr="000E3303">
        <w:rPr>
          <w:rFonts w:ascii="Times New Roman" w:hAnsi="Times New Roman"/>
          <w:b/>
          <w:i/>
          <w:color w:val="000000"/>
          <w:sz w:val="18"/>
          <w:szCs w:val="18"/>
          <w:highlight w:val="yellow"/>
          <w:lang w:val="en-CA"/>
        </w:rPr>
        <w:t>acceptance</w:t>
      </w:r>
      <w:r w:rsidR="00A61099" w:rsidRPr="000E3303">
        <w:rPr>
          <w:rFonts w:ascii="Times New Roman" w:hAnsi="Times New Roman"/>
          <w:b/>
          <w:i/>
          <w:color w:val="000000"/>
          <w:sz w:val="18"/>
          <w:szCs w:val="18"/>
          <w:highlight w:val="yellow"/>
          <w:lang w:val="en-CA"/>
        </w:rPr>
        <w:t>/inspection</w:t>
      </w:r>
      <w:r w:rsidRPr="000E3303">
        <w:rPr>
          <w:rFonts w:ascii="Times New Roman" w:hAnsi="Times New Roman"/>
          <w:b/>
          <w:i/>
          <w:color w:val="000000"/>
          <w:sz w:val="18"/>
          <w:szCs w:val="18"/>
          <w:highlight w:val="yellow"/>
          <w:lang w:val="en-CA"/>
        </w:rPr>
        <w:t xml:space="preserve"> criteria, </w:t>
      </w:r>
      <w:r w:rsidR="00A61099" w:rsidRPr="000E3303">
        <w:rPr>
          <w:rFonts w:ascii="Times New Roman" w:hAnsi="Times New Roman"/>
          <w:b/>
          <w:i/>
          <w:color w:val="000000"/>
          <w:sz w:val="18"/>
          <w:szCs w:val="18"/>
          <w:highlight w:val="yellow"/>
          <w:lang w:val="en-CA"/>
        </w:rPr>
        <w:t>acceptance procedures (in addition to those set forth in Section 2.2 of Appendix C), and</w:t>
      </w:r>
      <w:r w:rsidR="00644863" w:rsidRPr="000E3303">
        <w:rPr>
          <w:rFonts w:ascii="Times New Roman" w:hAnsi="Times New Roman"/>
          <w:b/>
          <w:i/>
          <w:color w:val="000000"/>
          <w:sz w:val="18"/>
          <w:szCs w:val="18"/>
          <w:highlight w:val="yellow"/>
          <w:lang w:val="en-CA"/>
        </w:rPr>
        <w:t>, as appropriate,</w:t>
      </w:r>
      <w:r w:rsidR="00A61099" w:rsidRPr="000E3303">
        <w:rPr>
          <w:rFonts w:ascii="Times New Roman" w:hAnsi="Times New Roman"/>
          <w:b/>
          <w:i/>
          <w:color w:val="000000"/>
          <w:sz w:val="18"/>
          <w:szCs w:val="18"/>
          <w:highlight w:val="yellow"/>
          <w:lang w:val="en-CA"/>
        </w:rPr>
        <w:t xml:space="preserve"> identification of Contractor personnel who will provide the Work</w:t>
      </w:r>
      <w:r w:rsidR="00644863" w:rsidRPr="000E3303">
        <w:rPr>
          <w:rFonts w:ascii="Times New Roman" w:hAnsi="Times New Roman"/>
          <w:b/>
          <w:i/>
          <w:color w:val="000000"/>
          <w:sz w:val="18"/>
          <w:szCs w:val="18"/>
          <w:highlight w:val="yellow"/>
          <w:lang w:val="en-CA"/>
        </w:rPr>
        <w:t xml:space="preserve"> (including Contractor </w:t>
      </w:r>
      <w:r w:rsidR="00BA2F3F" w:rsidRPr="000E3303">
        <w:rPr>
          <w:rFonts w:ascii="Times New Roman" w:hAnsi="Times New Roman"/>
          <w:b/>
          <w:i/>
          <w:color w:val="000000"/>
          <w:sz w:val="18"/>
          <w:szCs w:val="18"/>
          <w:highlight w:val="yellow"/>
          <w:lang w:val="en-CA"/>
        </w:rPr>
        <w:t xml:space="preserve">Project Manager, </w:t>
      </w:r>
      <w:r w:rsidR="00644863" w:rsidRPr="000E3303">
        <w:rPr>
          <w:rFonts w:ascii="Times New Roman" w:hAnsi="Times New Roman"/>
          <w:b/>
          <w:i/>
          <w:color w:val="000000"/>
          <w:sz w:val="18"/>
          <w:szCs w:val="18"/>
          <w:highlight w:val="yellow"/>
          <w:lang w:val="en-CA"/>
        </w:rPr>
        <w:t>Key Personnel)</w:t>
      </w:r>
      <w:r w:rsidR="00A61099" w:rsidRPr="000E3303">
        <w:rPr>
          <w:rFonts w:ascii="Times New Roman" w:hAnsi="Times New Roman"/>
          <w:b/>
          <w:i/>
          <w:color w:val="000000"/>
          <w:sz w:val="18"/>
          <w:szCs w:val="18"/>
          <w:highlight w:val="yellow"/>
          <w:lang w:val="en-CA"/>
        </w:rPr>
        <w:t xml:space="preserve">, etc. </w:t>
      </w:r>
    </w:p>
    <w:p w14:paraId="3BDF3332" w14:textId="1AEEE824" w:rsidR="000D463A" w:rsidRPr="000E3303" w:rsidRDefault="00860668" w:rsidP="00AC28B1">
      <w:pPr>
        <w:pStyle w:val="ListParagraph"/>
        <w:tabs>
          <w:tab w:val="left" w:pos="360"/>
        </w:tabs>
        <w:spacing w:after="120" w:line="240" w:lineRule="auto"/>
        <w:ind w:left="0"/>
        <w:contextualSpacing w:val="0"/>
        <w:rPr>
          <w:rFonts w:ascii="Times New Roman" w:hAnsi="Times New Roman"/>
          <w:b/>
          <w:i/>
          <w:color w:val="000000"/>
          <w:sz w:val="18"/>
          <w:szCs w:val="18"/>
          <w:highlight w:val="yellow"/>
          <w:lang w:val="en-CA"/>
        </w:rPr>
      </w:pPr>
      <w:r w:rsidRPr="000E3303">
        <w:rPr>
          <w:rFonts w:ascii="Times New Roman" w:hAnsi="Times New Roman"/>
          <w:b/>
          <w:i/>
          <w:color w:val="000000"/>
          <w:sz w:val="18"/>
          <w:szCs w:val="18"/>
          <w:highlight w:val="yellow"/>
          <w:lang w:val="en-CA"/>
        </w:rPr>
        <w:t xml:space="preserve">•for hosted services: </w:t>
      </w:r>
      <w:r w:rsidR="00776212" w:rsidRPr="000E3303">
        <w:rPr>
          <w:rFonts w:ascii="Times New Roman" w:hAnsi="Times New Roman"/>
          <w:b/>
          <w:i/>
          <w:color w:val="000000"/>
          <w:sz w:val="18"/>
          <w:szCs w:val="18"/>
          <w:highlight w:val="yellow"/>
          <w:lang w:val="en-CA"/>
        </w:rPr>
        <w:t>add provisions, as appropriate, for (i)</w:t>
      </w:r>
      <w:r w:rsidRPr="000E3303">
        <w:rPr>
          <w:rFonts w:ascii="Times New Roman" w:hAnsi="Times New Roman"/>
          <w:b/>
          <w:i/>
          <w:color w:val="000000"/>
          <w:sz w:val="18"/>
          <w:szCs w:val="18"/>
          <w:highlight w:val="yellow"/>
          <w:lang w:val="en-CA"/>
        </w:rPr>
        <w:t xml:space="preserve"> </w:t>
      </w:r>
      <w:r w:rsidR="00AC2205" w:rsidRPr="000E3303">
        <w:rPr>
          <w:rFonts w:ascii="Times New Roman" w:hAnsi="Times New Roman"/>
          <w:b/>
          <w:i/>
          <w:color w:val="000000"/>
          <w:sz w:val="18"/>
          <w:szCs w:val="18"/>
          <w:highlight w:val="yellow"/>
          <w:lang w:val="en-CA"/>
        </w:rPr>
        <w:t xml:space="preserve">description of software/data to be hosted; (ii) </w:t>
      </w:r>
      <w:r w:rsidRPr="000E3303">
        <w:rPr>
          <w:rFonts w:ascii="Times New Roman" w:hAnsi="Times New Roman"/>
          <w:b/>
          <w:i/>
          <w:color w:val="000000"/>
          <w:sz w:val="18"/>
          <w:szCs w:val="18"/>
          <w:highlight w:val="yellow"/>
          <w:lang w:val="en-CA"/>
        </w:rPr>
        <w:t xml:space="preserve">website </w:t>
      </w:r>
      <w:r w:rsidR="005B757A" w:rsidRPr="000E3303">
        <w:rPr>
          <w:rFonts w:ascii="Times New Roman" w:hAnsi="Times New Roman"/>
          <w:b/>
          <w:i/>
          <w:color w:val="000000"/>
          <w:sz w:val="18"/>
          <w:szCs w:val="18"/>
          <w:highlight w:val="yellow"/>
          <w:lang w:val="en-CA"/>
        </w:rPr>
        <w:t xml:space="preserve">functionality </w:t>
      </w:r>
      <w:r w:rsidR="00A5010F" w:rsidRPr="000E3303">
        <w:rPr>
          <w:rFonts w:ascii="Times New Roman" w:hAnsi="Times New Roman"/>
          <w:b/>
          <w:i/>
          <w:color w:val="000000"/>
          <w:sz w:val="18"/>
          <w:szCs w:val="18"/>
          <w:highlight w:val="yellow"/>
          <w:lang w:val="en-CA"/>
        </w:rPr>
        <w:t xml:space="preserve">and equipment </w:t>
      </w:r>
      <w:r w:rsidRPr="000E3303">
        <w:rPr>
          <w:rFonts w:ascii="Times New Roman" w:hAnsi="Times New Roman"/>
          <w:b/>
          <w:i/>
          <w:color w:val="000000"/>
          <w:sz w:val="18"/>
          <w:szCs w:val="18"/>
          <w:highlight w:val="yellow"/>
          <w:lang w:val="en-CA"/>
        </w:rPr>
        <w:t>specifications, service levels,</w:t>
      </w:r>
      <w:r w:rsidR="005B757A" w:rsidRPr="000E3303">
        <w:rPr>
          <w:rFonts w:ascii="Times New Roman" w:hAnsi="Times New Roman"/>
          <w:b/>
          <w:i/>
          <w:color w:val="000000"/>
          <w:sz w:val="18"/>
          <w:szCs w:val="18"/>
          <w:highlight w:val="yellow"/>
          <w:lang w:val="en-CA"/>
        </w:rPr>
        <w:t xml:space="preserve"> including uptime availability</w:t>
      </w:r>
      <w:r w:rsidRPr="000E3303">
        <w:rPr>
          <w:rFonts w:ascii="Times New Roman" w:hAnsi="Times New Roman"/>
          <w:b/>
          <w:i/>
          <w:color w:val="000000"/>
          <w:sz w:val="18"/>
          <w:szCs w:val="18"/>
          <w:highlight w:val="yellow"/>
          <w:lang w:val="en-CA"/>
        </w:rPr>
        <w:t xml:space="preserve">, </w:t>
      </w:r>
      <w:proofErr w:type="spellStart"/>
      <w:r w:rsidRPr="000E3303">
        <w:rPr>
          <w:rFonts w:ascii="Times New Roman" w:hAnsi="Times New Roman"/>
          <w:b/>
          <w:i/>
          <w:color w:val="000000"/>
          <w:sz w:val="18"/>
          <w:szCs w:val="18"/>
          <w:highlight w:val="yellow"/>
          <w:lang w:val="en-CA"/>
        </w:rPr>
        <w:t>bandwith</w:t>
      </w:r>
      <w:proofErr w:type="spellEnd"/>
      <w:r w:rsidRPr="000E3303">
        <w:rPr>
          <w:rFonts w:ascii="Times New Roman" w:hAnsi="Times New Roman"/>
          <w:b/>
          <w:i/>
          <w:color w:val="000000"/>
          <w:sz w:val="18"/>
          <w:szCs w:val="18"/>
          <w:highlight w:val="yellow"/>
          <w:lang w:val="en-CA"/>
        </w:rPr>
        <w:t xml:space="preserve">, </w:t>
      </w:r>
      <w:r w:rsidR="00AC2205" w:rsidRPr="000E3303">
        <w:rPr>
          <w:rFonts w:ascii="Times New Roman" w:hAnsi="Times New Roman"/>
          <w:b/>
          <w:i/>
          <w:color w:val="000000"/>
          <w:sz w:val="18"/>
          <w:szCs w:val="18"/>
          <w:highlight w:val="yellow"/>
          <w:lang w:val="en-CA"/>
        </w:rPr>
        <w:t xml:space="preserve">restrictions on </w:t>
      </w:r>
      <w:r w:rsidRPr="000E3303">
        <w:rPr>
          <w:rFonts w:ascii="Times New Roman" w:hAnsi="Times New Roman"/>
          <w:b/>
          <w:i/>
          <w:color w:val="000000"/>
          <w:sz w:val="18"/>
          <w:szCs w:val="18"/>
          <w:highlight w:val="yellow"/>
          <w:lang w:val="en-CA"/>
        </w:rPr>
        <w:t xml:space="preserve">packet loss, </w:t>
      </w:r>
      <w:r w:rsidR="00A80742" w:rsidRPr="000E3303">
        <w:rPr>
          <w:rFonts w:ascii="Times New Roman" w:hAnsi="Times New Roman"/>
          <w:b/>
          <w:i/>
          <w:color w:val="000000"/>
          <w:sz w:val="18"/>
          <w:szCs w:val="18"/>
          <w:highlight w:val="yellow"/>
          <w:lang w:val="en-CA"/>
        </w:rPr>
        <w:t xml:space="preserve">latency, </w:t>
      </w:r>
      <w:r w:rsidRPr="000E3303">
        <w:rPr>
          <w:rFonts w:ascii="Times New Roman" w:hAnsi="Times New Roman"/>
          <w:b/>
          <w:i/>
          <w:color w:val="000000"/>
          <w:sz w:val="18"/>
          <w:szCs w:val="18"/>
          <w:highlight w:val="yellow"/>
          <w:lang w:val="en-CA"/>
        </w:rPr>
        <w:t>scheduled/unscheduled maintenance</w:t>
      </w:r>
      <w:r w:rsidR="00AC2205" w:rsidRPr="000E3303">
        <w:rPr>
          <w:rFonts w:ascii="Times New Roman" w:hAnsi="Times New Roman"/>
          <w:b/>
          <w:i/>
          <w:color w:val="000000"/>
          <w:sz w:val="18"/>
          <w:szCs w:val="18"/>
          <w:highlight w:val="yellow"/>
          <w:lang w:val="en-CA"/>
        </w:rPr>
        <w:t xml:space="preserve">, </w:t>
      </w:r>
      <w:r w:rsidR="00054F64" w:rsidRPr="000E3303">
        <w:rPr>
          <w:rFonts w:ascii="Times New Roman" w:hAnsi="Times New Roman"/>
          <w:b/>
          <w:i/>
          <w:color w:val="000000"/>
          <w:sz w:val="18"/>
          <w:szCs w:val="18"/>
          <w:highlight w:val="yellow"/>
          <w:lang w:val="en-CA"/>
        </w:rPr>
        <w:t xml:space="preserve">help desk support and response times, </w:t>
      </w:r>
      <w:r w:rsidR="00AC2205" w:rsidRPr="000E3303">
        <w:rPr>
          <w:rFonts w:ascii="Times New Roman" w:hAnsi="Times New Roman"/>
          <w:b/>
          <w:i/>
          <w:color w:val="000000"/>
          <w:sz w:val="18"/>
          <w:szCs w:val="18"/>
          <w:highlight w:val="yellow"/>
          <w:lang w:val="en-CA"/>
        </w:rPr>
        <w:t>etc.; (ii</w:t>
      </w:r>
      <w:r w:rsidRPr="000E3303">
        <w:rPr>
          <w:rFonts w:ascii="Times New Roman" w:hAnsi="Times New Roman"/>
          <w:b/>
          <w:i/>
          <w:color w:val="000000"/>
          <w:sz w:val="18"/>
          <w:szCs w:val="18"/>
          <w:highlight w:val="yellow"/>
          <w:lang w:val="en-CA"/>
        </w:rPr>
        <w:t>i) service level credits and other fee reductions for service interruptions, defects, etc.</w:t>
      </w:r>
      <w:r w:rsidR="00AC2205" w:rsidRPr="000E3303">
        <w:rPr>
          <w:rFonts w:ascii="Times New Roman" w:hAnsi="Times New Roman"/>
          <w:b/>
          <w:i/>
          <w:color w:val="000000"/>
          <w:sz w:val="18"/>
          <w:szCs w:val="18"/>
          <w:highlight w:val="yellow"/>
          <w:lang w:val="en-CA"/>
        </w:rPr>
        <w:t>; (iv</w:t>
      </w:r>
      <w:r w:rsidR="00776212" w:rsidRPr="000E3303">
        <w:rPr>
          <w:rFonts w:ascii="Times New Roman" w:hAnsi="Times New Roman"/>
          <w:b/>
          <w:i/>
          <w:color w:val="000000"/>
          <w:sz w:val="18"/>
          <w:szCs w:val="18"/>
          <w:highlight w:val="yellow"/>
          <w:lang w:val="en-CA"/>
        </w:rPr>
        <w:t>) hosting/website security</w:t>
      </w:r>
      <w:r w:rsidR="00A81091" w:rsidRPr="000E3303">
        <w:rPr>
          <w:rFonts w:ascii="Times New Roman" w:hAnsi="Times New Roman"/>
          <w:b/>
          <w:i/>
          <w:color w:val="000000"/>
          <w:sz w:val="18"/>
          <w:szCs w:val="18"/>
          <w:highlight w:val="yellow"/>
          <w:lang w:val="en-CA"/>
        </w:rPr>
        <w:t xml:space="preserve">, </w:t>
      </w:r>
      <w:r w:rsidR="00D36D64" w:rsidRPr="000E3303">
        <w:rPr>
          <w:rFonts w:ascii="Times New Roman" w:hAnsi="Times New Roman"/>
          <w:b/>
          <w:i/>
          <w:color w:val="000000"/>
          <w:sz w:val="18"/>
          <w:szCs w:val="18"/>
          <w:highlight w:val="yellow"/>
          <w:lang w:val="en-CA"/>
        </w:rPr>
        <w:t xml:space="preserve">additional </w:t>
      </w:r>
      <w:r w:rsidR="00EC428E" w:rsidRPr="000E3303">
        <w:rPr>
          <w:rFonts w:ascii="Times New Roman" w:hAnsi="Times New Roman"/>
          <w:b/>
          <w:i/>
          <w:color w:val="000000"/>
          <w:sz w:val="18"/>
          <w:szCs w:val="18"/>
          <w:highlight w:val="yellow"/>
          <w:lang w:val="en-CA"/>
        </w:rPr>
        <w:t xml:space="preserve">security and </w:t>
      </w:r>
      <w:r w:rsidR="005B757A" w:rsidRPr="000E3303">
        <w:rPr>
          <w:rFonts w:ascii="Times New Roman" w:hAnsi="Times New Roman"/>
          <w:b/>
          <w:i/>
          <w:color w:val="000000"/>
          <w:sz w:val="18"/>
          <w:szCs w:val="18"/>
          <w:highlight w:val="yellow"/>
          <w:lang w:val="en-CA"/>
        </w:rPr>
        <w:t>confidentiality requirements</w:t>
      </w:r>
      <w:r w:rsidR="00AC2205" w:rsidRPr="000E3303">
        <w:rPr>
          <w:rFonts w:ascii="Times New Roman" w:hAnsi="Times New Roman"/>
          <w:b/>
          <w:i/>
          <w:color w:val="000000"/>
          <w:sz w:val="18"/>
          <w:szCs w:val="18"/>
          <w:highlight w:val="yellow"/>
          <w:lang w:val="en-CA"/>
        </w:rPr>
        <w:t>; and (</w:t>
      </w:r>
      <w:r w:rsidR="00776212" w:rsidRPr="000E3303">
        <w:rPr>
          <w:rFonts w:ascii="Times New Roman" w:hAnsi="Times New Roman"/>
          <w:b/>
          <w:i/>
          <w:color w:val="000000"/>
          <w:sz w:val="18"/>
          <w:szCs w:val="18"/>
          <w:highlight w:val="yellow"/>
          <w:lang w:val="en-CA"/>
        </w:rPr>
        <w:t xml:space="preserve">v) hosting facilities requirements – e.g. temperature/humidity control, </w:t>
      </w:r>
      <w:r w:rsidR="00D36D64" w:rsidRPr="000E3303">
        <w:rPr>
          <w:rFonts w:ascii="Times New Roman" w:hAnsi="Times New Roman"/>
          <w:b/>
          <w:i/>
          <w:color w:val="000000"/>
          <w:sz w:val="18"/>
          <w:szCs w:val="18"/>
          <w:highlight w:val="yellow"/>
          <w:lang w:val="en-CA"/>
        </w:rPr>
        <w:t>flood/</w:t>
      </w:r>
      <w:r w:rsidR="00776212" w:rsidRPr="000E3303">
        <w:rPr>
          <w:rFonts w:ascii="Times New Roman" w:hAnsi="Times New Roman"/>
          <w:b/>
          <w:i/>
          <w:color w:val="000000"/>
          <w:sz w:val="18"/>
          <w:szCs w:val="18"/>
          <w:highlight w:val="yellow"/>
          <w:lang w:val="en-CA"/>
        </w:rPr>
        <w:t>fire prevention</w:t>
      </w:r>
    </w:p>
    <w:p w14:paraId="7CBBD15D" w14:textId="77777777" w:rsidR="00054F64" w:rsidRPr="000E3303" w:rsidRDefault="00054F64" w:rsidP="002D1988">
      <w:pPr>
        <w:pStyle w:val="ListParagraph"/>
        <w:tabs>
          <w:tab w:val="left" w:pos="360"/>
        </w:tabs>
        <w:spacing w:after="120" w:line="240" w:lineRule="auto"/>
        <w:rPr>
          <w:rFonts w:ascii="Times New Roman" w:hAnsi="Times New Roman"/>
          <w:b/>
          <w:i/>
          <w:color w:val="000000"/>
          <w:sz w:val="18"/>
          <w:szCs w:val="18"/>
          <w:lang w:val="en-CA"/>
        </w:rPr>
      </w:pPr>
      <w:r w:rsidRPr="000E3303">
        <w:rPr>
          <w:rFonts w:ascii="Times New Roman" w:hAnsi="Times New Roman"/>
          <w:b/>
          <w:i/>
          <w:color w:val="000000"/>
          <w:sz w:val="18"/>
          <w:szCs w:val="18"/>
          <w:lang w:val="en-CA"/>
        </w:rPr>
        <w:t xml:space="preserve">For example, regarding uptime availability: </w:t>
      </w:r>
    </w:p>
    <w:p w14:paraId="4C5BD292" w14:textId="7E55E63E" w:rsidR="00054F64" w:rsidRPr="000E3303" w:rsidRDefault="00054F64" w:rsidP="002D1988">
      <w:pPr>
        <w:pStyle w:val="ListParagraph"/>
        <w:tabs>
          <w:tab w:val="left" w:pos="360"/>
        </w:tabs>
        <w:spacing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“The Hosted Services shall be available twenty</w:t>
      </w:r>
      <w:r w:rsidR="00F74370"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 xml:space="preserve">four (24) hours per day, 365 days per year, with an availability </w:t>
      </w:r>
      <w:r w:rsidR="00DB0B7D" w:rsidRPr="000E3303">
        <w:rPr>
          <w:rFonts w:ascii="Times New Roman" w:hAnsi="Times New Roman"/>
          <w:color w:val="000000"/>
          <w:sz w:val="18"/>
          <w:szCs w:val="18"/>
          <w:lang w:val="en-CA"/>
        </w:rPr>
        <w:t xml:space="preserve">(including uptime availability) </w:t>
      </w:r>
      <w:r w:rsidRPr="000E3303">
        <w:rPr>
          <w:rFonts w:ascii="Times New Roman" w:hAnsi="Times New Roman"/>
          <w:color w:val="000000"/>
          <w:sz w:val="18"/>
          <w:szCs w:val="18"/>
          <w:lang w:val="en-CA"/>
        </w:rPr>
        <w:t xml:space="preserve">of </w:t>
      </w:r>
      <w:r w:rsidR="00870FA2" w:rsidRPr="000E3303">
        <w:rPr>
          <w:rFonts w:ascii="Times New Roman" w:hAnsi="Times New Roman"/>
          <w:color w:val="000000"/>
          <w:sz w:val="18"/>
          <w:szCs w:val="18"/>
          <w:lang w:val="en-CA"/>
        </w:rPr>
        <w:t xml:space="preserve">at least </w:t>
      </w:r>
      <w:r w:rsidR="00A23784" w:rsidRPr="000E3303">
        <w:rPr>
          <w:rFonts w:ascii="Times New Roman" w:hAnsi="Times New Roman"/>
          <w:color w:val="000000"/>
          <w:sz w:val="18"/>
          <w:szCs w:val="18"/>
          <w:highlight w:val="yellow"/>
          <w:lang w:val="en-CA"/>
        </w:rPr>
        <w:t>99.9</w:t>
      </w:r>
      <w:r w:rsidRPr="000E3303">
        <w:rPr>
          <w:rFonts w:ascii="Times New Roman" w:hAnsi="Times New Roman"/>
          <w:color w:val="000000"/>
          <w:sz w:val="18"/>
          <w:szCs w:val="18"/>
          <w:highlight w:val="yellow"/>
          <w:lang w:val="en-CA"/>
        </w:rPr>
        <w:t>%</w:t>
      </w:r>
      <w:r w:rsidRPr="000E3303">
        <w:rPr>
          <w:rFonts w:ascii="Times New Roman" w:hAnsi="Times New Roman"/>
          <w:color w:val="000000"/>
          <w:sz w:val="18"/>
          <w:szCs w:val="18"/>
          <w:lang w:val="en-CA"/>
        </w:rPr>
        <w:t xml:space="preserve"> </w:t>
      </w:r>
      <w:r w:rsidR="00404EA7" w:rsidRPr="000E3303">
        <w:rPr>
          <w:rFonts w:ascii="Times New Roman" w:hAnsi="Times New Roman"/>
          <w:color w:val="000000"/>
          <w:sz w:val="18"/>
          <w:szCs w:val="18"/>
          <w:lang w:val="en-CA"/>
        </w:rPr>
        <w:t>[</w:t>
      </w:r>
      <w:r w:rsidR="00404EA7" w:rsidRPr="000E3303">
        <w:rPr>
          <w:rFonts w:ascii="Times New Roman" w:hAnsi="Times New Roman"/>
          <w:b/>
          <w:i/>
          <w:color w:val="000000"/>
          <w:sz w:val="18"/>
          <w:szCs w:val="18"/>
          <w:lang w:val="en-CA"/>
        </w:rPr>
        <w:t>SECTION INSTRUCTIONS</w:t>
      </w:r>
      <w:r w:rsidR="00404EA7" w:rsidRPr="000E3303">
        <w:rPr>
          <w:rFonts w:ascii="Times New Roman" w:hAnsi="Times New Roman"/>
          <w:b/>
          <w:color w:val="000000"/>
          <w:sz w:val="18"/>
          <w:szCs w:val="18"/>
          <w:lang w:val="en-CA"/>
        </w:rPr>
        <w:t xml:space="preserve">: </w:t>
      </w:r>
      <w:r w:rsidR="00404EA7" w:rsidRPr="000E3303">
        <w:rPr>
          <w:rFonts w:ascii="Times New Roman" w:hAnsi="Times New Roman"/>
          <w:b/>
          <w:i/>
          <w:color w:val="000000"/>
          <w:sz w:val="18"/>
          <w:szCs w:val="18"/>
          <w:lang w:val="en-CA"/>
        </w:rPr>
        <w:t>JBE to modify the foregoing percentage</w:t>
      </w:r>
      <w:r w:rsidR="00EC79B0" w:rsidRPr="000E3303">
        <w:rPr>
          <w:rFonts w:ascii="Times New Roman" w:hAnsi="Times New Roman"/>
          <w:b/>
          <w:i/>
          <w:color w:val="000000"/>
          <w:sz w:val="18"/>
          <w:szCs w:val="18"/>
          <w:lang w:val="en-CA"/>
        </w:rPr>
        <w:t>,</w:t>
      </w:r>
      <w:r w:rsidR="00404EA7" w:rsidRPr="000E3303">
        <w:rPr>
          <w:rFonts w:ascii="Times New Roman" w:hAnsi="Times New Roman"/>
          <w:b/>
          <w:i/>
          <w:color w:val="000000"/>
          <w:sz w:val="18"/>
          <w:szCs w:val="18"/>
          <w:lang w:val="en-CA"/>
        </w:rPr>
        <w:t xml:space="preserve"> as appropriate</w:t>
      </w:r>
      <w:r w:rsidR="00EC79B0" w:rsidRPr="000E3303">
        <w:rPr>
          <w:rFonts w:ascii="Times New Roman" w:hAnsi="Times New Roman"/>
          <w:b/>
          <w:i/>
          <w:color w:val="000000"/>
          <w:sz w:val="18"/>
          <w:szCs w:val="18"/>
          <w:lang w:val="en-CA"/>
        </w:rPr>
        <w:t>,</w:t>
      </w:r>
      <w:r w:rsidR="00404EA7" w:rsidRPr="000E3303">
        <w:rPr>
          <w:rFonts w:ascii="Times New Roman" w:hAnsi="Times New Roman"/>
          <w:b/>
          <w:i/>
          <w:color w:val="000000"/>
          <w:sz w:val="18"/>
          <w:szCs w:val="18"/>
          <w:lang w:val="en-CA"/>
        </w:rPr>
        <w:t xml:space="preserve"> to meet its specific IT/business </w:t>
      </w:r>
      <w:proofErr w:type="gramStart"/>
      <w:r w:rsidR="00404EA7" w:rsidRPr="000E3303">
        <w:rPr>
          <w:rFonts w:ascii="Times New Roman" w:hAnsi="Times New Roman"/>
          <w:b/>
          <w:i/>
          <w:color w:val="000000"/>
          <w:sz w:val="18"/>
          <w:szCs w:val="18"/>
          <w:lang w:val="en-CA"/>
        </w:rPr>
        <w:t>requirements</w:t>
      </w:r>
      <w:r w:rsidR="00404EA7" w:rsidRPr="000E3303">
        <w:rPr>
          <w:rFonts w:ascii="Times New Roman" w:hAnsi="Times New Roman"/>
          <w:i/>
          <w:color w:val="000000"/>
          <w:sz w:val="18"/>
          <w:szCs w:val="18"/>
          <w:lang w:val="en-CA"/>
        </w:rPr>
        <w:t xml:space="preserve">] </w:t>
      </w:r>
      <w:r w:rsidR="00404EA7"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as</w:t>
      </w:r>
      <w:proofErr w:type="gramEnd"/>
      <w:r w:rsidRPr="000E3303">
        <w:rPr>
          <w:rFonts w:ascii="Times New Roman" w:hAnsi="Times New Roman"/>
          <w:color w:val="000000"/>
          <w:sz w:val="18"/>
          <w:szCs w:val="18"/>
          <w:lang w:val="en-CA"/>
        </w:rPr>
        <w:t xml:space="preserve"> measured on a monthly basis. In addition to its other remedies, in the event that the Hosted Services fail to meet an availability of </w:t>
      </w:r>
      <w:r w:rsidR="000A6D33" w:rsidRPr="000E3303">
        <w:rPr>
          <w:rFonts w:ascii="Times New Roman" w:hAnsi="Times New Roman"/>
          <w:color w:val="000000"/>
          <w:sz w:val="18"/>
          <w:szCs w:val="18"/>
          <w:highlight w:val="yellow"/>
          <w:lang w:val="en-CA"/>
        </w:rPr>
        <w:t>99.9</w:t>
      </w:r>
      <w:r w:rsidRPr="000E3303">
        <w:rPr>
          <w:rFonts w:ascii="Times New Roman" w:hAnsi="Times New Roman"/>
          <w:color w:val="000000"/>
          <w:sz w:val="18"/>
          <w:szCs w:val="18"/>
          <w:highlight w:val="yellow"/>
          <w:lang w:val="en-CA"/>
        </w:rPr>
        <w:t>%</w:t>
      </w:r>
      <w:r w:rsidRPr="000E3303">
        <w:rPr>
          <w:rFonts w:ascii="Times New Roman" w:hAnsi="Times New Roman"/>
          <w:color w:val="000000"/>
          <w:sz w:val="18"/>
          <w:szCs w:val="18"/>
          <w:lang w:val="en-CA"/>
        </w:rPr>
        <w:t xml:space="preserve"> </w:t>
      </w:r>
      <w:r w:rsidR="00404EA7" w:rsidRPr="000E3303">
        <w:rPr>
          <w:rFonts w:ascii="Times New Roman" w:hAnsi="Times New Roman"/>
          <w:color w:val="000000"/>
          <w:sz w:val="18"/>
          <w:szCs w:val="18"/>
          <w:lang w:val="en-CA"/>
        </w:rPr>
        <w:t>[</w:t>
      </w:r>
      <w:r w:rsidR="00404EA7" w:rsidRPr="000E3303">
        <w:rPr>
          <w:rFonts w:ascii="Times New Roman" w:hAnsi="Times New Roman"/>
          <w:b/>
          <w:i/>
          <w:color w:val="000000"/>
          <w:sz w:val="18"/>
          <w:szCs w:val="18"/>
          <w:lang w:val="en-CA"/>
        </w:rPr>
        <w:t>SECTION INSTRUCTIONS: see prior note re: percentage]</w:t>
      </w:r>
      <w:r w:rsidR="00404EA7"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 xml:space="preserve">in any calendar month, the JBE will be entitled to a service credit equal to </w:t>
      </w:r>
      <w:r w:rsidRPr="000E3303">
        <w:rPr>
          <w:rFonts w:ascii="Times New Roman" w:hAnsi="Times New Roman"/>
          <w:color w:val="000000"/>
          <w:sz w:val="18"/>
          <w:szCs w:val="18"/>
          <w:highlight w:val="yellow"/>
          <w:lang w:val="en-CA"/>
        </w:rPr>
        <w:t>five percent</w:t>
      </w:r>
      <w:r w:rsidRPr="000E3303">
        <w:rPr>
          <w:rFonts w:ascii="Times New Roman" w:hAnsi="Times New Roman"/>
          <w:color w:val="000000"/>
          <w:sz w:val="18"/>
          <w:szCs w:val="18"/>
          <w:lang w:val="en-CA"/>
        </w:rPr>
        <w:t xml:space="preserve"> </w:t>
      </w:r>
      <w:r w:rsidR="002D1988" w:rsidRPr="000E3303">
        <w:rPr>
          <w:rFonts w:ascii="Times New Roman" w:hAnsi="Times New Roman"/>
          <w:i/>
          <w:color w:val="000000"/>
          <w:sz w:val="18"/>
          <w:szCs w:val="18"/>
          <w:lang w:val="en-CA"/>
        </w:rPr>
        <w:t>[</w:t>
      </w:r>
      <w:r w:rsidR="00404EA7" w:rsidRPr="000E3303">
        <w:rPr>
          <w:rFonts w:ascii="Times New Roman" w:hAnsi="Times New Roman"/>
          <w:b/>
          <w:i/>
          <w:color w:val="000000"/>
          <w:sz w:val="18"/>
          <w:szCs w:val="18"/>
          <w:lang w:val="en-CA"/>
        </w:rPr>
        <w:t xml:space="preserve">SECTION INSTRUCTIONS: JBE to modify </w:t>
      </w:r>
      <w:r w:rsidR="002D1988" w:rsidRPr="000E3303">
        <w:rPr>
          <w:rFonts w:ascii="Times New Roman" w:hAnsi="Times New Roman"/>
          <w:b/>
          <w:i/>
          <w:color w:val="000000"/>
          <w:sz w:val="18"/>
          <w:szCs w:val="18"/>
          <w:lang w:val="en-CA"/>
        </w:rPr>
        <w:t>percentage</w:t>
      </w:r>
      <w:r w:rsidR="00113A1F" w:rsidRPr="000E3303">
        <w:rPr>
          <w:rFonts w:ascii="Times New Roman" w:hAnsi="Times New Roman"/>
          <w:b/>
          <w:i/>
          <w:color w:val="000000"/>
          <w:sz w:val="18"/>
          <w:szCs w:val="18"/>
          <w:lang w:val="en-CA"/>
        </w:rPr>
        <w:t xml:space="preserve"> per </w:t>
      </w:r>
      <w:r w:rsidR="002D1988" w:rsidRPr="000E3303">
        <w:rPr>
          <w:rFonts w:ascii="Times New Roman" w:hAnsi="Times New Roman"/>
          <w:b/>
          <w:i/>
          <w:color w:val="000000"/>
          <w:sz w:val="18"/>
          <w:szCs w:val="18"/>
          <w:lang w:val="en-CA"/>
        </w:rPr>
        <w:t>JBE’s requirements</w:t>
      </w:r>
      <w:r w:rsidR="002D1988" w:rsidRPr="000E3303">
        <w:rPr>
          <w:rFonts w:ascii="Times New Roman" w:hAnsi="Times New Roman"/>
          <w:i/>
          <w:color w:val="000000"/>
          <w:sz w:val="18"/>
          <w:szCs w:val="18"/>
          <w:lang w:val="en-CA"/>
        </w:rPr>
        <w:t>]</w:t>
      </w:r>
      <w:r w:rsidR="002D1988"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 xml:space="preserve">of the monthly Hosted Services fee for each </w:t>
      </w:r>
      <w:r w:rsidRPr="000E3303">
        <w:rPr>
          <w:rFonts w:ascii="Times New Roman" w:hAnsi="Times New Roman"/>
          <w:color w:val="000000"/>
          <w:sz w:val="18"/>
          <w:szCs w:val="18"/>
          <w:highlight w:val="yellow"/>
          <w:lang w:val="en-CA"/>
        </w:rPr>
        <w:t>30 minutes</w:t>
      </w:r>
      <w:r w:rsidRPr="000E3303">
        <w:rPr>
          <w:rFonts w:ascii="Times New Roman" w:hAnsi="Times New Roman"/>
          <w:color w:val="000000"/>
          <w:sz w:val="18"/>
          <w:szCs w:val="18"/>
          <w:lang w:val="en-CA"/>
        </w:rPr>
        <w:t xml:space="preserve"> </w:t>
      </w:r>
      <w:r w:rsidR="002D1988" w:rsidRPr="000E3303">
        <w:rPr>
          <w:rFonts w:ascii="Times New Roman" w:hAnsi="Times New Roman"/>
          <w:i/>
          <w:color w:val="000000"/>
          <w:sz w:val="18"/>
          <w:szCs w:val="18"/>
          <w:lang w:val="en-CA"/>
        </w:rPr>
        <w:t>[</w:t>
      </w:r>
      <w:r w:rsidR="00687396" w:rsidRPr="000E3303">
        <w:rPr>
          <w:rFonts w:ascii="Times New Roman" w:hAnsi="Times New Roman"/>
          <w:b/>
          <w:i/>
          <w:color w:val="000000"/>
          <w:sz w:val="18"/>
          <w:szCs w:val="18"/>
          <w:lang w:val="en-CA"/>
        </w:rPr>
        <w:t>SECTION INSTRUCTIONS</w:t>
      </w:r>
      <w:r w:rsidR="002D1988" w:rsidRPr="000E3303">
        <w:rPr>
          <w:rFonts w:ascii="Times New Roman" w:hAnsi="Times New Roman"/>
          <w:i/>
          <w:color w:val="000000"/>
          <w:sz w:val="18"/>
          <w:szCs w:val="18"/>
          <w:lang w:val="en-CA"/>
        </w:rPr>
        <w:t xml:space="preserve">: </w:t>
      </w:r>
      <w:r w:rsidR="00687396" w:rsidRPr="000E3303">
        <w:rPr>
          <w:rFonts w:ascii="Times New Roman" w:hAnsi="Times New Roman"/>
          <w:b/>
          <w:i/>
          <w:color w:val="000000"/>
          <w:sz w:val="18"/>
          <w:szCs w:val="18"/>
          <w:lang w:val="en-CA"/>
        </w:rPr>
        <w:t xml:space="preserve">JBE to </w:t>
      </w:r>
      <w:r w:rsidR="002D1988" w:rsidRPr="000E3303">
        <w:rPr>
          <w:rFonts w:ascii="Times New Roman" w:hAnsi="Times New Roman"/>
          <w:b/>
          <w:i/>
          <w:color w:val="000000"/>
          <w:sz w:val="18"/>
          <w:szCs w:val="18"/>
          <w:lang w:val="en-CA"/>
        </w:rPr>
        <w:t xml:space="preserve">modify </w:t>
      </w:r>
      <w:r w:rsidR="00752098" w:rsidRPr="000E3303">
        <w:rPr>
          <w:rFonts w:ascii="Times New Roman" w:hAnsi="Times New Roman"/>
          <w:b/>
          <w:i/>
          <w:color w:val="000000"/>
          <w:sz w:val="18"/>
          <w:szCs w:val="18"/>
          <w:lang w:val="en-CA"/>
        </w:rPr>
        <w:t>per</w:t>
      </w:r>
      <w:r w:rsidR="002D1988" w:rsidRPr="000E3303">
        <w:rPr>
          <w:rFonts w:ascii="Times New Roman" w:hAnsi="Times New Roman"/>
          <w:b/>
          <w:i/>
          <w:color w:val="000000"/>
          <w:sz w:val="18"/>
          <w:szCs w:val="18"/>
          <w:lang w:val="en-CA"/>
        </w:rPr>
        <w:t xml:space="preserve"> JBE’s requirements</w:t>
      </w:r>
      <w:r w:rsidR="002D1988" w:rsidRPr="000E3303">
        <w:rPr>
          <w:rFonts w:ascii="Times New Roman" w:hAnsi="Times New Roman"/>
          <w:i/>
          <w:color w:val="000000"/>
          <w:sz w:val="18"/>
          <w:szCs w:val="18"/>
          <w:lang w:val="en-CA"/>
        </w:rPr>
        <w:t>]</w:t>
      </w:r>
      <w:r w:rsidR="002D1988"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of unavailability below 100% in that month. All daily service credits accrued during a month will be aggregated to produce a total credit due for that month. Contractor will provide a report to the JBE by the tenth day of each calendar month detailing the percentage availability of the Hosted Services for the previous month. The report will be in a format, and contain such information, as may be reasonably be required by the JBE. If the Hosted Services monthly availability averages less than 100% for three (3) or more months in a rolling twelve-month period, the JBE may</w:t>
      </w:r>
      <w:r w:rsidR="002D1988" w:rsidRPr="000E3303">
        <w:rPr>
          <w:rFonts w:ascii="Times New Roman" w:hAnsi="Times New Roman"/>
          <w:color w:val="000000"/>
          <w:sz w:val="18"/>
          <w:szCs w:val="18"/>
          <w:lang w:val="en-CA"/>
        </w:rPr>
        <w:t xml:space="preserve"> </w:t>
      </w:r>
      <w:r w:rsidRPr="000E3303">
        <w:rPr>
          <w:rFonts w:ascii="Times New Roman" w:hAnsi="Times New Roman"/>
          <w:color w:val="000000"/>
          <w:sz w:val="18"/>
          <w:szCs w:val="18"/>
          <w:lang w:val="en-CA"/>
        </w:rPr>
        <w:t>terminate in whole or in part the Statement of Work or the Agreement for material breach</w:t>
      </w:r>
      <w:r w:rsidR="002D1988" w:rsidRPr="000E3303">
        <w:rPr>
          <w:rFonts w:ascii="Times New Roman" w:hAnsi="Times New Roman"/>
          <w:color w:val="000000"/>
          <w:sz w:val="18"/>
          <w:szCs w:val="18"/>
          <w:lang w:val="en-CA"/>
        </w:rPr>
        <w:t>. The service level credits and termination rights in this paragraph are in addition to the JBE’s other remedies under th</w:t>
      </w:r>
      <w:r w:rsidR="003A0C80" w:rsidRPr="000E3303">
        <w:rPr>
          <w:rFonts w:ascii="Times New Roman" w:hAnsi="Times New Roman"/>
          <w:color w:val="000000"/>
          <w:sz w:val="18"/>
          <w:szCs w:val="18"/>
          <w:lang w:val="en-CA"/>
        </w:rPr>
        <w:t>e</w:t>
      </w:r>
      <w:r w:rsidR="002D1988" w:rsidRPr="000E3303">
        <w:rPr>
          <w:rFonts w:ascii="Times New Roman" w:hAnsi="Times New Roman"/>
          <w:color w:val="000000"/>
          <w:sz w:val="18"/>
          <w:szCs w:val="18"/>
          <w:lang w:val="en-CA"/>
        </w:rPr>
        <w:t xml:space="preserve"> Agreement</w:t>
      </w:r>
      <w:r w:rsidRPr="000E3303">
        <w:rPr>
          <w:rFonts w:ascii="Times New Roman" w:hAnsi="Times New Roman"/>
          <w:color w:val="000000"/>
          <w:sz w:val="18"/>
          <w:szCs w:val="18"/>
          <w:lang w:val="en-CA"/>
        </w:rPr>
        <w:t>.</w:t>
      </w:r>
      <w:r w:rsidR="00886E81" w:rsidRPr="000E3303">
        <w:rPr>
          <w:rFonts w:ascii="Times New Roman" w:hAnsi="Times New Roman"/>
          <w:color w:val="000000"/>
          <w:sz w:val="18"/>
          <w:szCs w:val="18"/>
          <w:lang w:val="en-CA"/>
        </w:rPr>
        <w:t>”</w:t>
      </w:r>
    </w:p>
    <w:p w14:paraId="79AA198E" w14:textId="77777777" w:rsidR="00AC28B1" w:rsidRPr="000E3303" w:rsidRDefault="000D463A" w:rsidP="000D463A">
      <w:pPr>
        <w:spacing w:before="60" w:after="60" w:line="240" w:lineRule="auto"/>
        <w:ind w:right="-720"/>
        <w:rPr>
          <w:rFonts w:ascii="Times New Roman" w:hAnsi="Times New Roman"/>
          <w:b/>
          <w:i/>
          <w:color w:val="000000"/>
          <w:sz w:val="18"/>
          <w:szCs w:val="18"/>
          <w:highlight w:val="yellow"/>
          <w:lang w:val="en-CA"/>
        </w:rPr>
      </w:pPr>
      <w:r w:rsidRPr="000E3303">
        <w:rPr>
          <w:rFonts w:ascii="Times New Roman" w:hAnsi="Times New Roman"/>
          <w:b/>
          <w:i/>
          <w:color w:val="000000"/>
          <w:sz w:val="18"/>
          <w:szCs w:val="18"/>
          <w:highlight w:val="yellow"/>
          <w:lang w:val="en-CA"/>
        </w:rPr>
        <w:t xml:space="preserve">•for Licensed Software, see </w:t>
      </w:r>
      <w:r w:rsidR="0086413C" w:rsidRPr="000E3303">
        <w:rPr>
          <w:rFonts w:ascii="Times New Roman" w:hAnsi="Times New Roman"/>
          <w:b/>
          <w:i/>
          <w:color w:val="000000"/>
          <w:sz w:val="18"/>
          <w:szCs w:val="18"/>
          <w:highlight w:val="yellow"/>
          <w:lang w:val="en-CA"/>
        </w:rPr>
        <w:t xml:space="preserve">Appendix </w:t>
      </w:r>
      <w:r w:rsidRPr="000E3303">
        <w:rPr>
          <w:rFonts w:ascii="Times New Roman" w:hAnsi="Times New Roman"/>
          <w:b/>
          <w:i/>
          <w:color w:val="000000"/>
          <w:sz w:val="18"/>
          <w:szCs w:val="18"/>
          <w:highlight w:val="yellow"/>
          <w:lang w:val="en-CA"/>
        </w:rPr>
        <w:t xml:space="preserve">E. For Maintenance and Support Services, see </w:t>
      </w:r>
      <w:r w:rsidR="0086413C" w:rsidRPr="000E3303">
        <w:rPr>
          <w:rFonts w:ascii="Times New Roman" w:hAnsi="Times New Roman"/>
          <w:b/>
          <w:i/>
          <w:color w:val="000000"/>
          <w:sz w:val="18"/>
          <w:szCs w:val="18"/>
          <w:highlight w:val="yellow"/>
          <w:lang w:val="en-CA"/>
        </w:rPr>
        <w:t xml:space="preserve">Appendix </w:t>
      </w:r>
      <w:r w:rsidRPr="000E3303">
        <w:rPr>
          <w:rFonts w:ascii="Times New Roman" w:hAnsi="Times New Roman"/>
          <w:b/>
          <w:i/>
          <w:color w:val="000000"/>
          <w:sz w:val="18"/>
          <w:szCs w:val="18"/>
          <w:highlight w:val="yellow"/>
          <w:lang w:val="en-CA"/>
        </w:rPr>
        <w:t>F</w:t>
      </w:r>
    </w:p>
    <w:p w14:paraId="0DA359B8" w14:textId="77777777" w:rsidR="00454025" w:rsidRPr="000E3303" w:rsidRDefault="00454025" w:rsidP="00454025">
      <w:pPr>
        <w:spacing w:after="120" w:line="240" w:lineRule="auto"/>
        <w:rPr>
          <w:rFonts w:ascii="Times New Roman" w:hAnsi="Times New Roman"/>
          <w:b/>
          <w:i/>
          <w:sz w:val="18"/>
          <w:szCs w:val="18"/>
          <w:lang w:val="en-CA"/>
        </w:rPr>
      </w:pPr>
      <w:r w:rsidRPr="000E3303">
        <w:rPr>
          <w:rFonts w:ascii="Times New Roman" w:hAnsi="Times New Roman"/>
          <w:b/>
          <w:i/>
          <w:color w:val="000000"/>
          <w:sz w:val="18"/>
          <w:szCs w:val="18"/>
          <w:highlight w:val="yellow"/>
          <w:lang w:val="en-CA"/>
        </w:rPr>
        <w:t xml:space="preserve">As </w:t>
      </w:r>
      <w:r w:rsidR="005B757A" w:rsidRPr="000E3303">
        <w:rPr>
          <w:rFonts w:ascii="Times New Roman" w:hAnsi="Times New Roman"/>
          <w:b/>
          <w:i/>
          <w:color w:val="000000"/>
          <w:sz w:val="18"/>
          <w:szCs w:val="18"/>
          <w:highlight w:val="yellow"/>
          <w:lang w:val="en-CA"/>
        </w:rPr>
        <w:t>appropriate</w:t>
      </w:r>
      <w:r w:rsidRPr="000E3303">
        <w:rPr>
          <w:rFonts w:ascii="Times New Roman" w:hAnsi="Times New Roman"/>
          <w:b/>
          <w:i/>
          <w:color w:val="000000"/>
          <w:sz w:val="18"/>
          <w:szCs w:val="18"/>
          <w:highlight w:val="yellow"/>
          <w:lang w:val="en-CA"/>
        </w:rPr>
        <w:t>, add clear and concise description of Contractor’s additional responsibilities that are necessary for Contractor to provide the Work</w:t>
      </w:r>
      <w:r w:rsidRPr="000E3303">
        <w:rPr>
          <w:rFonts w:ascii="Times New Roman" w:hAnsi="Times New Roman"/>
          <w:b/>
          <w:i/>
          <w:sz w:val="18"/>
          <w:szCs w:val="18"/>
          <w:lang w:val="en-CA"/>
        </w:rPr>
        <w:t>]</w:t>
      </w:r>
    </w:p>
    <w:p w14:paraId="4EB5A882" w14:textId="77777777" w:rsidR="00B01C86" w:rsidRPr="000E3303"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3.</w:t>
      </w:r>
      <w:r w:rsidRPr="000E3303">
        <w:rPr>
          <w:rFonts w:ascii="Times New Roman" w:hAnsi="Times New Roman"/>
          <w:b/>
          <w:sz w:val="18"/>
          <w:szCs w:val="18"/>
          <w:lang w:val="en-CA"/>
        </w:rPr>
        <w:tab/>
      </w:r>
      <w:r w:rsidR="0019126E" w:rsidRPr="000E3303">
        <w:rPr>
          <w:rFonts w:ascii="Times New Roman" w:hAnsi="Times New Roman"/>
          <w:b/>
          <w:sz w:val="18"/>
          <w:szCs w:val="18"/>
          <w:u w:val="single"/>
          <w:lang w:val="en-CA"/>
        </w:rPr>
        <w:t xml:space="preserve">Schedule </w:t>
      </w:r>
      <w:r w:rsidRPr="000E3303">
        <w:rPr>
          <w:rFonts w:ascii="Times New Roman" w:hAnsi="Times New Roman"/>
          <w:b/>
          <w:sz w:val="18"/>
          <w:szCs w:val="18"/>
          <w:u w:val="single"/>
          <w:lang w:val="en-CA"/>
        </w:rPr>
        <w:t>and Date(s) of Delivery</w:t>
      </w:r>
      <w:r w:rsidRPr="000E3303">
        <w:rPr>
          <w:rFonts w:ascii="Times New Roman" w:hAnsi="Times New Roman"/>
          <w:b/>
          <w:sz w:val="18"/>
          <w:szCs w:val="18"/>
          <w:lang w:val="en-CA"/>
        </w:rPr>
        <w:t>.</w:t>
      </w:r>
    </w:p>
    <w:p w14:paraId="2A0E53B4" w14:textId="77777777" w:rsidR="00464D98" w:rsidRPr="000E3303" w:rsidRDefault="00B01C86" w:rsidP="002D1988">
      <w:pPr>
        <w:numPr>
          <w:ilvl w:val="12"/>
          <w:numId w:val="0"/>
        </w:numPr>
        <w:spacing w:after="120" w:line="240" w:lineRule="auto"/>
        <w:rPr>
          <w:rFonts w:ascii="Times New Roman" w:hAnsi="Times New Roman"/>
          <w:b/>
          <w:i/>
          <w:sz w:val="18"/>
          <w:szCs w:val="18"/>
          <w:lang w:val="en-CA"/>
        </w:rPr>
      </w:pPr>
      <w:r w:rsidRPr="000E3303">
        <w:rPr>
          <w:rFonts w:ascii="Times New Roman" w:hAnsi="Times New Roman"/>
          <w:b/>
          <w:i/>
          <w:color w:val="000000"/>
          <w:sz w:val="18"/>
          <w:szCs w:val="18"/>
          <w:highlight w:val="yellow"/>
          <w:lang w:val="en-CA"/>
        </w:rPr>
        <w:t xml:space="preserve">[SECTION INSTRUCTIONS: insert chart with dates for completion of tasks relating to </w:t>
      </w:r>
      <w:r w:rsidR="00904E5C" w:rsidRPr="000E3303">
        <w:rPr>
          <w:rFonts w:ascii="Times New Roman" w:hAnsi="Times New Roman"/>
          <w:b/>
          <w:i/>
          <w:color w:val="000000"/>
          <w:sz w:val="18"/>
          <w:szCs w:val="18"/>
          <w:highlight w:val="yellow"/>
          <w:lang w:val="en-CA"/>
        </w:rPr>
        <w:t xml:space="preserve">goods, </w:t>
      </w:r>
      <w:proofErr w:type="gramStart"/>
      <w:r w:rsidR="00904E5C" w:rsidRPr="000E3303">
        <w:rPr>
          <w:rFonts w:ascii="Times New Roman" w:hAnsi="Times New Roman"/>
          <w:b/>
          <w:i/>
          <w:color w:val="000000"/>
          <w:sz w:val="18"/>
          <w:szCs w:val="18"/>
          <w:highlight w:val="yellow"/>
          <w:lang w:val="en-CA"/>
        </w:rPr>
        <w:t>services</w:t>
      </w:r>
      <w:proofErr w:type="gramEnd"/>
      <w:r w:rsidR="00904E5C" w:rsidRPr="000E3303">
        <w:rPr>
          <w:rFonts w:ascii="Times New Roman" w:hAnsi="Times New Roman"/>
          <w:b/>
          <w:i/>
          <w:color w:val="000000"/>
          <w:sz w:val="18"/>
          <w:szCs w:val="18"/>
          <w:highlight w:val="yellow"/>
          <w:lang w:val="en-CA"/>
        </w:rPr>
        <w:t xml:space="preserve"> </w:t>
      </w:r>
      <w:r w:rsidRPr="000E3303">
        <w:rPr>
          <w:rFonts w:ascii="Times New Roman" w:hAnsi="Times New Roman"/>
          <w:b/>
          <w:i/>
          <w:color w:val="000000"/>
          <w:sz w:val="18"/>
          <w:szCs w:val="18"/>
          <w:highlight w:val="yellow"/>
          <w:lang w:val="en-CA"/>
        </w:rPr>
        <w:t>and delivery dates/milestones for Deliverables</w:t>
      </w:r>
      <w:r w:rsidRPr="000E3303">
        <w:rPr>
          <w:rFonts w:ascii="Times New Roman" w:hAnsi="Times New Roman"/>
          <w:b/>
          <w:i/>
          <w:color w:val="000000"/>
          <w:sz w:val="18"/>
          <w:szCs w:val="18"/>
          <w:lang w:val="en-CA"/>
        </w:rPr>
        <w:t>]</w:t>
      </w:r>
    </w:p>
    <w:p w14:paraId="02ADD704" w14:textId="77777777" w:rsidR="00B01C86" w:rsidRPr="000E3303" w:rsidRDefault="00B01C86" w:rsidP="000114CB">
      <w:pPr>
        <w:spacing w:line="240" w:lineRule="auto"/>
        <w:ind w:right="-720"/>
        <w:rPr>
          <w:rFonts w:ascii="Times New Roman" w:hAnsi="Times New Roman"/>
          <w:sz w:val="18"/>
          <w:szCs w:val="18"/>
          <w:lang w:val="en-CA"/>
        </w:rPr>
      </w:pPr>
      <w:r w:rsidRPr="000E3303">
        <w:rPr>
          <w:rFonts w:ascii="Times New Roman" w:hAnsi="Times New Roman"/>
          <w:b/>
          <w:sz w:val="18"/>
          <w:szCs w:val="18"/>
          <w:lang w:val="en-CA"/>
        </w:rPr>
        <w:t>BY SIGNING BELOW</w:t>
      </w:r>
      <w:r w:rsidRPr="000E3303">
        <w:rPr>
          <w:rFonts w:ascii="Times New Roman" w:hAnsi="Times New Roman"/>
          <w:sz w:val="18"/>
          <w:szCs w:val="18"/>
          <w:lang w:val="en-CA"/>
        </w:rPr>
        <w:t xml:space="preserve">, the </w:t>
      </w:r>
      <w:r w:rsidR="00881761" w:rsidRPr="000E3303">
        <w:rPr>
          <w:rFonts w:ascii="Times New Roman" w:hAnsi="Times New Roman"/>
          <w:sz w:val="18"/>
          <w:szCs w:val="18"/>
          <w:lang w:val="en-CA"/>
        </w:rPr>
        <w:t>P</w:t>
      </w:r>
      <w:r w:rsidRPr="000E3303">
        <w:rPr>
          <w:rFonts w:ascii="Times New Roman" w:hAnsi="Times New Roman"/>
          <w:sz w:val="18"/>
          <w:szCs w:val="18"/>
          <w:lang w:val="en-CA"/>
        </w:rPr>
        <w:t xml:space="preserve">arties agree to be bound by the terms of this Statement of Work as of the </w:t>
      </w:r>
      <w:r w:rsidR="00542AB7" w:rsidRPr="000E3303">
        <w:rPr>
          <w:rFonts w:ascii="Times New Roman" w:hAnsi="Times New Roman"/>
          <w:sz w:val="18"/>
          <w:szCs w:val="18"/>
          <w:lang w:val="en-CA"/>
        </w:rPr>
        <w:t xml:space="preserve">SOW </w:t>
      </w:r>
      <w:r w:rsidRPr="000E3303">
        <w:rPr>
          <w:rFonts w:ascii="Times New Roman" w:hAnsi="Times New Roman"/>
          <w:sz w:val="18"/>
          <w:szCs w:val="18"/>
          <w:lang w:val="en-CA"/>
        </w:rPr>
        <w:t>Effective Date.</w:t>
      </w:r>
    </w:p>
    <w:p w14:paraId="621E77E3" w14:textId="77777777" w:rsidR="00B01C86" w:rsidRPr="000E3303" w:rsidRDefault="006A1C2D" w:rsidP="000114CB">
      <w:pPr>
        <w:tabs>
          <w:tab w:val="left" w:pos="5040"/>
        </w:tabs>
        <w:spacing w:line="240" w:lineRule="auto"/>
        <w:ind w:right="-720"/>
        <w:rPr>
          <w:rFonts w:ascii="Times New Roman" w:hAnsi="Times New Roman"/>
          <w:b/>
          <w:sz w:val="18"/>
          <w:szCs w:val="18"/>
          <w:lang w:val="en-CA"/>
        </w:rPr>
      </w:pPr>
      <w:r w:rsidRPr="000E3303">
        <w:rPr>
          <w:rFonts w:ascii="Times New Roman" w:hAnsi="Times New Roman"/>
          <w:b/>
          <w:sz w:val="18"/>
          <w:szCs w:val="18"/>
          <w:lang w:val="en-CA"/>
        </w:rPr>
        <w:t>[</w:t>
      </w:r>
      <w:r w:rsidRPr="000E3303">
        <w:rPr>
          <w:rFonts w:ascii="Times New Roman" w:hAnsi="Times New Roman"/>
          <w:b/>
          <w:sz w:val="18"/>
          <w:szCs w:val="18"/>
          <w:highlight w:val="yellow"/>
          <w:lang w:val="en-CA"/>
        </w:rPr>
        <w:t>NAME OF JBE</w:t>
      </w:r>
      <w:r w:rsidRPr="000E3303">
        <w:rPr>
          <w:rFonts w:ascii="Times New Roman" w:hAnsi="Times New Roman"/>
          <w:b/>
          <w:sz w:val="18"/>
          <w:szCs w:val="18"/>
          <w:lang w:val="en-CA"/>
        </w:rPr>
        <w:t>]</w:t>
      </w:r>
      <w:r w:rsidR="00B01C86" w:rsidRPr="000E3303">
        <w:rPr>
          <w:rFonts w:ascii="Times New Roman" w:hAnsi="Times New Roman"/>
          <w:b/>
          <w:sz w:val="18"/>
          <w:szCs w:val="18"/>
          <w:lang w:val="en-CA"/>
        </w:rPr>
        <w:tab/>
        <w:t>[</w:t>
      </w:r>
      <w:r w:rsidR="00B01C86" w:rsidRPr="000E3303">
        <w:rPr>
          <w:rFonts w:ascii="Times New Roman" w:hAnsi="Times New Roman"/>
          <w:b/>
          <w:sz w:val="18"/>
          <w:szCs w:val="18"/>
          <w:highlight w:val="yellow"/>
          <w:lang w:val="en-CA"/>
        </w:rPr>
        <w:t>NAME OF CONTRACTOR</w:t>
      </w:r>
      <w:r w:rsidR="00B01C86" w:rsidRPr="000E3303">
        <w:rPr>
          <w:rFonts w:ascii="Times New Roman" w:hAnsi="Times New Roman"/>
          <w:b/>
          <w:sz w:val="18"/>
          <w:szCs w:val="18"/>
          <w:lang w:val="en-CA"/>
        </w:rPr>
        <w:t>]</w:t>
      </w:r>
    </w:p>
    <w:p w14:paraId="45EA2B97" w14:textId="77777777" w:rsidR="00B01C86" w:rsidRPr="000E3303" w:rsidRDefault="00B01C86" w:rsidP="000114CB">
      <w:pPr>
        <w:tabs>
          <w:tab w:val="left" w:pos="0"/>
        </w:tabs>
        <w:spacing w:line="240" w:lineRule="auto"/>
        <w:ind w:right="-378"/>
        <w:rPr>
          <w:rFonts w:ascii="Times New Roman" w:hAnsi="Times New Roman"/>
          <w:sz w:val="18"/>
          <w:szCs w:val="18"/>
          <w:u w:val="single"/>
          <w:lang w:val="en-CA"/>
        </w:rPr>
      </w:pPr>
      <w:r w:rsidRPr="000E3303">
        <w:rPr>
          <w:rFonts w:ascii="Times New Roman" w:hAnsi="Times New Roman"/>
          <w:sz w:val="18"/>
          <w:szCs w:val="18"/>
          <w:lang w:val="en-CA"/>
        </w:rPr>
        <w:t>Signature:</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Signature:</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43970E75" w14:textId="77777777" w:rsidR="00B01C86" w:rsidRPr="000E3303" w:rsidRDefault="00B01C86" w:rsidP="000114CB">
      <w:pPr>
        <w:tabs>
          <w:tab w:val="left" w:pos="0"/>
        </w:tabs>
        <w:spacing w:line="240" w:lineRule="auto"/>
        <w:ind w:right="-378"/>
        <w:rPr>
          <w:rFonts w:ascii="Times New Roman" w:hAnsi="Times New Roman"/>
          <w:sz w:val="18"/>
          <w:szCs w:val="18"/>
          <w:lang w:val="en-CA"/>
        </w:rPr>
      </w:pPr>
      <w:r w:rsidRPr="000E3303">
        <w:rPr>
          <w:rFonts w:ascii="Times New Roman" w:hAnsi="Times New Roman"/>
          <w:sz w:val="18"/>
          <w:szCs w:val="18"/>
          <w:lang w:val="en-CA"/>
        </w:rPr>
        <w:t>Name Printed:</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Name Printed:</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151266BD" w14:textId="77777777" w:rsidR="00F6190E" w:rsidRPr="00517C1B" w:rsidRDefault="00B01C86" w:rsidP="00517C1B">
      <w:pPr>
        <w:tabs>
          <w:tab w:val="left" w:pos="0"/>
        </w:tabs>
        <w:spacing w:line="240" w:lineRule="auto"/>
        <w:ind w:right="-378"/>
        <w:rPr>
          <w:rFonts w:ascii="Times New Roman" w:hAnsi="Times New Roman"/>
          <w:sz w:val="20"/>
          <w:lang w:val="en-CA"/>
        </w:rPr>
        <w:sectPr w:rsidR="00F6190E" w:rsidRPr="00517C1B" w:rsidSect="000B11C4">
          <w:pgSz w:w="12240" w:h="15840"/>
          <w:pgMar w:top="1152" w:right="1440" w:bottom="1296" w:left="1440" w:header="720" w:footer="720" w:gutter="0"/>
          <w:pgNumType w:start="1"/>
          <w:cols w:space="720"/>
          <w:docGrid w:linePitch="360"/>
        </w:sectPr>
      </w:pPr>
      <w:r w:rsidRPr="000E3303">
        <w:rPr>
          <w:rFonts w:ascii="Times New Roman" w:hAnsi="Times New Roman"/>
          <w:sz w:val="18"/>
          <w:szCs w:val="18"/>
          <w:lang w:val="en-CA"/>
        </w:rPr>
        <w:t>Title:</w:t>
      </w:r>
      <w:r w:rsidRPr="000E3303">
        <w:rPr>
          <w:rFonts w:ascii="Times New Roman" w:hAnsi="Times New Roman"/>
          <w:sz w:val="18"/>
          <w:szCs w:val="18"/>
          <w:lang w:val="en-CA"/>
        </w:rPr>
        <w:tab/>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Title:</w:t>
      </w:r>
      <w:r w:rsidRPr="000E3303">
        <w:rPr>
          <w:rFonts w:ascii="Times New Roman" w:hAnsi="Times New Roman"/>
          <w:sz w:val="18"/>
          <w:szCs w:val="18"/>
          <w:lang w:val="en-CA"/>
        </w:rPr>
        <w:tab/>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7DFC1807" w14:textId="77777777" w:rsidR="00121B49" w:rsidRDefault="00121B49" w:rsidP="00517C1B">
      <w:pPr>
        <w:spacing w:line="240" w:lineRule="auto"/>
        <w:rPr>
          <w:rFonts w:ascii="Times New Roman" w:hAnsi="Times New Roman"/>
          <w:b/>
          <w:sz w:val="20"/>
          <w:u w:val="single"/>
        </w:rPr>
      </w:pPr>
    </w:p>
    <w:p w14:paraId="4B32CDA9" w14:textId="77777777" w:rsidR="00CC3AFF" w:rsidRPr="00B93DEF" w:rsidRDefault="008F19C0" w:rsidP="000114CB">
      <w:pPr>
        <w:spacing w:line="240" w:lineRule="auto"/>
        <w:jc w:val="center"/>
        <w:rPr>
          <w:rFonts w:ascii="Times New Roman" w:hAnsi="Times New Roman"/>
          <w:b/>
          <w:sz w:val="18"/>
          <w:szCs w:val="18"/>
          <w:u w:val="single"/>
        </w:rPr>
      </w:pPr>
      <w:r w:rsidRPr="00B93DEF">
        <w:rPr>
          <w:rFonts w:ascii="Times New Roman" w:hAnsi="Times New Roman"/>
          <w:b/>
          <w:sz w:val="18"/>
          <w:szCs w:val="18"/>
          <w:u w:val="single"/>
        </w:rPr>
        <w:t xml:space="preserve">APPENDIX </w:t>
      </w:r>
      <w:r w:rsidR="00D60FF0" w:rsidRPr="00B93DEF">
        <w:rPr>
          <w:rFonts w:ascii="Times New Roman" w:hAnsi="Times New Roman"/>
          <w:b/>
          <w:sz w:val="18"/>
          <w:szCs w:val="18"/>
          <w:u w:val="single"/>
        </w:rPr>
        <w:t>B</w:t>
      </w:r>
      <w:r w:rsidR="00B004E6" w:rsidRPr="00B93DEF">
        <w:rPr>
          <w:rFonts w:ascii="Times New Roman" w:hAnsi="Times New Roman"/>
          <w:b/>
          <w:sz w:val="18"/>
          <w:szCs w:val="18"/>
          <w:u w:val="single"/>
        </w:rPr>
        <w:t xml:space="preserve">: </w:t>
      </w:r>
      <w:r w:rsidRPr="00B93DEF">
        <w:rPr>
          <w:rFonts w:ascii="Times New Roman" w:hAnsi="Times New Roman"/>
          <w:b/>
          <w:sz w:val="18"/>
          <w:szCs w:val="18"/>
        </w:rPr>
        <w:t>Pricing and Payment</w:t>
      </w:r>
    </w:p>
    <w:p w14:paraId="7708B5D1" w14:textId="77777777" w:rsidR="00B004E6" w:rsidRPr="00B93DEF" w:rsidRDefault="00490B1A" w:rsidP="00B004E6">
      <w:pPr>
        <w:spacing w:after="120" w:line="240" w:lineRule="auto"/>
        <w:rPr>
          <w:rFonts w:ascii="Times New Roman" w:hAnsi="Times New Roman"/>
          <w:b/>
          <w:i/>
          <w:sz w:val="18"/>
          <w:szCs w:val="18"/>
        </w:rPr>
      </w:pPr>
      <w:r w:rsidRPr="00B93DEF">
        <w:rPr>
          <w:rFonts w:ascii="Times New Roman" w:hAnsi="Times New Roman"/>
          <w:b/>
          <w:i/>
          <w:sz w:val="18"/>
          <w:szCs w:val="18"/>
          <w:highlight w:val="yellow"/>
        </w:rPr>
        <w:t xml:space="preserve">[APPENDIX INSTRUCTIONS: Before sending out this Agreement, delete the INSTRUCTIONS in this Agreement. Where applicable, replace the instructions in this appendix with </w:t>
      </w:r>
      <w:r w:rsidR="00730BB2" w:rsidRPr="00B93DEF">
        <w:rPr>
          <w:rFonts w:ascii="Times New Roman" w:hAnsi="Times New Roman"/>
          <w:b/>
          <w:i/>
          <w:sz w:val="18"/>
          <w:szCs w:val="18"/>
          <w:highlight w:val="yellow"/>
        </w:rPr>
        <w:t xml:space="preserve">provisions </w:t>
      </w:r>
      <w:r w:rsidRPr="00B93DEF">
        <w:rPr>
          <w:rFonts w:ascii="Times New Roman" w:hAnsi="Times New Roman"/>
          <w:b/>
          <w:i/>
          <w:sz w:val="18"/>
          <w:szCs w:val="18"/>
          <w:highlight w:val="yellow"/>
        </w:rPr>
        <w:t>developed by the JBE based on the Contractor’s pricing proposal accepted by the JBE, value of the contract to be awarded, and the services</w:t>
      </w:r>
      <w:r w:rsidR="00D16791" w:rsidRPr="00B93DEF">
        <w:rPr>
          <w:rFonts w:ascii="Times New Roman" w:hAnsi="Times New Roman"/>
          <w:b/>
          <w:i/>
          <w:sz w:val="18"/>
          <w:szCs w:val="18"/>
          <w:highlight w:val="yellow"/>
        </w:rPr>
        <w:t>/goods</w:t>
      </w:r>
      <w:r w:rsidRPr="00B93DEF">
        <w:rPr>
          <w:rFonts w:ascii="Times New Roman" w:hAnsi="Times New Roman"/>
          <w:b/>
          <w:i/>
          <w:sz w:val="18"/>
          <w:szCs w:val="18"/>
          <w:highlight w:val="yellow"/>
        </w:rPr>
        <w:t xml:space="preserve">.] </w:t>
      </w:r>
    </w:p>
    <w:p w14:paraId="24340292" w14:textId="77777777" w:rsidR="00605615" w:rsidRPr="00B93DEF" w:rsidRDefault="00490B1A" w:rsidP="00D16791">
      <w:pPr>
        <w:pStyle w:val="ListParagraph"/>
        <w:numPr>
          <w:ilvl w:val="0"/>
          <w:numId w:val="43"/>
        </w:numPr>
        <w:spacing w:line="240" w:lineRule="auto"/>
        <w:ind w:left="0" w:firstLine="0"/>
        <w:rPr>
          <w:rFonts w:ascii="Times New Roman" w:hAnsi="Times New Roman"/>
          <w:b/>
          <w:bCs/>
          <w:sz w:val="18"/>
          <w:szCs w:val="18"/>
        </w:rPr>
      </w:pPr>
      <w:r w:rsidRPr="00B93DEF">
        <w:rPr>
          <w:rFonts w:ascii="Times New Roman" w:hAnsi="Times New Roman"/>
          <w:b/>
          <w:bCs/>
          <w:sz w:val="18"/>
          <w:szCs w:val="18"/>
          <w:u w:val="single"/>
        </w:rPr>
        <w:t>Fees</w:t>
      </w:r>
      <w:r w:rsidRPr="00B93DEF">
        <w:rPr>
          <w:rFonts w:ascii="Times New Roman" w:hAnsi="Times New Roman"/>
          <w:b/>
          <w:bCs/>
          <w:sz w:val="18"/>
          <w:szCs w:val="18"/>
        </w:rPr>
        <w:t xml:space="preserve">. </w:t>
      </w:r>
      <w:r w:rsidR="00B004E6" w:rsidRPr="00B93DEF">
        <w:rPr>
          <w:rFonts w:ascii="Times New Roman" w:hAnsi="Times New Roman"/>
          <w:b/>
          <w:bCs/>
          <w:sz w:val="18"/>
          <w:szCs w:val="18"/>
        </w:rPr>
        <w:t xml:space="preserve"> </w:t>
      </w:r>
      <w:r w:rsidRPr="00B93DEF">
        <w:rPr>
          <w:rFonts w:ascii="Times New Roman" w:hAnsi="Times New Roman"/>
          <w:sz w:val="18"/>
          <w:szCs w:val="18"/>
        </w:rPr>
        <w:t xml:space="preserve">In consideration of and subject to the satisfactory performance </w:t>
      </w:r>
      <w:r w:rsidR="002A55F9" w:rsidRPr="00B93DEF">
        <w:rPr>
          <w:rFonts w:ascii="Times New Roman" w:hAnsi="Times New Roman"/>
          <w:sz w:val="18"/>
          <w:szCs w:val="18"/>
        </w:rPr>
        <w:t xml:space="preserve">and delivery </w:t>
      </w:r>
      <w:r w:rsidRPr="00B93DEF">
        <w:rPr>
          <w:rFonts w:ascii="Times New Roman" w:hAnsi="Times New Roman"/>
          <w:sz w:val="18"/>
          <w:szCs w:val="18"/>
        </w:rPr>
        <w:t xml:space="preserve">by Contractor of the </w:t>
      </w:r>
      <w:r w:rsidR="007B5A52" w:rsidRPr="00B93DEF">
        <w:rPr>
          <w:rFonts w:ascii="Times New Roman" w:hAnsi="Times New Roman"/>
          <w:sz w:val="18"/>
          <w:szCs w:val="18"/>
        </w:rPr>
        <w:t>Work</w:t>
      </w:r>
      <w:r w:rsidRPr="00B93DEF">
        <w:rPr>
          <w:rFonts w:ascii="Times New Roman" w:hAnsi="Times New Roman"/>
          <w:sz w:val="18"/>
          <w:szCs w:val="18"/>
        </w:rPr>
        <w:t>, the JBE shall pay to Contractor the</w:t>
      </w:r>
      <w:r w:rsidR="00FD57B0" w:rsidRPr="00B93DEF">
        <w:rPr>
          <w:rFonts w:ascii="Times New Roman" w:hAnsi="Times New Roman"/>
          <w:sz w:val="18"/>
          <w:szCs w:val="18"/>
        </w:rPr>
        <w:t xml:space="preserve"> </w:t>
      </w:r>
      <w:r w:rsidR="001E09E1" w:rsidRPr="00B93DEF">
        <w:rPr>
          <w:rFonts w:ascii="Times New Roman" w:hAnsi="Times New Roman"/>
          <w:sz w:val="18"/>
          <w:szCs w:val="18"/>
        </w:rPr>
        <w:t xml:space="preserve">fees </w:t>
      </w:r>
      <w:r w:rsidR="00FD57B0" w:rsidRPr="00B93DEF">
        <w:rPr>
          <w:rFonts w:ascii="Times New Roman" w:hAnsi="Times New Roman"/>
          <w:sz w:val="18"/>
          <w:szCs w:val="18"/>
        </w:rPr>
        <w:t xml:space="preserve">as </w:t>
      </w:r>
      <w:r w:rsidRPr="00B93DEF">
        <w:rPr>
          <w:rFonts w:ascii="Times New Roman" w:hAnsi="Times New Roman"/>
          <w:sz w:val="18"/>
          <w:szCs w:val="18"/>
        </w:rPr>
        <w:t xml:space="preserve">set forth in </w:t>
      </w:r>
      <w:r w:rsidR="00D2734C" w:rsidRPr="00B93DEF">
        <w:rPr>
          <w:rFonts w:ascii="Times New Roman" w:hAnsi="Times New Roman"/>
          <w:sz w:val="18"/>
          <w:szCs w:val="18"/>
        </w:rPr>
        <w:t xml:space="preserve">this </w:t>
      </w:r>
      <w:r w:rsidRPr="00B93DEF">
        <w:rPr>
          <w:rFonts w:ascii="Times New Roman" w:hAnsi="Times New Roman"/>
          <w:sz w:val="18"/>
          <w:szCs w:val="18"/>
        </w:rPr>
        <w:t>Appendix B.  Except as expressly set forth in this Appendix B</w:t>
      </w:r>
      <w:r w:rsidR="00635EFB" w:rsidRPr="00B93DEF">
        <w:rPr>
          <w:rFonts w:ascii="Times New Roman" w:hAnsi="Times New Roman"/>
          <w:sz w:val="18"/>
          <w:szCs w:val="18"/>
        </w:rPr>
        <w:t xml:space="preserve">: (i) </w:t>
      </w:r>
      <w:r w:rsidR="00994FB6" w:rsidRPr="00B93DEF">
        <w:rPr>
          <w:rFonts w:ascii="Times New Roman" w:hAnsi="Times New Roman"/>
          <w:sz w:val="18"/>
          <w:szCs w:val="18"/>
        </w:rPr>
        <w:t xml:space="preserve">such fees </w:t>
      </w:r>
      <w:r w:rsidR="00635EFB" w:rsidRPr="00B93DEF">
        <w:rPr>
          <w:rFonts w:ascii="Times New Roman" w:hAnsi="Times New Roman"/>
          <w:sz w:val="18"/>
          <w:szCs w:val="18"/>
        </w:rPr>
        <w:t xml:space="preserve">are the entire compensation for all </w:t>
      </w:r>
      <w:r w:rsidR="007B5A52" w:rsidRPr="00B93DEF">
        <w:rPr>
          <w:rFonts w:ascii="Times New Roman" w:hAnsi="Times New Roman"/>
          <w:sz w:val="18"/>
          <w:szCs w:val="18"/>
        </w:rPr>
        <w:t>Work</w:t>
      </w:r>
      <w:r w:rsidR="00635EFB" w:rsidRPr="00B93DEF">
        <w:rPr>
          <w:rFonts w:ascii="Times New Roman" w:hAnsi="Times New Roman"/>
          <w:sz w:val="18"/>
          <w:szCs w:val="18"/>
        </w:rPr>
        <w:t xml:space="preserve"> under this Agreement; and (ii) </w:t>
      </w:r>
      <w:r w:rsidRPr="00B93DEF">
        <w:rPr>
          <w:rFonts w:ascii="Times New Roman" w:hAnsi="Times New Roman"/>
          <w:sz w:val="18"/>
          <w:szCs w:val="18"/>
        </w:rPr>
        <w:t xml:space="preserve">all expenses relating to the </w:t>
      </w:r>
      <w:r w:rsidR="007B5A52" w:rsidRPr="00B93DEF">
        <w:rPr>
          <w:rFonts w:ascii="Times New Roman" w:hAnsi="Times New Roman"/>
          <w:sz w:val="18"/>
          <w:szCs w:val="18"/>
        </w:rPr>
        <w:t>Work</w:t>
      </w:r>
      <w:r w:rsidRPr="00B93DEF">
        <w:rPr>
          <w:rFonts w:ascii="Times New Roman" w:hAnsi="Times New Roman"/>
          <w:sz w:val="18"/>
          <w:szCs w:val="18"/>
        </w:rPr>
        <w:t xml:space="preserve"> are included in </w:t>
      </w:r>
      <w:r w:rsidR="00994FB6" w:rsidRPr="00B93DEF">
        <w:rPr>
          <w:rFonts w:ascii="Times New Roman" w:hAnsi="Times New Roman"/>
          <w:sz w:val="18"/>
          <w:szCs w:val="18"/>
        </w:rPr>
        <w:t xml:space="preserve">such fees </w:t>
      </w:r>
      <w:r w:rsidRPr="00B93DEF">
        <w:rPr>
          <w:rFonts w:ascii="Times New Roman" w:hAnsi="Times New Roman"/>
          <w:sz w:val="18"/>
          <w:szCs w:val="18"/>
        </w:rPr>
        <w:t xml:space="preserve">and shall not be reimbursed by the JBE.  The maximum amount payable to Contractor under this Agreement will not exceed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may be changed only by amendment to this Agreement. Notwithstanding any provision </w:t>
      </w:r>
      <w:r w:rsidR="00D07599" w:rsidRPr="00B93DEF">
        <w:rPr>
          <w:rFonts w:ascii="Times New Roman" w:hAnsi="Times New Roman"/>
          <w:sz w:val="18"/>
          <w:szCs w:val="18"/>
        </w:rPr>
        <w:t xml:space="preserve">in this Agreement </w:t>
      </w:r>
      <w:r w:rsidRPr="00B93DEF">
        <w:rPr>
          <w:rFonts w:ascii="Times New Roman" w:hAnsi="Times New Roman"/>
          <w:sz w:val="18"/>
          <w:szCs w:val="18"/>
        </w:rPr>
        <w:t>to the contrary, payments to Contractor are contingent upon the timely and satisfactory performance of Contractor’s obligations under this Agreement. Contractor shall immediately refund any payment made in error. The JBE shall have the right at any time to set off any amount owing from Contractor to the JBE against any amount payable by the JBE to Contractor under this Agreement.</w:t>
      </w:r>
      <w:r w:rsidR="00B004E6" w:rsidRPr="00B93DEF">
        <w:rPr>
          <w:rFonts w:ascii="Times New Roman" w:hAnsi="Times New Roman"/>
          <w:sz w:val="18"/>
          <w:szCs w:val="18"/>
        </w:rPr>
        <w:t xml:space="preserve"> </w:t>
      </w:r>
    </w:p>
    <w:p w14:paraId="7A536763" w14:textId="77777777" w:rsidR="00490B1A" w:rsidRPr="00B93DEF" w:rsidRDefault="00490B1A" w:rsidP="00605615">
      <w:pPr>
        <w:pStyle w:val="ListParagraph"/>
        <w:spacing w:line="240" w:lineRule="auto"/>
        <w:ind w:left="0"/>
        <w:rPr>
          <w:rFonts w:ascii="Times New Roman" w:hAnsi="Times New Roman"/>
          <w:b/>
          <w:bCs/>
          <w:sz w:val="18"/>
          <w:szCs w:val="18"/>
        </w:rPr>
      </w:pPr>
      <w:r w:rsidRPr="00B93DEF">
        <w:rPr>
          <w:rFonts w:ascii="Times New Roman" w:hAnsi="Times New Roman"/>
          <w:b/>
          <w:i/>
          <w:sz w:val="18"/>
          <w:szCs w:val="18"/>
          <w:highlight w:val="yellow"/>
        </w:rPr>
        <w:t>[SECTION INSTRUCTIONS:</w:t>
      </w:r>
      <w:r w:rsidR="00B004E6" w:rsidRPr="00B93DEF">
        <w:rPr>
          <w:rFonts w:ascii="Times New Roman" w:hAnsi="Times New Roman"/>
          <w:b/>
          <w:i/>
          <w:sz w:val="18"/>
          <w:szCs w:val="18"/>
          <w:highlight w:val="yellow"/>
        </w:rPr>
        <w:t xml:space="preserve"> </w:t>
      </w:r>
      <w:r w:rsidR="00D16791" w:rsidRPr="00B93DEF">
        <w:rPr>
          <w:rFonts w:ascii="Times New Roman" w:hAnsi="Times New Roman"/>
          <w:b/>
          <w:i/>
          <w:sz w:val="18"/>
          <w:szCs w:val="18"/>
          <w:highlight w:val="yellow"/>
        </w:rPr>
        <w:t>Include i</w:t>
      </w:r>
      <w:r w:rsidRPr="00B93DEF">
        <w:rPr>
          <w:rFonts w:ascii="Times New Roman" w:hAnsi="Times New Roman"/>
          <w:b/>
          <w:bCs/>
          <w:i/>
          <w:sz w:val="18"/>
          <w:szCs w:val="18"/>
          <w:highlight w:val="yellow"/>
        </w:rPr>
        <w:t>nvoi</w:t>
      </w:r>
      <w:r w:rsidR="00B004E6" w:rsidRPr="00B93DEF">
        <w:rPr>
          <w:rFonts w:ascii="Times New Roman" w:hAnsi="Times New Roman"/>
          <w:b/>
          <w:bCs/>
          <w:i/>
          <w:sz w:val="18"/>
          <w:szCs w:val="18"/>
          <w:highlight w:val="yellow"/>
        </w:rPr>
        <w:t>cing and payment provisions, e.g.</w:t>
      </w:r>
      <w:r w:rsidRPr="00B93DEF">
        <w:rPr>
          <w:rFonts w:ascii="Times New Roman" w:hAnsi="Times New Roman"/>
          <w:b/>
          <w:bCs/>
          <w:i/>
          <w:sz w:val="18"/>
          <w:szCs w:val="18"/>
          <w:highlight w:val="yellow"/>
        </w:rPr>
        <w:t>:</w:t>
      </w:r>
    </w:p>
    <w:p w14:paraId="6CB244B0" w14:textId="77777777" w:rsidR="00B004E6" w:rsidRPr="00B93DEF" w:rsidRDefault="00490B1A" w:rsidP="00B004E6">
      <w:pPr>
        <w:pStyle w:val="ListParagraph"/>
        <w:numPr>
          <w:ilvl w:val="0"/>
          <w:numId w:val="47"/>
        </w:numPr>
        <w:spacing w:line="240" w:lineRule="auto"/>
        <w:ind w:left="270" w:hanging="270"/>
        <w:rPr>
          <w:rFonts w:ascii="Times New Roman" w:hAnsi="Times New Roman"/>
          <w:b/>
          <w:bCs/>
          <w:i/>
          <w:sz w:val="18"/>
          <w:szCs w:val="18"/>
          <w:highlight w:val="yellow"/>
        </w:rPr>
      </w:pPr>
      <w:r w:rsidRPr="00B93DEF">
        <w:rPr>
          <w:rFonts w:ascii="Times New Roman" w:hAnsi="Times New Roman"/>
          <w:b/>
          <w:bCs/>
          <w:i/>
          <w:sz w:val="18"/>
          <w:szCs w:val="18"/>
          <w:highlight w:val="yellow"/>
        </w:rPr>
        <w:t>Not to exceed amount of fees, prices, and costs;</w:t>
      </w:r>
      <w:r w:rsidR="00D16791" w:rsidRPr="00B93DEF">
        <w:rPr>
          <w:rFonts w:ascii="Times New Roman" w:hAnsi="Times New Roman"/>
          <w:b/>
          <w:bCs/>
          <w:i/>
          <w:sz w:val="18"/>
          <w:szCs w:val="18"/>
          <w:highlight w:val="yellow"/>
        </w:rPr>
        <w:t xml:space="preserve"> </w:t>
      </w:r>
      <w:r w:rsidRPr="00B93DEF">
        <w:rPr>
          <w:rFonts w:ascii="Times New Roman" w:hAnsi="Times New Roman"/>
          <w:b/>
          <w:bCs/>
          <w:i/>
          <w:sz w:val="18"/>
          <w:szCs w:val="18"/>
          <w:highlight w:val="yellow"/>
        </w:rPr>
        <w:t xml:space="preserve">Basis of pricing such as fee schedules, </w:t>
      </w:r>
      <w:r w:rsidR="00D07599" w:rsidRPr="00B93DEF">
        <w:rPr>
          <w:rFonts w:ascii="Times New Roman" w:hAnsi="Times New Roman"/>
          <w:b/>
          <w:bCs/>
          <w:i/>
          <w:sz w:val="18"/>
          <w:szCs w:val="18"/>
          <w:highlight w:val="yellow"/>
        </w:rPr>
        <w:t>hourly rates</w:t>
      </w:r>
      <w:r w:rsidRPr="00B93DEF">
        <w:rPr>
          <w:rFonts w:ascii="Times New Roman" w:hAnsi="Times New Roman"/>
          <w:b/>
          <w:bCs/>
          <w:i/>
          <w:sz w:val="18"/>
          <w:szCs w:val="18"/>
          <w:highlight w:val="yellow"/>
        </w:rPr>
        <w:t xml:space="preserve">, </w:t>
      </w:r>
      <w:proofErr w:type="gramStart"/>
      <w:r w:rsidRPr="00B93DEF">
        <w:rPr>
          <w:rFonts w:ascii="Times New Roman" w:hAnsi="Times New Roman"/>
          <w:b/>
          <w:bCs/>
          <w:i/>
          <w:sz w:val="18"/>
          <w:szCs w:val="18"/>
          <w:highlight w:val="yellow"/>
        </w:rPr>
        <w:t>etc.;</w:t>
      </w:r>
      <w:proofErr w:type="gramEnd"/>
    </w:p>
    <w:p w14:paraId="0E01FA5E" w14:textId="77777777" w:rsidR="00490B1A" w:rsidRPr="00B93DEF" w:rsidRDefault="00490B1A" w:rsidP="00B004E6">
      <w:pPr>
        <w:pStyle w:val="ListParagraph"/>
        <w:numPr>
          <w:ilvl w:val="0"/>
          <w:numId w:val="47"/>
        </w:numPr>
        <w:spacing w:line="240" w:lineRule="auto"/>
        <w:ind w:left="270" w:hanging="270"/>
        <w:rPr>
          <w:rFonts w:ascii="Times New Roman" w:hAnsi="Times New Roman"/>
          <w:b/>
          <w:bCs/>
          <w:i/>
          <w:sz w:val="18"/>
          <w:szCs w:val="18"/>
          <w:highlight w:val="yellow"/>
        </w:rPr>
      </w:pPr>
      <w:r w:rsidRPr="00B93DEF">
        <w:rPr>
          <w:rFonts w:ascii="Times New Roman" w:hAnsi="Times New Roman"/>
          <w:b/>
          <w:bCs/>
          <w:i/>
          <w:sz w:val="18"/>
          <w:szCs w:val="18"/>
          <w:highlight w:val="yellow"/>
        </w:rPr>
        <w:t>Payment frequency</w:t>
      </w:r>
      <w:r w:rsidR="00B004E6" w:rsidRPr="00B93DEF">
        <w:rPr>
          <w:rFonts w:ascii="Times New Roman" w:hAnsi="Times New Roman"/>
          <w:b/>
          <w:bCs/>
          <w:i/>
          <w:sz w:val="18"/>
          <w:szCs w:val="18"/>
          <w:highlight w:val="yellow"/>
        </w:rPr>
        <w:t>/</w:t>
      </w:r>
      <w:r w:rsidR="005D29F6" w:rsidRPr="00B93DEF">
        <w:rPr>
          <w:rFonts w:ascii="Times New Roman" w:hAnsi="Times New Roman"/>
          <w:b/>
          <w:bCs/>
          <w:i/>
          <w:sz w:val="18"/>
          <w:szCs w:val="18"/>
          <w:highlight w:val="yellow"/>
        </w:rPr>
        <w:t>milestones</w:t>
      </w:r>
      <w:r w:rsidRPr="00B93DEF">
        <w:rPr>
          <w:rFonts w:ascii="Times New Roman" w:hAnsi="Times New Roman"/>
          <w:b/>
          <w:bCs/>
          <w:i/>
          <w:sz w:val="18"/>
          <w:szCs w:val="18"/>
          <w:highlight w:val="yellow"/>
        </w:rPr>
        <w:t>;</w:t>
      </w:r>
      <w:r w:rsidR="00B004E6" w:rsidRPr="00B93DEF">
        <w:rPr>
          <w:rFonts w:ascii="Times New Roman" w:hAnsi="Times New Roman"/>
          <w:b/>
          <w:bCs/>
          <w:i/>
          <w:sz w:val="18"/>
          <w:szCs w:val="18"/>
          <w:highlight w:val="yellow"/>
        </w:rPr>
        <w:t xml:space="preserve"> </w:t>
      </w:r>
      <w:r w:rsidR="00D16791" w:rsidRPr="00B93DEF">
        <w:rPr>
          <w:rFonts w:ascii="Times New Roman" w:hAnsi="Times New Roman"/>
          <w:b/>
          <w:bCs/>
          <w:i/>
          <w:sz w:val="18"/>
          <w:szCs w:val="18"/>
          <w:highlight w:val="yellow"/>
        </w:rPr>
        <w:t xml:space="preserve">progress payments </w:t>
      </w:r>
      <w:r w:rsidR="002432A3" w:rsidRPr="00B93DEF">
        <w:rPr>
          <w:rFonts w:ascii="Times New Roman" w:hAnsi="Times New Roman"/>
          <w:b/>
          <w:bCs/>
          <w:i/>
          <w:sz w:val="18"/>
          <w:szCs w:val="18"/>
          <w:highlight w:val="yellow"/>
        </w:rPr>
        <w:t>(</w:t>
      </w:r>
      <w:r w:rsidR="002432A3" w:rsidRPr="00B93DEF">
        <w:rPr>
          <w:rFonts w:ascii="Times New Roman" w:hAnsi="Times New Roman"/>
          <w:b/>
          <w:i/>
          <w:sz w:val="18"/>
          <w:szCs w:val="18"/>
          <w:highlight w:val="yellow"/>
        </w:rPr>
        <w:t xml:space="preserve">see JBCM, Ch. 9, section 9.1(C) for </w:t>
      </w:r>
      <w:r w:rsidR="00D16791" w:rsidRPr="00B93DEF">
        <w:rPr>
          <w:rFonts w:ascii="Times New Roman" w:hAnsi="Times New Roman"/>
          <w:b/>
          <w:i/>
          <w:sz w:val="18"/>
          <w:szCs w:val="18"/>
          <w:highlight w:val="yellow"/>
        </w:rPr>
        <w:t xml:space="preserve">progress payment </w:t>
      </w:r>
      <w:r w:rsidR="002432A3" w:rsidRPr="00B93DEF">
        <w:rPr>
          <w:rFonts w:ascii="Times New Roman" w:hAnsi="Times New Roman"/>
          <w:b/>
          <w:i/>
          <w:sz w:val="18"/>
          <w:szCs w:val="18"/>
          <w:highlight w:val="yellow"/>
        </w:rPr>
        <w:t>requirements)</w:t>
      </w:r>
      <w:r w:rsidRPr="00B93DEF">
        <w:rPr>
          <w:rFonts w:ascii="Times New Roman" w:hAnsi="Times New Roman"/>
          <w:b/>
          <w:bCs/>
          <w:i/>
          <w:sz w:val="18"/>
          <w:szCs w:val="18"/>
          <w:highlight w:val="yellow"/>
        </w:rPr>
        <w:t>;</w:t>
      </w:r>
      <w:r w:rsidR="00B004E6" w:rsidRPr="00B93DEF">
        <w:rPr>
          <w:rFonts w:ascii="Times New Roman" w:hAnsi="Times New Roman"/>
          <w:b/>
          <w:bCs/>
          <w:i/>
          <w:sz w:val="18"/>
          <w:szCs w:val="18"/>
          <w:highlight w:val="yellow"/>
        </w:rPr>
        <w:t xml:space="preserve"> </w:t>
      </w:r>
      <w:r w:rsidR="00B004E6" w:rsidRPr="00B93DEF">
        <w:rPr>
          <w:rFonts w:ascii="Times New Roman" w:hAnsi="Times New Roman"/>
          <w:b/>
          <w:i/>
          <w:sz w:val="18"/>
          <w:szCs w:val="18"/>
          <w:highlight w:val="yellow"/>
        </w:rPr>
        <w:t>a</w:t>
      </w:r>
      <w:r w:rsidR="00AD54F2" w:rsidRPr="00B93DEF">
        <w:rPr>
          <w:rFonts w:ascii="Times New Roman" w:hAnsi="Times New Roman"/>
          <w:b/>
          <w:i/>
          <w:sz w:val="18"/>
          <w:szCs w:val="18"/>
          <w:highlight w:val="yellow"/>
        </w:rPr>
        <w:t>dd description of the fees for the Work, including, as applicable,</w:t>
      </w:r>
      <w:r w:rsidR="00D16791" w:rsidRPr="00B93DEF">
        <w:rPr>
          <w:rFonts w:ascii="Times New Roman" w:hAnsi="Times New Roman"/>
          <w:b/>
          <w:i/>
          <w:sz w:val="18"/>
          <w:szCs w:val="18"/>
          <w:highlight w:val="yellow"/>
        </w:rPr>
        <w:t xml:space="preserve"> services, goods, etc.</w:t>
      </w:r>
      <w:r w:rsidR="00AD54F2" w:rsidRPr="00B93DEF">
        <w:rPr>
          <w:rFonts w:ascii="Times New Roman" w:hAnsi="Times New Roman"/>
          <w:b/>
          <w:bCs/>
          <w:i/>
          <w:sz w:val="18"/>
          <w:szCs w:val="18"/>
          <w:highlight w:val="yellow"/>
        </w:rPr>
        <w:t>]</w:t>
      </w:r>
    </w:p>
    <w:p w14:paraId="7CEEA74F" w14:textId="77777777" w:rsidR="00490B1A" w:rsidRPr="00B93DEF" w:rsidRDefault="00490B1A" w:rsidP="00B004E6">
      <w:pPr>
        <w:pStyle w:val="ListParagraph"/>
        <w:numPr>
          <w:ilvl w:val="0"/>
          <w:numId w:val="43"/>
        </w:numPr>
        <w:spacing w:before="120" w:line="240" w:lineRule="auto"/>
        <w:ind w:left="0" w:firstLine="0"/>
        <w:contextualSpacing w:val="0"/>
        <w:rPr>
          <w:rFonts w:ascii="Times New Roman" w:hAnsi="Times New Roman"/>
          <w:b/>
          <w:bCs/>
          <w:sz w:val="18"/>
          <w:szCs w:val="18"/>
        </w:rPr>
      </w:pPr>
      <w:r w:rsidRPr="00B93DEF">
        <w:rPr>
          <w:rFonts w:ascii="Times New Roman" w:hAnsi="Times New Roman"/>
          <w:b/>
          <w:bCs/>
          <w:sz w:val="18"/>
          <w:szCs w:val="18"/>
          <w:u w:val="single"/>
        </w:rPr>
        <w:t>Expenses</w:t>
      </w:r>
      <w:r w:rsidRPr="00B93DEF">
        <w:rPr>
          <w:rFonts w:ascii="Times New Roman" w:hAnsi="Times New Roman"/>
          <w:b/>
          <w:bCs/>
          <w:sz w:val="18"/>
          <w:szCs w:val="18"/>
        </w:rPr>
        <w:t>.</w:t>
      </w:r>
      <w:r w:rsidR="00B004E6" w:rsidRPr="00B93DEF">
        <w:rPr>
          <w:rFonts w:ascii="Times New Roman" w:hAnsi="Times New Roman"/>
          <w:b/>
          <w:bCs/>
          <w:sz w:val="18"/>
          <w:szCs w:val="18"/>
        </w:rPr>
        <w:t xml:space="preserve"> </w:t>
      </w:r>
      <w:r w:rsidRPr="00B93DEF">
        <w:rPr>
          <w:rFonts w:ascii="Times New Roman" w:hAnsi="Times New Roman"/>
          <w:b/>
          <w:i/>
          <w:sz w:val="18"/>
          <w:szCs w:val="18"/>
          <w:highlight w:val="yellow"/>
        </w:rPr>
        <w:t>[SECTION INSTRUCTIONS: Develop this section based on whether reimbursable expenses are part of the pricing proposal under the awarded contract.]</w:t>
      </w:r>
      <w:r w:rsidRPr="00B93DEF">
        <w:rPr>
          <w:rFonts w:ascii="Times New Roman" w:hAnsi="Times New Roman"/>
          <w:b/>
          <w:i/>
          <w:sz w:val="18"/>
          <w:szCs w:val="18"/>
        </w:rPr>
        <w:t xml:space="preserve"> </w:t>
      </w:r>
    </w:p>
    <w:p w14:paraId="6A95869F" w14:textId="77777777" w:rsidR="00490B1A" w:rsidRPr="00B93DEF" w:rsidRDefault="00490B1A" w:rsidP="000114CB">
      <w:pPr>
        <w:tabs>
          <w:tab w:val="left" w:pos="720"/>
          <w:tab w:val="left" w:pos="1080"/>
        </w:tabs>
        <w:spacing w:before="120" w:line="240" w:lineRule="auto"/>
        <w:rPr>
          <w:rFonts w:ascii="Times New Roman" w:hAnsi="Times New Roman"/>
          <w:i/>
          <w:sz w:val="18"/>
          <w:szCs w:val="18"/>
        </w:rPr>
      </w:pPr>
      <w:r w:rsidRPr="00B93DEF">
        <w:rPr>
          <w:rFonts w:ascii="Times New Roman" w:hAnsi="Times New Roman"/>
          <w:bCs/>
          <w:sz w:val="18"/>
          <w:szCs w:val="18"/>
        </w:rPr>
        <w:tab/>
        <w:t>2.1</w:t>
      </w:r>
      <w:r w:rsidRPr="00B93DEF">
        <w:rPr>
          <w:rFonts w:ascii="Times New Roman" w:hAnsi="Times New Roman"/>
          <w:bCs/>
          <w:sz w:val="18"/>
          <w:szCs w:val="18"/>
        </w:rPr>
        <w:tab/>
      </w:r>
      <w:r w:rsidRPr="00B93DEF">
        <w:rPr>
          <w:rFonts w:ascii="Times New Roman" w:hAnsi="Times New Roman"/>
          <w:bCs/>
          <w:sz w:val="18"/>
          <w:szCs w:val="18"/>
        </w:rPr>
        <w:tab/>
      </w:r>
      <w:r w:rsidRPr="00B93DEF">
        <w:rPr>
          <w:rFonts w:ascii="Times New Roman" w:hAnsi="Times New Roman"/>
          <w:bCs/>
          <w:sz w:val="18"/>
          <w:szCs w:val="18"/>
          <w:u w:val="single"/>
        </w:rPr>
        <w:t>Allowable Expenses</w:t>
      </w:r>
      <w:r w:rsidRPr="00B93DEF">
        <w:rPr>
          <w:rFonts w:ascii="Times New Roman" w:hAnsi="Times New Roman"/>
          <w:bCs/>
          <w:sz w:val="18"/>
          <w:szCs w:val="18"/>
        </w:rPr>
        <w:t xml:space="preserve">. Contractor may submit for reimbursement, without mark-up, only the following categories of expense: </w:t>
      </w:r>
      <w:r w:rsidRPr="00B93DEF">
        <w:rPr>
          <w:rFonts w:ascii="Times New Roman" w:hAnsi="Times New Roman"/>
          <w:b/>
          <w:bCs/>
          <w:i/>
          <w:sz w:val="18"/>
          <w:szCs w:val="18"/>
          <w:highlight w:val="yellow"/>
        </w:rPr>
        <w:t>[SECTION INSTRUCTIONS:</w:t>
      </w:r>
      <w:r w:rsidRPr="00B93DEF">
        <w:rPr>
          <w:rFonts w:ascii="Times New Roman" w:hAnsi="Times New Roman"/>
          <w:b/>
          <w:bCs/>
          <w:i/>
          <w:sz w:val="18"/>
          <w:szCs w:val="18"/>
        </w:rPr>
        <w:t xml:space="preserve"> </w:t>
      </w:r>
      <w:r w:rsidRPr="00B93DEF">
        <w:rPr>
          <w:rFonts w:ascii="Times New Roman" w:hAnsi="Times New Roman"/>
          <w:b/>
          <w:bCs/>
          <w:i/>
          <w:sz w:val="18"/>
          <w:szCs w:val="18"/>
          <w:highlight w:val="yellow"/>
        </w:rPr>
        <w:t>List</w:t>
      </w:r>
      <w:r w:rsidR="004B7961" w:rsidRPr="00B93DEF">
        <w:rPr>
          <w:rFonts w:ascii="Times New Roman" w:hAnsi="Times New Roman"/>
          <w:b/>
          <w:bCs/>
          <w:i/>
          <w:sz w:val="18"/>
          <w:szCs w:val="18"/>
          <w:highlight w:val="yellow"/>
        </w:rPr>
        <w:t>, as applicable</w:t>
      </w:r>
      <w:r w:rsidRPr="00B93DEF">
        <w:rPr>
          <w:rFonts w:ascii="Times New Roman" w:hAnsi="Times New Roman"/>
          <w:b/>
          <w:bCs/>
          <w:i/>
          <w:sz w:val="18"/>
          <w:szCs w:val="18"/>
          <w:highlight w:val="yellow"/>
        </w:rPr>
        <w:t>.</w:t>
      </w:r>
      <w:r w:rsidRPr="00B93DEF">
        <w:rPr>
          <w:rFonts w:ascii="Times New Roman" w:hAnsi="Times New Roman"/>
          <w:b/>
          <w:i/>
          <w:sz w:val="18"/>
          <w:szCs w:val="18"/>
          <w:highlight w:val="yellow"/>
        </w:rPr>
        <w:t>]</w:t>
      </w:r>
    </w:p>
    <w:p w14:paraId="055A6499" w14:textId="77777777" w:rsidR="00490B1A" w:rsidRPr="00B93DEF" w:rsidRDefault="00490B1A" w:rsidP="000114CB">
      <w:pPr>
        <w:tabs>
          <w:tab w:val="left" w:pos="720"/>
          <w:tab w:val="left" w:pos="1440"/>
        </w:tabs>
        <w:spacing w:before="120" w:line="240" w:lineRule="auto"/>
        <w:rPr>
          <w:rFonts w:ascii="Times New Roman" w:hAnsi="Times New Roman"/>
          <w:bCs/>
          <w:sz w:val="18"/>
          <w:szCs w:val="18"/>
        </w:rPr>
      </w:pPr>
      <w:r w:rsidRPr="00B93DEF">
        <w:rPr>
          <w:rFonts w:ascii="Times New Roman" w:hAnsi="Times New Roman"/>
          <w:bCs/>
          <w:sz w:val="18"/>
          <w:szCs w:val="18"/>
        </w:rPr>
        <w:tab/>
        <w:t>2.2</w:t>
      </w:r>
      <w:r w:rsidRPr="00B93DEF">
        <w:rPr>
          <w:rFonts w:ascii="Times New Roman" w:hAnsi="Times New Roman"/>
          <w:bCs/>
          <w:sz w:val="18"/>
          <w:szCs w:val="18"/>
        </w:rPr>
        <w:tab/>
      </w:r>
      <w:r w:rsidRPr="00B93DEF">
        <w:rPr>
          <w:rFonts w:ascii="Times New Roman" w:hAnsi="Times New Roman"/>
          <w:bCs/>
          <w:sz w:val="18"/>
          <w:szCs w:val="18"/>
          <w:u w:val="single"/>
        </w:rPr>
        <w:t>Limitation on Travel Expenses</w:t>
      </w:r>
      <w:r w:rsidRPr="00B93DEF">
        <w:rPr>
          <w:rFonts w:ascii="Times New Roman" w:hAnsi="Times New Roman"/>
          <w:bCs/>
          <w:sz w:val="18"/>
          <w:szCs w:val="18"/>
        </w:rPr>
        <w:t xml:space="preserve">. </w:t>
      </w:r>
      <w:r w:rsidRPr="00B93DEF">
        <w:rPr>
          <w:rFonts w:ascii="Times New Roman" w:hAnsi="Times New Roman"/>
          <w:b/>
          <w:bCs/>
          <w:i/>
          <w:sz w:val="18"/>
          <w:szCs w:val="18"/>
          <w:highlight w:val="yellow"/>
        </w:rPr>
        <w:t xml:space="preserve">[SECTION INSTRUCTIONS: If allowed, limit to same cost as would be applicable were Contractor a JBE employee. </w:t>
      </w:r>
      <w:r w:rsidR="00D2734C" w:rsidRPr="00B93DEF">
        <w:rPr>
          <w:rFonts w:ascii="Times New Roman" w:hAnsi="Times New Roman"/>
          <w:b/>
          <w:bCs/>
          <w:i/>
          <w:sz w:val="18"/>
          <w:szCs w:val="18"/>
          <w:highlight w:val="yellow"/>
        </w:rPr>
        <w:t>R</w:t>
      </w:r>
      <w:r w:rsidRPr="00B93DEF">
        <w:rPr>
          <w:rFonts w:ascii="Times New Roman" w:hAnsi="Times New Roman"/>
          <w:b/>
          <w:bCs/>
          <w:i/>
          <w:sz w:val="18"/>
          <w:szCs w:val="18"/>
          <w:highlight w:val="yellow"/>
        </w:rPr>
        <w:t xml:space="preserve">efer the Contractor to an attachment containing JBE Travel Expense Policy. </w:t>
      </w:r>
      <w:r w:rsidR="00F56C72" w:rsidRPr="00B93DEF">
        <w:rPr>
          <w:rFonts w:ascii="Times New Roman" w:hAnsi="Times New Roman"/>
          <w:b/>
          <w:bCs/>
          <w:i/>
          <w:sz w:val="18"/>
          <w:szCs w:val="18"/>
          <w:highlight w:val="yellow"/>
        </w:rPr>
        <w:t xml:space="preserve">See </w:t>
      </w:r>
      <w:r w:rsidR="0027375E" w:rsidRPr="00B93DEF">
        <w:rPr>
          <w:rFonts w:ascii="Times New Roman" w:hAnsi="Times New Roman"/>
          <w:b/>
          <w:bCs/>
          <w:i/>
          <w:sz w:val="18"/>
          <w:szCs w:val="18"/>
          <w:highlight w:val="yellow"/>
        </w:rPr>
        <w:t>JBCM, Ch. 9, section 9.1(F)</w:t>
      </w:r>
      <w:r w:rsidRPr="00B93DEF">
        <w:rPr>
          <w:rFonts w:ascii="Times New Roman" w:hAnsi="Times New Roman"/>
          <w:b/>
          <w:bCs/>
          <w:i/>
          <w:sz w:val="18"/>
          <w:szCs w:val="18"/>
          <w:highlight w:val="yellow"/>
        </w:rPr>
        <w:t>.]</w:t>
      </w:r>
      <w:r w:rsidRPr="00B93DEF">
        <w:rPr>
          <w:rFonts w:ascii="Times New Roman" w:hAnsi="Times New Roman"/>
          <w:bCs/>
          <w:i/>
          <w:sz w:val="18"/>
          <w:szCs w:val="18"/>
        </w:rPr>
        <w:t xml:space="preserve"> </w:t>
      </w:r>
      <w:r w:rsidRPr="00B93DEF">
        <w:rPr>
          <w:rFonts w:ascii="Times New Roman" w:hAnsi="Times New Roman"/>
          <w:bCs/>
          <w:sz w:val="18"/>
          <w:szCs w:val="18"/>
        </w:rPr>
        <w:t>All travel is subject to preauthorization and approval by the JBE.</w:t>
      </w:r>
    </w:p>
    <w:p w14:paraId="77D1E518" w14:textId="77777777" w:rsidR="00490B1A" w:rsidRPr="00B93DEF" w:rsidRDefault="00490B1A" w:rsidP="000114CB">
      <w:pPr>
        <w:tabs>
          <w:tab w:val="left" w:pos="720"/>
          <w:tab w:val="left" w:pos="1440"/>
        </w:tabs>
        <w:spacing w:before="120" w:after="120" w:line="240" w:lineRule="auto"/>
        <w:rPr>
          <w:rFonts w:ascii="Times New Roman" w:hAnsi="Times New Roman"/>
          <w:bCs/>
          <w:sz w:val="18"/>
          <w:szCs w:val="18"/>
        </w:rPr>
      </w:pPr>
      <w:r w:rsidRPr="00B93DEF">
        <w:rPr>
          <w:rFonts w:ascii="Times New Roman" w:hAnsi="Times New Roman"/>
          <w:bCs/>
          <w:sz w:val="18"/>
          <w:szCs w:val="18"/>
        </w:rPr>
        <w:tab/>
        <w:t>2.3</w:t>
      </w:r>
      <w:r w:rsidRPr="00B93DEF">
        <w:rPr>
          <w:rFonts w:ascii="Times New Roman" w:hAnsi="Times New Roman"/>
          <w:bCs/>
          <w:sz w:val="18"/>
          <w:szCs w:val="18"/>
        </w:rPr>
        <w:tab/>
      </w:r>
      <w:r w:rsidRPr="00B93DEF">
        <w:rPr>
          <w:rFonts w:ascii="Times New Roman" w:hAnsi="Times New Roman"/>
          <w:bCs/>
          <w:sz w:val="18"/>
          <w:szCs w:val="18"/>
          <w:u w:val="single"/>
        </w:rPr>
        <w:t>Limitation on Expenses</w:t>
      </w:r>
      <w:r w:rsidRPr="00B93DEF">
        <w:rPr>
          <w:rFonts w:ascii="Times New Roman" w:hAnsi="Times New Roman"/>
          <w:bCs/>
          <w:sz w:val="18"/>
          <w:szCs w:val="18"/>
        </w:rPr>
        <w:t>. Contractor shall not invoice the JBE, and the JBE shall not reimburse Contractor, for expenses of any type that exceed in the aggr</w:t>
      </w:r>
      <w:r w:rsidR="00D2734C" w:rsidRPr="00B93DEF">
        <w:rPr>
          <w:rFonts w:ascii="Times New Roman" w:hAnsi="Times New Roman"/>
          <w:bCs/>
          <w:sz w:val="18"/>
          <w:szCs w:val="18"/>
        </w:rPr>
        <w:t>egate during the t</w:t>
      </w:r>
      <w:r w:rsidRPr="00B93DEF">
        <w:rPr>
          <w:rFonts w:ascii="Times New Roman" w:hAnsi="Times New Roman"/>
          <w:bCs/>
          <w:sz w:val="18"/>
          <w:szCs w:val="18"/>
        </w:rPr>
        <w:t xml:space="preserve">erm </w:t>
      </w:r>
      <w:r w:rsidR="00D2734C" w:rsidRPr="00B93DEF">
        <w:rPr>
          <w:rFonts w:ascii="Times New Roman" w:hAnsi="Times New Roman"/>
          <w:bCs/>
          <w:sz w:val="18"/>
          <w:szCs w:val="18"/>
        </w:rPr>
        <w:t xml:space="preserve">of </w:t>
      </w:r>
      <w:r w:rsidR="004E12E7" w:rsidRPr="00B93DEF">
        <w:rPr>
          <w:rFonts w:ascii="Times New Roman" w:hAnsi="Times New Roman"/>
          <w:bCs/>
          <w:sz w:val="18"/>
          <w:szCs w:val="18"/>
        </w:rPr>
        <w:t xml:space="preserve">any </w:t>
      </w:r>
      <w:r w:rsidR="00D2734C" w:rsidRPr="00B93DEF">
        <w:rPr>
          <w:rFonts w:ascii="Times New Roman" w:hAnsi="Times New Roman"/>
          <w:bCs/>
          <w:sz w:val="18"/>
          <w:szCs w:val="18"/>
        </w:rPr>
        <w:t xml:space="preserve">Statement of Work </w:t>
      </w:r>
      <w:r w:rsidRPr="00B93DEF">
        <w:rPr>
          <w:rFonts w:ascii="Times New Roman" w:hAnsi="Times New Roman"/>
          <w:bCs/>
          <w:sz w:val="18"/>
          <w:szCs w:val="18"/>
        </w:rPr>
        <w:t>the amount of $</w:t>
      </w:r>
      <w:r w:rsidRPr="00B93DEF">
        <w:rPr>
          <w:rFonts w:ascii="Times New Roman" w:hAnsi="Times New Roman"/>
          <w:bCs/>
          <w:sz w:val="18"/>
          <w:szCs w:val="18"/>
          <w:highlight w:val="yellow"/>
        </w:rPr>
        <w:t>___</w:t>
      </w:r>
      <w:r w:rsidRPr="00B93DEF">
        <w:rPr>
          <w:rFonts w:ascii="Times New Roman" w:hAnsi="Times New Roman"/>
          <w:bCs/>
          <w:sz w:val="18"/>
          <w:szCs w:val="18"/>
        </w:rPr>
        <w:t xml:space="preserve">_. </w:t>
      </w:r>
    </w:p>
    <w:p w14:paraId="4A4ECDAB" w14:textId="77777777" w:rsidR="00F9481E" w:rsidRPr="00B93DEF" w:rsidRDefault="00F9481E" w:rsidP="000114CB">
      <w:pPr>
        <w:tabs>
          <w:tab w:val="left" w:pos="720"/>
          <w:tab w:val="left" w:pos="1440"/>
        </w:tabs>
        <w:spacing w:before="120" w:after="120" w:line="240" w:lineRule="auto"/>
        <w:rPr>
          <w:rFonts w:ascii="Times New Roman" w:hAnsi="Times New Roman"/>
          <w:sz w:val="18"/>
          <w:szCs w:val="18"/>
        </w:rPr>
      </w:pPr>
      <w:r w:rsidRPr="00B93DEF">
        <w:rPr>
          <w:rFonts w:ascii="Times New Roman" w:hAnsi="Times New Roman"/>
          <w:bCs/>
          <w:sz w:val="18"/>
          <w:szCs w:val="18"/>
        </w:rPr>
        <w:tab/>
        <w:t>2.4</w:t>
      </w:r>
      <w:r w:rsidRPr="00B93DEF">
        <w:rPr>
          <w:rFonts w:ascii="Times New Roman" w:hAnsi="Times New Roman"/>
          <w:bCs/>
          <w:sz w:val="18"/>
          <w:szCs w:val="18"/>
        </w:rPr>
        <w:tab/>
      </w:r>
      <w:r w:rsidRPr="00B93DEF">
        <w:rPr>
          <w:rFonts w:ascii="Times New Roman" w:hAnsi="Times New Roman"/>
          <w:bCs/>
          <w:sz w:val="18"/>
          <w:szCs w:val="18"/>
          <w:u w:val="single"/>
        </w:rPr>
        <w:t>Required Certification</w:t>
      </w:r>
      <w:r w:rsidRPr="00B93DEF">
        <w:rPr>
          <w:rFonts w:ascii="Times New Roman" w:hAnsi="Times New Roman"/>
          <w:bCs/>
          <w:sz w:val="18"/>
          <w:szCs w:val="18"/>
        </w:rPr>
        <w:t>.  Contractor must include with any request for reimbursement from the JBE a certification that the Contractor is not seeking reimbursement for costs incurred to assist, promote, or deter union organizing.  If Contractor incurs costs, or makes expenditures to assist, promote or deter union organizing, Contractor will maintain records sufficient to show that no reimbursement from the JBE was sought for these costs, and Contractor will provide those records to the Attorney General upon request.</w:t>
      </w:r>
    </w:p>
    <w:p w14:paraId="4C34EE04" w14:textId="77777777" w:rsidR="00490B1A" w:rsidRPr="00B93DEF" w:rsidRDefault="00490B1A" w:rsidP="002432A3">
      <w:pPr>
        <w:pStyle w:val="ListParagraph"/>
        <w:widowControl w:val="0"/>
        <w:numPr>
          <w:ilvl w:val="0"/>
          <w:numId w:val="43"/>
        </w:numPr>
        <w:spacing w:after="120" w:line="240" w:lineRule="auto"/>
        <w:ind w:left="0" w:firstLine="0"/>
        <w:rPr>
          <w:rFonts w:ascii="Times New Roman" w:hAnsi="Times New Roman"/>
          <w:b/>
          <w:bCs/>
          <w:sz w:val="18"/>
          <w:szCs w:val="18"/>
          <w:u w:val="single"/>
        </w:rPr>
      </w:pPr>
      <w:r w:rsidRPr="00B93DEF">
        <w:rPr>
          <w:rFonts w:ascii="Times New Roman" w:hAnsi="Times New Roman"/>
          <w:b/>
          <w:bCs/>
          <w:sz w:val="18"/>
          <w:szCs w:val="18"/>
          <w:u w:val="single"/>
        </w:rPr>
        <w:t>Invoicing and Payment.</w:t>
      </w:r>
    </w:p>
    <w:p w14:paraId="259BE194" w14:textId="77777777" w:rsidR="00490B1A" w:rsidRPr="00B93DEF" w:rsidRDefault="00490B1A" w:rsidP="002432A3">
      <w:pPr>
        <w:widowControl w:val="0"/>
        <w:tabs>
          <w:tab w:val="left" w:pos="1440"/>
        </w:tabs>
        <w:spacing w:after="120" w:line="240" w:lineRule="auto"/>
        <w:ind w:firstLine="720"/>
        <w:rPr>
          <w:rFonts w:ascii="Times New Roman" w:hAnsi="Times New Roman"/>
          <w:bCs/>
          <w:sz w:val="18"/>
          <w:szCs w:val="18"/>
        </w:rPr>
      </w:pPr>
      <w:r w:rsidRPr="00B93DEF">
        <w:rPr>
          <w:rFonts w:ascii="Times New Roman" w:hAnsi="Times New Roman"/>
          <w:sz w:val="18"/>
          <w:szCs w:val="18"/>
        </w:rPr>
        <w:t>3.1</w:t>
      </w:r>
      <w:r w:rsidRPr="00B93DEF">
        <w:rPr>
          <w:rFonts w:ascii="Times New Roman" w:hAnsi="Times New Roman"/>
          <w:sz w:val="18"/>
          <w:szCs w:val="18"/>
        </w:rPr>
        <w:tab/>
      </w:r>
      <w:r w:rsidRPr="00B93DEF">
        <w:rPr>
          <w:rFonts w:ascii="Times New Roman" w:hAnsi="Times New Roman"/>
          <w:sz w:val="18"/>
          <w:szCs w:val="18"/>
          <w:u w:val="single"/>
        </w:rPr>
        <w:t>Invoicing</w:t>
      </w:r>
      <w:r w:rsidRPr="00B93DEF">
        <w:rPr>
          <w:rFonts w:ascii="Times New Roman" w:hAnsi="Times New Roman"/>
          <w:sz w:val="18"/>
          <w:szCs w:val="18"/>
        </w:rPr>
        <w:t xml:space="preserve">. </w:t>
      </w:r>
      <w:r w:rsidRPr="00B93DEF">
        <w:rPr>
          <w:rFonts w:ascii="Times New Roman" w:hAnsi="Times New Roman"/>
          <w:bCs/>
          <w:sz w:val="18"/>
          <w:szCs w:val="18"/>
        </w:rPr>
        <w:t>Contractor’s invoices must include information and supporting documentation, including a workload report in the form the JBE may specify from time</w:t>
      </w:r>
      <w:r w:rsidR="00A5476A" w:rsidRPr="00B93DEF">
        <w:rPr>
          <w:rFonts w:ascii="Times New Roman" w:hAnsi="Times New Roman"/>
          <w:bCs/>
          <w:sz w:val="18"/>
          <w:szCs w:val="18"/>
        </w:rPr>
        <w:t xml:space="preserve"> </w:t>
      </w:r>
      <w:r w:rsidRPr="00B93DEF">
        <w:rPr>
          <w:rFonts w:ascii="Times New Roman" w:hAnsi="Times New Roman"/>
          <w:bCs/>
          <w:sz w:val="18"/>
          <w:szCs w:val="18"/>
        </w:rPr>
        <w:t>to time. Contractor shall adhere to reasonable billing guidelines issued by the JBE from time to time.</w:t>
      </w:r>
      <w:r w:rsidR="00861FB2" w:rsidRPr="00B93DEF">
        <w:rPr>
          <w:rFonts w:ascii="Times New Roman" w:hAnsi="Times New Roman"/>
          <w:bCs/>
          <w:sz w:val="18"/>
          <w:szCs w:val="18"/>
        </w:rPr>
        <w:t xml:space="preserve"> </w:t>
      </w:r>
      <w:r w:rsidR="00964DC9" w:rsidRPr="00B93DEF">
        <w:rPr>
          <w:rFonts w:ascii="Times New Roman" w:hAnsi="Times New Roman"/>
          <w:b/>
          <w:i/>
          <w:sz w:val="18"/>
          <w:szCs w:val="18"/>
          <w:highlight w:val="yellow"/>
        </w:rPr>
        <w:t>[SECTION INSTRUCTIONS: modify invoicing frequency as applicable]</w:t>
      </w:r>
      <w:r w:rsidRPr="00B93DEF">
        <w:rPr>
          <w:rFonts w:ascii="Times New Roman" w:hAnsi="Times New Roman"/>
          <w:bCs/>
          <w:sz w:val="18"/>
          <w:szCs w:val="18"/>
        </w:rPr>
        <w:t xml:space="preserve"> </w:t>
      </w:r>
      <w:r w:rsidR="00B75C04" w:rsidRPr="00B93DEF">
        <w:rPr>
          <w:rFonts w:ascii="Times New Roman" w:hAnsi="Times New Roman"/>
          <w:sz w:val="18"/>
          <w:szCs w:val="18"/>
        </w:rPr>
        <w:t xml:space="preserve">Contractor shall invoice the JBE for the applicable </w:t>
      </w:r>
      <w:r w:rsidR="00994FB6" w:rsidRPr="00B93DEF">
        <w:rPr>
          <w:rFonts w:ascii="Times New Roman" w:hAnsi="Times New Roman"/>
          <w:sz w:val="18"/>
          <w:szCs w:val="18"/>
        </w:rPr>
        <w:t xml:space="preserve">fees </w:t>
      </w:r>
      <w:r w:rsidR="00B75C04" w:rsidRPr="00B93DEF">
        <w:rPr>
          <w:rFonts w:ascii="Times New Roman" w:hAnsi="Times New Roman"/>
          <w:sz w:val="18"/>
          <w:szCs w:val="18"/>
        </w:rPr>
        <w:t xml:space="preserve">upon </w:t>
      </w:r>
      <w:r w:rsidR="00591EC5" w:rsidRPr="00B93DEF">
        <w:rPr>
          <w:rFonts w:ascii="Times New Roman" w:hAnsi="Times New Roman"/>
          <w:sz w:val="18"/>
          <w:szCs w:val="18"/>
        </w:rPr>
        <w:t xml:space="preserve">Acceptance </w:t>
      </w:r>
      <w:r w:rsidR="00B75C04" w:rsidRPr="00B93DEF">
        <w:rPr>
          <w:rFonts w:ascii="Times New Roman" w:hAnsi="Times New Roman"/>
          <w:sz w:val="18"/>
          <w:szCs w:val="18"/>
        </w:rPr>
        <w:t xml:space="preserve">of each Deliverable by the JBE </w:t>
      </w:r>
      <w:r w:rsidR="00CE5805" w:rsidRPr="00B93DEF">
        <w:rPr>
          <w:rFonts w:ascii="Times New Roman" w:hAnsi="Times New Roman"/>
          <w:sz w:val="18"/>
          <w:szCs w:val="18"/>
        </w:rPr>
        <w:t>and in accordance with payment milestones and schedules under</w:t>
      </w:r>
      <w:r w:rsidR="004937F6" w:rsidRPr="00B93DEF">
        <w:rPr>
          <w:rFonts w:ascii="Times New Roman" w:hAnsi="Times New Roman"/>
          <w:sz w:val="18"/>
          <w:szCs w:val="18"/>
        </w:rPr>
        <w:t xml:space="preserve"> this Agreement)</w:t>
      </w:r>
      <w:r w:rsidR="00B75C04" w:rsidRPr="00B93DEF">
        <w:rPr>
          <w:rFonts w:ascii="Times New Roman" w:hAnsi="Times New Roman"/>
          <w:sz w:val="18"/>
          <w:szCs w:val="18"/>
        </w:rPr>
        <w:t>.</w:t>
      </w:r>
      <w:r w:rsidR="00964DC9" w:rsidRPr="00B93DEF">
        <w:rPr>
          <w:rFonts w:ascii="Times New Roman" w:hAnsi="Times New Roman"/>
          <w:sz w:val="18"/>
          <w:szCs w:val="18"/>
        </w:rPr>
        <w:t xml:space="preserve"> </w:t>
      </w:r>
      <w:r w:rsidR="00B75C04" w:rsidRPr="00B93DEF">
        <w:rPr>
          <w:rFonts w:ascii="Times New Roman" w:hAnsi="Times New Roman"/>
          <w:sz w:val="18"/>
          <w:szCs w:val="18"/>
        </w:rPr>
        <w:t xml:space="preserve">The JBE will not make any advance payment for </w:t>
      </w:r>
      <w:r w:rsidR="007B5A52" w:rsidRPr="00B93DEF">
        <w:rPr>
          <w:rFonts w:ascii="Times New Roman" w:hAnsi="Times New Roman"/>
          <w:sz w:val="18"/>
          <w:szCs w:val="18"/>
        </w:rPr>
        <w:t>the Work</w:t>
      </w:r>
      <w:r w:rsidR="00B75C04" w:rsidRPr="00B93DEF">
        <w:rPr>
          <w:rFonts w:ascii="Times New Roman" w:hAnsi="Times New Roman"/>
          <w:sz w:val="18"/>
          <w:szCs w:val="18"/>
        </w:rPr>
        <w:t>. Contractor shall provide invoices with the level of detail reasonably requested by the JBE. The JBE will pay each correct, itemized invoice</w:t>
      </w:r>
      <w:r w:rsidR="000B7514" w:rsidRPr="00B93DEF">
        <w:rPr>
          <w:rFonts w:ascii="Times New Roman" w:hAnsi="Times New Roman"/>
          <w:sz w:val="18"/>
          <w:szCs w:val="18"/>
        </w:rPr>
        <w:t xml:space="preserve"> received </w:t>
      </w:r>
      <w:r w:rsidR="00B75C04" w:rsidRPr="00B93DEF">
        <w:rPr>
          <w:rFonts w:ascii="Times New Roman" w:hAnsi="Times New Roman"/>
          <w:sz w:val="18"/>
          <w:szCs w:val="18"/>
        </w:rPr>
        <w:t>from Contractor after Acceptance, in accordance with the terms hereof</w:t>
      </w:r>
      <w:r w:rsidR="000B7514" w:rsidRPr="00B93DEF">
        <w:rPr>
          <w:rFonts w:ascii="Times New Roman" w:hAnsi="Times New Roman"/>
          <w:sz w:val="18"/>
          <w:szCs w:val="18"/>
        </w:rPr>
        <w:t>.</w:t>
      </w:r>
      <w:r w:rsidR="00B75C04" w:rsidRPr="00B93DEF">
        <w:rPr>
          <w:rFonts w:ascii="Times New Roman" w:hAnsi="Times New Roman"/>
          <w:sz w:val="18"/>
          <w:szCs w:val="18"/>
        </w:rPr>
        <w:t xml:space="preserve"> </w:t>
      </w:r>
    </w:p>
    <w:p w14:paraId="6829A13D" w14:textId="77777777" w:rsidR="00A5476A" w:rsidRPr="00B93DEF" w:rsidRDefault="00490B1A" w:rsidP="00D16791">
      <w:pPr>
        <w:widowControl w:val="0"/>
        <w:tabs>
          <w:tab w:val="left" w:pos="1440"/>
        </w:tabs>
        <w:spacing w:line="240" w:lineRule="auto"/>
        <w:ind w:firstLine="720"/>
        <w:rPr>
          <w:rFonts w:ascii="Times New Roman" w:hAnsi="Times New Roman"/>
          <w:sz w:val="18"/>
          <w:szCs w:val="18"/>
        </w:rPr>
      </w:pPr>
      <w:r w:rsidRPr="00B93DEF">
        <w:rPr>
          <w:rFonts w:ascii="Times New Roman" w:hAnsi="Times New Roman"/>
          <w:sz w:val="18"/>
          <w:szCs w:val="18"/>
        </w:rPr>
        <w:t>3</w:t>
      </w:r>
      <w:r w:rsidR="00D2734C" w:rsidRPr="00B93DEF">
        <w:rPr>
          <w:rFonts w:ascii="Times New Roman" w:hAnsi="Times New Roman"/>
          <w:sz w:val="18"/>
          <w:szCs w:val="18"/>
        </w:rPr>
        <w:t>.2</w:t>
      </w:r>
      <w:r w:rsidRPr="00B93DEF">
        <w:rPr>
          <w:rFonts w:ascii="Times New Roman" w:hAnsi="Times New Roman"/>
          <w:sz w:val="18"/>
          <w:szCs w:val="18"/>
        </w:rPr>
        <w:tab/>
      </w:r>
      <w:r w:rsidRPr="00B93DEF">
        <w:rPr>
          <w:rFonts w:ascii="Times New Roman" w:hAnsi="Times New Roman"/>
          <w:sz w:val="18"/>
          <w:szCs w:val="18"/>
          <w:u w:val="single"/>
        </w:rPr>
        <w:t>Availability of Funds</w:t>
      </w:r>
      <w:r w:rsidRPr="00B93DEF">
        <w:rPr>
          <w:rFonts w:ascii="Times New Roman" w:hAnsi="Times New Roman"/>
          <w:sz w:val="18"/>
          <w:szCs w:val="18"/>
        </w:rPr>
        <w:t xml:space="preserve">.  The JBE’s obligation to compensate Contractor is subject to the availability of funds. The JBE shall notify Contractor if funds become unavailable or limited. </w:t>
      </w:r>
    </w:p>
    <w:p w14:paraId="201B7D06" w14:textId="77777777" w:rsidR="00490B1A" w:rsidRPr="00B93DEF" w:rsidRDefault="00D53A7D" w:rsidP="002432A3">
      <w:pPr>
        <w:pStyle w:val="Heading3"/>
        <w:keepNext w:val="0"/>
        <w:widowControl w:val="0"/>
        <w:spacing w:before="120" w:after="120" w:line="240" w:lineRule="auto"/>
        <w:rPr>
          <w:rFonts w:ascii="Times New Roman" w:hAnsi="Times New Roman"/>
          <w:sz w:val="18"/>
          <w:szCs w:val="18"/>
        </w:rPr>
      </w:pPr>
      <w:r w:rsidRPr="00B93DEF">
        <w:rPr>
          <w:rFonts w:ascii="Times New Roman" w:hAnsi="Times New Roman"/>
          <w:sz w:val="18"/>
          <w:szCs w:val="18"/>
        </w:rPr>
        <w:t>4</w:t>
      </w:r>
      <w:r w:rsidR="00490B1A" w:rsidRPr="00B93DEF">
        <w:rPr>
          <w:rFonts w:ascii="Times New Roman" w:hAnsi="Times New Roman"/>
          <w:sz w:val="18"/>
          <w:szCs w:val="18"/>
        </w:rPr>
        <w:t>.</w:t>
      </w:r>
      <w:r w:rsidR="00490B1A" w:rsidRPr="00B93DEF">
        <w:rPr>
          <w:rFonts w:ascii="Times New Roman" w:hAnsi="Times New Roman"/>
          <w:sz w:val="18"/>
          <w:szCs w:val="18"/>
        </w:rPr>
        <w:tab/>
      </w:r>
      <w:r w:rsidR="00490B1A" w:rsidRPr="00B93DEF">
        <w:rPr>
          <w:rFonts w:ascii="Times New Roman" w:hAnsi="Times New Roman"/>
          <w:sz w:val="18"/>
          <w:szCs w:val="18"/>
          <w:u w:val="single"/>
        </w:rPr>
        <w:t>Taxes</w:t>
      </w:r>
      <w:r w:rsidR="00490B1A" w:rsidRPr="00B93DEF">
        <w:rPr>
          <w:rFonts w:ascii="Times New Roman" w:hAnsi="Times New Roman"/>
          <w:sz w:val="18"/>
          <w:szCs w:val="18"/>
        </w:rPr>
        <w:t>.</w:t>
      </w:r>
      <w:r w:rsidR="00B004E6" w:rsidRPr="00B93DEF">
        <w:rPr>
          <w:rFonts w:ascii="Times New Roman" w:hAnsi="Times New Roman"/>
          <w:sz w:val="18"/>
          <w:szCs w:val="18"/>
        </w:rPr>
        <w:t xml:space="preserve"> </w:t>
      </w:r>
      <w:r w:rsidR="00490B1A" w:rsidRPr="00B93DEF">
        <w:rPr>
          <w:rFonts w:ascii="Times New Roman" w:hAnsi="Times New Roman"/>
          <w:b w:val="0"/>
          <w:sz w:val="18"/>
          <w:szCs w:val="18"/>
        </w:rPr>
        <w:t xml:space="preserve">Unless otherwise required by law, the JBE is exempt from federal excise taxes and no payment will be made for any personal property taxes levied on Contractor or on any taxes levied on employee wages. The JBE shall only pay for any state or local sales, service, use, or similar taxes imposed on the </w:t>
      </w:r>
      <w:r w:rsidR="0069089E" w:rsidRPr="00B93DEF">
        <w:rPr>
          <w:rFonts w:ascii="Times New Roman" w:hAnsi="Times New Roman"/>
          <w:b w:val="0"/>
          <w:sz w:val="18"/>
          <w:szCs w:val="18"/>
        </w:rPr>
        <w:t>Work</w:t>
      </w:r>
      <w:r w:rsidR="00490B1A" w:rsidRPr="00B93DEF">
        <w:rPr>
          <w:rFonts w:ascii="Times New Roman" w:hAnsi="Times New Roman"/>
          <w:b w:val="0"/>
          <w:sz w:val="18"/>
          <w:szCs w:val="18"/>
        </w:rPr>
        <w:t xml:space="preserve"> rendered or equipment, parts or software supplied to the JBE pursuant to this Agreement.</w:t>
      </w:r>
    </w:p>
    <w:p w14:paraId="59981D2E" w14:textId="77777777" w:rsidR="00121B49" w:rsidRDefault="00D53A7D" w:rsidP="00D16791">
      <w:pPr>
        <w:pStyle w:val="Heading3"/>
        <w:keepNext w:val="0"/>
        <w:widowControl w:val="0"/>
        <w:spacing w:before="120" w:after="120" w:line="240" w:lineRule="auto"/>
        <w:rPr>
          <w:rFonts w:ascii="Times New Roman" w:hAnsi="Times New Roman"/>
          <w:b w:val="0"/>
          <w:sz w:val="20"/>
        </w:rPr>
        <w:sectPr w:rsidR="00121B49" w:rsidSect="00121B49">
          <w:footerReference w:type="default" r:id="rId8"/>
          <w:pgSz w:w="12240" w:h="15840"/>
          <w:pgMar w:top="1152" w:right="1152" w:bottom="1152" w:left="1152" w:header="720" w:footer="720" w:gutter="0"/>
          <w:pgNumType w:start="1"/>
          <w:cols w:space="720"/>
          <w:docGrid w:linePitch="360"/>
        </w:sectPr>
      </w:pPr>
      <w:r w:rsidRPr="00B93DEF">
        <w:rPr>
          <w:rFonts w:ascii="Times New Roman" w:hAnsi="Times New Roman"/>
          <w:sz w:val="18"/>
          <w:szCs w:val="18"/>
        </w:rPr>
        <w:t>5</w:t>
      </w:r>
      <w:r w:rsidR="009422E7" w:rsidRPr="00B93DEF">
        <w:rPr>
          <w:rFonts w:ascii="Times New Roman" w:hAnsi="Times New Roman"/>
          <w:sz w:val="18"/>
          <w:szCs w:val="18"/>
        </w:rPr>
        <w:t>.</w:t>
      </w:r>
      <w:r w:rsidR="009422E7" w:rsidRPr="00B93DEF">
        <w:rPr>
          <w:rFonts w:ascii="Times New Roman" w:hAnsi="Times New Roman"/>
          <w:sz w:val="18"/>
          <w:szCs w:val="18"/>
        </w:rPr>
        <w:tab/>
      </w:r>
      <w:r w:rsidR="00490B1A" w:rsidRPr="00B93DEF">
        <w:rPr>
          <w:rFonts w:ascii="Times New Roman" w:hAnsi="Times New Roman"/>
          <w:sz w:val="18"/>
          <w:szCs w:val="18"/>
          <w:u w:val="single"/>
        </w:rPr>
        <w:t>Retention Amount</w:t>
      </w:r>
      <w:r w:rsidR="00490B1A" w:rsidRPr="00B93DEF">
        <w:rPr>
          <w:rFonts w:ascii="Times New Roman" w:hAnsi="Times New Roman"/>
          <w:sz w:val="18"/>
          <w:szCs w:val="18"/>
        </w:rPr>
        <w:t xml:space="preserve">.  </w:t>
      </w:r>
      <w:r w:rsidR="00490B1A" w:rsidRPr="00B93DEF">
        <w:rPr>
          <w:rFonts w:ascii="Times New Roman" w:hAnsi="Times New Roman"/>
          <w:b w:val="0"/>
          <w:sz w:val="18"/>
          <w:szCs w:val="18"/>
        </w:rPr>
        <w:t>Notwithstanding the terms of this Appendix B, and without limiting the rights of the JBE under the Agreement, the JBE shall have the right at the time of Acceptance, with respect to those Deliverables in each Statement of Work, on a Statement of Work-by-Statement of Work basis, to withhold fifteen percent (15%) from the amounts to be paid by the JBE to Contractor therefor, until Acceptance of the final Deliverab</w:t>
      </w:r>
      <w:r w:rsidR="00121B49" w:rsidRPr="00B93DEF">
        <w:rPr>
          <w:rFonts w:ascii="Times New Roman" w:hAnsi="Times New Roman"/>
          <w:b w:val="0"/>
          <w:sz w:val="18"/>
          <w:szCs w:val="18"/>
        </w:rPr>
        <w:t>le under such Statement of Work</w:t>
      </w:r>
      <w:r w:rsidR="00003719">
        <w:rPr>
          <w:rFonts w:ascii="Times New Roman" w:hAnsi="Times New Roman"/>
          <w:b w:val="0"/>
          <w:sz w:val="20"/>
        </w:rPr>
        <w:t>.</w:t>
      </w:r>
    </w:p>
    <w:p w14:paraId="3BA44AEC" w14:textId="77777777" w:rsidR="00003719" w:rsidRDefault="00003719" w:rsidP="00121B49">
      <w:pPr>
        <w:pStyle w:val="Heading3"/>
        <w:keepNext w:val="0"/>
        <w:widowControl w:val="0"/>
        <w:spacing w:before="120" w:after="120" w:line="240" w:lineRule="auto"/>
        <w:jc w:val="center"/>
        <w:rPr>
          <w:rFonts w:ascii="Times New Roman" w:hAnsi="Times New Roman"/>
          <w:sz w:val="20"/>
          <w:u w:val="single"/>
        </w:rPr>
        <w:sectPr w:rsidR="00003719" w:rsidSect="00121B49">
          <w:footerReference w:type="default" r:id="rId9"/>
          <w:pgSz w:w="12240" w:h="15840"/>
          <w:pgMar w:top="1152" w:right="1152" w:bottom="1152" w:left="1152" w:header="720" w:footer="720" w:gutter="0"/>
          <w:pgNumType w:start="1"/>
          <w:cols w:space="720"/>
          <w:docGrid w:linePitch="360"/>
        </w:sectPr>
      </w:pPr>
    </w:p>
    <w:p w14:paraId="28DB1814" w14:textId="77777777" w:rsidR="008F19C0" w:rsidRPr="00121B49" w:rsidRDefault="005D24D3" w:rsidP="00121B49">
      <w:pPr>
        <w:pStyle w:val="Heading3"/>
        <w:keepNext w:val="0"/>
        <w:widowControl w:val="0"/>
        <w:spacing w:before="120" w:after="120" w:line="240" w:lineRule="auto"/>
        <w:jc w:val="center"/>
        <w:rPr>
          <w:rFonts w:ascii="Times New Roman" w:hAnsi="Times New Roman"/>
          <w:b w:val="0"/>
          <w:sz w:val="20"/>
        </w:rPr>
      </w:pPr>
      <w:r w:rsidRPr="00303BCF">
        <w:rPr>
          <w:rFonts w:ascii="Times New Roman" w:hAnsi="Times New Roman"/>
          <w:sz w:val="20"/>
          <w:u w:val="single"/>
        </w:rPr>
        <w:t xml:space="preserve">APPENDIX </w:t>
      </w:r>
      <w:r w:rsidR="000E062E" w:rsidRPr="00303BCF">
        <w:rPr>
          <w:rFonts w:ascii="Times New Roman" w:hAnsi="Times New Roman"/>
          <w:sz w:val="20"/>
          <w:u w:val="single"/>
        </w:rPr>
        <w:t>C</w:t>
      </w:r>
      <w:r w:rsidR="00AC28B1">
        <w:rPr>
          <w:rFonts w:ascii="Times New Roman" w:hAnsi="Times New Roman"/>
          <w:sz w:val="20"/>
          <w:u w:val="single"/>
        </w:rPr>
        <w:t xml:space="preserve">: </w:t>
      </w:r>
      <w:r w:rsidR="00B0410D" w:rsidRPr="00303BCF">
        <w:rPr>
          <w:rFonts w:ascii="Times New Roman" w:hAnsi="Times New Roman"/>
          <w:sz w:val="20"/>
        </w:rPr>
        <w:t>General Terms and Conditions</w:t>
      </w:r>
    </w:p>
    <w:p w14:paraId="783770A8" w14:textId="77777777" w:rsidR="00C15748" w:rsidRPr="004B7961" w:rsidRDefault="00442C4E" w:rsidP="00442C4E">
      <w:pPr>
        <w:spacing w:line="240" w:lineRule="auto"/>
        <w:rPr>
          <w:rFonts w:ascii="Times New Roman" w:hAnsi="Times New Roman"/>
          <w:b/>
          <w:i/>
          <w:sz w:val="20"/>
        </w:rPr>
      </w:pPr>
      <w:r w:rsidRPr="004B7961">
        <w:rPr>
          <w:rFonts w:ascii="Times New Roman" w:hAnsi="Times New Roman"/>
          <w:b/>
          <w:i/>
          <w:sz w:val="20"/>
          <w:highlight w:val="yellow"/>
        </w:rPr>
        <w:t>[</w:t>
      </w:r>
      <w:r w:rsidR="00C15748" w:rsidRPr="004B7961">
        <w:rPr>
          <w:rFonts w:ascii="Times New Roman" w:hAnsi="Times New Roman"/>
          <w:b/>
          <w:i/>
          <w:sz w:val="20"/>
          <w:highlight w:val="yellow"/>
        </w:rPr>
        <w:t xml:space="preserve">INSTRUCTIONS: Before sending out this Agreement, delete the INSTRUCTIONS in this Agreement. Where applicable, replace the instructions in this appendix with </w:t>
      </w:r>
      <w:r w:rsidR="0070225B" w:rsidRPr="004B7961">
        <w:rPr>
          <w:rFonts w:ascii="Times New Roman" w:hAnsi="Times New Roman"/>
          <w:b/>
          <w:i/>
          <w:sz w:val="20"/>
          <w:highlight w:val="yellow"/>
        </w:rPr>
        <w:t xml:space="preserve">provisions </w:t>
      </w:r>
      <w:r w:rsidR="00C15748" w:rsidRPr="004B7961">
        <w:rPr>
          <w:rFonts w:ascii="Times New Roman" w:hAnsi="Times New Roman"/>
          <w:b/>
          <w:i/>
          <w:sz w:val="20"/>
          <w:highlight w:val="yellow"/>
        </w:rPr>
        <w:t>developed by the JBE.</w:t>
      </w:r>
      <w:r w:rsidR="00C15748" w:rsidRPr="004B7961">
        <w:rPr>
          <w:rFonts w:ascii="Times New Roman" w:hAnsi="Times New Roman"/>
          <w:b/>
          <w:bCs/>
          <w:i/>
          <w:sz w:val="20"/>
          <w:highlight w:val="yellow"/>
        </w:rPr>
        <w:t>]</w:t>
      </w:r>
      <w:r w:rsidR="00C15748" w:rsidRPr="004B7961">
        <w:rPr>
          <w:rFonts w:ascii="Times New Roman" w:hAnsi="Times New Roman"/>
          <w:b/>
          <w:i/>
          <w:sz w:val="20"/>
        </w:rPr>
        <w:t xml:space="preserve"> </w:t>
      </w:r>
    </w:p>
    <w:p w14:paraId="01E9E27C" w14:textId="77777777" w:rsidR="007A0CA1" w:rsidRPr="00DB31E7" w:rsidRDefault="0069089E" w:rsidP="00DB31E7">
      <w:pPr>
        <w:pStyle w:val="ListParagraph"/>
        <w:numPr>
          <w:ilvl w:val="0"/>
          <w:numId w:val="36"/>
        </w:numPr>
        <w:spacing w:after="120" w:line="240" w:lineRule="auto"/>
        <w:ind w:left="720" w:hanging="720"/>
        <w:contextualSpacing w:val="0"/>
        <w:rPr>
          <w:rFonts w:ascii="Times New Roman" w:hAnsi="Times New Roman"/>
          <w:b/>
          <w:sz w:val="20"/>
        </w:rPr>
      </w:pPr>
      <w:bookmarkStart w:id="7" w:name="_Ref66686748"/>
      <w:bookmarkStart w:id="8" w:name="_Ref65984472"/>
      <w:bookmarkEnd w:id="6"/>
      <w:r>
        <w:rPr>
          <w:rFonts w:ascii="Times New Roman" w:hAnsi="Times New Roman"/>
          <w:b/>
          <w:sz w:val="20"/>
        </w:rPr>
        <w:t>Work</w:t>
      </w:r>
    </w:p>
    <w:p w14:paraId="04A24F7F" w14:textId="77777777" w:rsidR="005C633A" w:rsidRPr="000114CB" w:rsidRDefault="00D62092" w:rsidP="000114CB">
      <w:pPr>
        <w:pStyle w:val="ListParagraph"/>
        <w:widowControl w:val="0"/>
        <w:spacing w:after="120" w:line="240" w:lineRule="auto"/>
        <w:ind w:left="0"/>
        <w:contextualSpacing w:val="0"/>
        <w:rPr>
          <w:rFonts w:ascii="Times New Roman" w:hAnsi="Times New Roman"/>
          <w:sz w:val="20"/>
        </w:rPr>
      </w:pPr>
      <w:r w:rsidRPr="00D62092">
        <w:rPr>
          <w:rFonts w:ascii="Times New Roman" w:hAnsi="Times New Roman"/>
          <w:sz w:val="20"/>
        </w:rPr>
        <w:tab/>
      </w:r>
      <w:r w:rsidR="00730BB2" w:rsidRPr="00730BB2">
        <w:rPr>
          <w:rFonts w:ascii="Times New Roman" w:hAnsi="Times New Roman"/>
          <w:sz w:val="20"/>
        </w:rPr>
        <w:t>1.1</w:t>
      </w:r>
      <w:r w:rsidR="00730BB2" w:rsidRPr="00730BB2">
        <w:rPr>
          <w:rFonts w:ascii="Times New Roman" w:hAnsi="Times New Roman"/>
          <w:sz w:val="20"/>
        </w:rPr>
        <w:tab/>
      </w:r>
      <w:r w:rsidR="0069089E">
        <w:rPr>
          <w:rFonts w:ascii="Times New Roman" w:hAnsi="Times New Roman"/>
          <w:sz w:val="20"/>
          <w:u w:val="single"/>
        </w:rPr>
        <w:t>Work</w:t>
      </w:r>
      <w:r w:rsidR="008C23C0" w:rsidRPr="007A0CA1">
        <w:rPr>
          <w:rFonts w:ascii="Times New Roman" w:hAnsi="Times New Roman"/>
          <w:sz w:val="20"/>
        </w:rPr>
        <w:t xml:space="preserve">. </w:t>
      </w:r>
      <w:bookmarkEnd w:id="7"/>
      <w:bookmarkEnd w:id="8"/>
      <w:r w:rsidR="00AC7CDD" w:rsidRPr="007A0CA1">
        <w:rPr>
          <w:rFonts w:ascii="Times New Roman" w:hAnsi="Times New Roman"/>
          <w:sz w:val="20"/>
        </w:rPr>
        <w:t xml:space="preserve"> Contractor shall </w:t>
      </w:r>
      <w:r w:rsidR="002A55F9">
        <w:rPr>
          <w:rFonts w:ascii="Times New Roman" w:hAnsi="Times New Roman"/>
          <w:sz w:val="20"/>
        </w:rPr>
        <w:t xml:space="preserve">provide </w:t>
      </w:r>
      <w:r w:rsidR="00AC7CDD" w:rsidRPr="007A0CA1">
        <w:rPr>
          <w:rFonts w:ascii="Times New Roman" w:hAnsi="Times New Roman"/>
          <w:sz w:val="20"/>
        </w:rPr>
        <w:t xml:space="preserve">the </w:t>
      </w:r>
      <w:r w:rsidR="0069089E">
        <w:rPr>
          <w:rFonts w:ascii="Times New Roman" w:hAnsi="Times New Roman"/>
          <w:sz w:val="20"/>
        </w:rPr>
        <w:t>Work</w:t>
      </w:r>
      <w:r w:rsidR="00AC7CDD" w:rsidRPr="007A0CA1">
        <w:rPr>
          <w:rFonts w:ascii="Times New Roman" w:hAnsi="Times New Roman"/>
          <w:sz w:val="20"/>
        </w:rPr>
        <w:t xml:space="preserve"> described in this Agreement, </w:t>
      </w:r>
      <w:r w:rsidR="00EC428E">
        <w:rPr>
          <w:rFonts w:ascii="Times New Roman" w:hAnsi="Times New Roman"/>
          <w:sz w:val="20"/>
        </w:rPr>
        <w:t>including the Statement of Work</w:t>
      </w:r>
      <w:r w:rsidR="00AC7CDD" w:rsidRPr="007A0CA1">
        <w:rPr>
          <w:rFonts w:ascii="Times New Roman" w:hAnsi="Times New Roman"/>
          <w:sz w:val="20"/>
        </w:rPr>
        <w:t xml:space="preserve"> and the Specifications. </w:t>
      </w:r>
      <w:r w:rsidR="008C23C0" w:rsidRPr="007A0CA1">
        <w:rPr>
          <w:rFonts w:ascii="Times New Roman" w:hAnsi="Times New Roman"/>
          <w:sz w:val="20"/>
        </w:rPr>
        <w:t xml:space="preserve">Except as set forth in the Statement of Work, </w:t>
      </w:r>
      <w:r w:rsidR="008B0A96" w:rsidRPr="007A0CA1">
        <w:rPr>
          <w:rFonts w:ascii="Times New Roman" w:hAnsi="Times New Roman"/>
          <w:sz w:val="20"/>
        </w:rPr>
        <w:t>Contractor</w:t>
      </w:r>
      <w:r w:rsidR="008C23C0" w:rsidRPr="007A0CA1">
        <w:rPr>
          <w:rFonts w:ascii="Times New Roman" w:hAnsi="Times New Roman"/>
          <w:sz w:val="20"/>
        </w:rPr>
        <w:t xml:space="preserve"> is responsible for providing all facilities, </w:t>
      </w:r>
      <w:r w:rsidR="00A82317" w:rsidRPr="007A0CA1">
        <w:rPr>
          <w:rFonts w:ascii="Times New Roman" w:hAnsi="Times New Roman"/>
          <w:sz w:val="20"/>
        </w:rPr>
        <w:t xml:space="preserve">materials </w:t>
      </w:r>
      <w:r w:rsidR="008C23C0" w:rsidRPr="007A0CA1">
        <w:rPr>
          <w:rFonts w:ascii="Times New Roman" w:hAnsi="Times New Roman"/>
          <w:sz w:val="20"/>
        </w:rPr>
        <w:t xml:space="preserve">and resources (including personnel, equipment and software) necessary and appropriate for delivery of the </w:t>
      </w:r>
      <w:r w:rsidR="0069089E">
        <w:rPr>
          <w:rFonts w:ascii="Times New Roman" w:hAnsi="Times New Roman"/>
          <w:sz w:val="20"/>
        </w:rPr>
        <w:t>Work</w:t>
      </w:r>
      <w:r w:rsidR="008C23C0" w:rsidRPr="007A0CA1">
        <w:rPr>
          <w:rFonts w:ascii="Times New Roman" w:hAnsi="Times New Roman"/>
          <w:sz w:val="20"/>
        </w:rPr>
        <w:t xml:space="preserve"> and to meet </w:t>
      </w:r>
      <w:r w:rsidR="008B0A96" w:rsidRPr="007A0CA1">
        <w:rPr>
          <w:rFonts w:ascii="Times New Roman" w:hAnsi="Times New Roman"/>
          <w:sz w:val="20"/>
        </w:rPr>
        <w:t>Contractor</w:t>
      </w:r>
      <w:r w:rsidR="008C23C0" w:rsidRPr="007A0CA1">
        <w:rPr>
          <w:rFonts w:ascii="Times New Roman" w:hAnsi="Times New Roman"/>
          <w:sz w:val="20"/>
        </w:rPr>
        <w:t>'s obligations under this Agreement</w:t>
      </w:r>
      <w:r w:rsidR="00F6394F" w:rsidRPr="007A0CA1">
        <w:rPr>
          <w:rFonts w:ascii="Times New Roman" w:hAnsi="Times New Roman"/>
          <w:sz w:val="20"/>
        </w:rPr>
        <w:t>.</w:t>
      </w:r>
      <w:bookmarkStart w:id="9" w:name="_Ref65988389"/>
    </w:p>
    <w:p w14:paraId="61D06133" w14:textId="77777777" w:rsidR="000E525A" w:rsidRPr="00BD40D4" w:rsidRDefault="00D62092" w:rsidP="00DB31E7">
      <w:pPr>
        <w:pStyle w:val="ListParagraph"/>
        <w:spacing w:line="240" w:lineRule="auto"/>
        <w:ind w:left="0"/>
        <w:contextualSpacing w:val="0"/>
        <w:rPr>
          <w:rFonts w:ascii="Times New Roman" w:hAnsi="Times New Roman"/>
          <w:b/>
          <w:sz w:val="20"/>
        </w:rPr>
      </w:pPr>
      <w:r w:rsidRPr="00D62092">
        <w:rPr>
          <w:rFonts w:ascii="Times New Roman" w:hAnsi="Times New Roman"/>
          <w:sz w:val="20"/>
        </w:rPr>
        <w:tab/>
      </w:r>
      <w:r w:rsidR="007A0CA1" w:rsidRPr="00730BB2">
        <w:rPr>
          <w:rFonts w:ascii="Times New Roman" w:hAnsi="Times New Roman"/>
          <w:sz w:val="20"/>
        </w:rPr>
        <w:t>1.</w:t>
      </w:r>
      <w:r w:rsidR="00D5365D">
        <w:rPr>
          <w:rFonts w:ascii="Times New Roman" w:hAnsi="Times New Roman"/>
          <w:sz w:val="20"/>
        </w:rPr>
        <w:t>2</w:t>
      </w:r>
      <w:r w:rsidR="007A0CA1" w:rsidRPr="00730BB2">
        <w:rPr>
          <w:rFonts w:ascii="Times New Roman" w:hAnsi="Times New Roman"/>
          <w:sz w:val="20"/>
        </w:rPr>
        <w:t xml:space="preserve"> </w:t>
      </w:r>
      <w:r w:rsidR="00730BB2" w:rsidRPr="00730BB2">
        <w:rPr>
          <w:rFonts w:ascii="Times New Roman" w:hAnsi="Times New Roman"/>
          <w:sz w:val="20"/>
        </w:rPr>
        <w:tab/>
      </w:r>
      <w:r w:rsidR="00873C10" w:rsidRPr="00BD40D4">
        <w:rPr>
          <w:rFonts w:ascii="Times New Roman" w:hAnsi="Times New Roman"/>
          <w:sz w:val="20"/>
          <w:u w:val="single"/>
        </w:rPr>
        <w:t>Stop Work Orders</w:t>
      </w:r>
      <w:r w:rsidR="00873C10" w:rsidRPr="00BD40D4">
        <w:rPr>
          <w:rFonts w:ascii="Times New Roman" w:hAnsi="Times New Roman"/>
          <w:sz w:val="20"/>
        </w:rPr>
        <w:t>.</w:t>
      </w:r>
      <w:bookmarkEnd w:id="9"/>
    </w:p>
    <w:p w14:paraId="122DDCDA" w14:textId="77777777" w:rsidR="00432982" w:rsidRPr="009424EC" w:rsidRDefault="00D62092" w:rsidP="00E266EA">
      <w:pPr>
        <w:pStyle w:val="Heading3"/>
        <w:keepNext w:val="0"/>
        <w:spacing w:before="120" w:after="120" w:line="240" w:lineRule="auto"/>
        <w:rPr>
          <w:rFonts w:ascii="Times New Roman" w:hAnsi="Times New Roman"/>
          <w:b w:val="0"/>
          <w:sz w:val="20"/>
        </w:rPr>
      </w:pPr>
      <w:bookmarkStart w:id="10" w:name="_Ref31438204"/>
      <w:r w:rsidRPr="00D62092">
        <w:rPr>
          <w:rFonts w:ascii="Times New Roman" w:hAnsi="Times New Roman"/>
          <w:b w:val="0"/>
          <w:sz w:val="20"/>
        </w:rPr>
        <w:tab/>
      </w:r>
      <w:r w:rsidR="007A0CA1" w:rsidRPr="00EC428E">
        <w:rPr>
          <w:rFonts w:ascii="Times New Roman" w:hAnsi="Times New Roman"/>
          <w:b w:val="0"/>
          <w:sz w:val="20"/>
        </w:rPr>
        <w:t xml:space="preserve">(a) </w:t>
      </w:r>
      <w:r w:rsidR="00EC428E" w:rsidRPr="00EC428E">
        <w:rPr>
          <w:rFonts w:ascii="Times New Roman" w:hAnsi="Times New Roman"/>
          <w:b w:val="0"/>
          <w:sz w:val="20"/>
        </w:rPr>
        <w:t xml:space="preserve">         </w:t>
      </w:r>
      <w:r w:rsidR="00873C10" w:rsidRPr="009424EC">
        <w:rPr>
          <w:rFonts w:ascii="Times New Roman" w:hAnsi="Times New Roman"/>
          <w:b w:val="0"/>
          <w:sz w:val="20"/>
          <w:u w:val="single"/>
        </w:rPr>
        <w:t>Effect</w:t>
      </w:r>
      <w:r w:rsidR="00873C10" w:rsidRPr="009424EC">
        <w:rPr>
          <w:rFonts w:ascii="Times New Roman" w:hAnsi="Times New Roman"/>
          <w:b w:val="0"/>
          <w:sz w:val="20"/>
        </w:rPr>
        <w:t xml:space="preserve">.  The </w:t>
      </w:r>
      <w:r w:rsidR="00D27D61" w:rsidRPr="009424EC">
        <w:rPr>
          <w:rFonts w:ascii="Times New Roman" w:hAnsi="Times New Roman"/>
          <w:b w:val="0"/>
          <w:sz w:val="20"/>
        </w:rPr>
        <w:t>JBE</w:t>
      </w:r>
      <w:r w:rsidR="00873C10" w:rsidRPr="009424EC">
        <w:rPr>
          <w:rFonts w:ascii="Times New Roman" w:hAnsi="Times New Roman"/>
          <w:b w:val="0"/>
          <w:sz w:val="20"/>
        </w:rPr>
        <w:t xml:space="preserve"> may, at any time, by written stop work order to </w:t>
      </w:r>
      <w:r w:rsidR="008B0A96" w:rsidRPr="009424EC">
        <w:rPr>
          <w:rFonts w:ascii="Times New Roman" w:hAnsi="Times New Roman"/>
          <w:b w:val="0"/>
          <w:sz w:val="20"/>
        </w:rPr>
        <w:t>Contractor</w:t>
      </w:r>
      <w:r w:rsidR="00964DC9">
        <w:rPr>
          <w:rFonts w:ascii="Times New Roman" w:hAnsi="Times New Roman"/>
          <w:b w:val="0"/>
          <w:sz w:val="20"/>
        </w:rPr>
        <w:t>,</w:t>
      </w:r>
      <w:r w:rsidR="00873C10" w:rsidRPr="009424EC">
        <w:rPr>
          <w:rFonts w:ascii="Times New Roman" w:hAnsi="Times New Roman"/>
          <w:b w:val="0"/>
          <w:sz w:val="20"/>
        </w:rPr>
        <w:t xml:space="preserve"> require </w:t>
      </w:r>
      <w:r w:rsidR="008B0A96" w:rsidRPr="009424EC">
        <w:rPr>
          <w:rFonts w:ascii="Times New Roman" w:hAnsi="Times New Roman"/>
          <w:b w:val="0"/>
          <w:sz w:val="20"/>
        </w:rPr>
        <w:t>Contractor</w:t>
      </w:r>
      <w:r w:rsidR="00873C10" w:rsidRPr="009424EC">
        <w:rPr>
          <w:rFonts w:ascii="Times New Roman" w:hAnsi="Times New Roman"/>
          <w:b w:val="0"/>
          <w:sz w:val="20"/>
        </w:rPr>
        <w:t xml:space="preserve"> to stop all, or any part, of the </w:t>
      </w:r>
      <w:r w:rsidR="0069089E">
        <w:rPr>
          <w:rFonts w:ascii="Times New Roman" w:hAnsi="Times New Roman"/>
          <w:b w:val="0"/>
          <w:sz w:val="20"/>
        </w:rPr>
        <w:t>Work</w:t>
      </w:r>
      <w:r w:rsidR="00873C10" w:rsidRPr="009424EC">
        <w:rPr>
          <w:rFonts w:ascii="Times New Roman" w:hAnsi="Times New Roman"/>
          <w:b w:val="0"/>
          <w:sz w:val="20"/>
        </w:rPr>
        <w:t xml:space="preserve"> for a period of up to ninety (90) days after the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and for any further period to which the Parties may agree. Upon receipt of a stop work order,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promptly comply with the terms of the stop work order and take all reasonable steps to end the incurrence of any costs, expenses or liabilities allocable to the </w:t>
      </w:r>
      <w:r w:rsidR="0069089E">
        <w:rPr>
          <w:rFonts w:ascii="Times New Roman" w:hAnsi="Times New Roman"/>
          <w:b w:val="0"/>
          <w:sz w:val="20"/>
        </w:rPr>
        <w:t>Work</w:t>
      </w:r>
      <w:r w:rsidR="00873C10" w:rsidRPr="009424EC">
        <w:rPr>
          <w:rFonts w:ascii="Times New Roman" w:hAnsi="Times New Roman"/>
          <w:b w:val="0"/>
          <w:sz w:val="20"/>
        </w:rPr>
        <w:t xml:space="preserve"> covered by the stop work order during the period of work stoppage. </w:t>
      </w:r>
      <w:r w:rsidR="00C45356">
        <w:rPr>
          <w:rFonts w:ascii="Times New Roman" w:hAnsi="Times New Roman"/>
          <w:b w:val="0"/>
          <w:sz w:val="20"/>
        </w:rPr>
        <w:t xml:space="preserve">The JBE shall not be liable to Contractor for loss of profits arising out of such stop work order. </w:t>
      </w:r>
      <w:r w:rsidR="00873C10" w:rsidRPr="009424EC">
        <w:rPr>
          <w:rFonts w:ascii="Times New Roman" w:hAnsi="Times New Roman"/>
          <w:b w:val="0"/>
          <w:sz w:val="20"/>
        </w:rPr>
        <w:t xml:space="preserve">Within ninety (90) days after a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or within any extension of that period mutually agreed to by the Parties, the </w:t>
      </w:r>
      <w:r w:rsidR="00D27D61" w:rsidRPr="009424EC">
        <w:rPr>
          <w:rFonts w:ascii="Times New Roman" w:hAnsi="Times New Roman"/>
          <w:b w:val="0"/>
          <w:sz w:val="20"/>
        </w:rPr>
        <w:t>JBE</w:t>
      </w:r>
      <w:r w:rsidR="00873C10" w:rsidRPr="009424EC">
        <w:rPr>
          <w:rFonts w:ascii="Times New Roman" w:hAnsi="Times New Roman"/>
          <w:b w:val="0"/>
          <w:sz w:val="20"/>
        </w:rPr>
        <w:t xml:space="preserve"> shall either: (i) cancel the stop work order; or (ii) terminate the </w:t>
      </w:r>
      <w:r w:rsidR="00D058BA">
        <w:rPr>
          <w:rFonts w:ascii="Times New Roman" w:hAnsi="Times New Roman"/>
          <w:b w:val="0"/>
          <w:sz w:val="20"/>
        </w:rPr>
        <w:t>W</w:t>
      </w:r>
      <w:r w:rsidR="00873C10" w:rsidRPr="009424EC">
        <w:rPr>
          <w:rFonts w:ascii="Times New Roman" w:hAnsi="Times New Roman"/>
          <w:b w:val="0"/>
          <w:sz w:val="20"/>
        </w:rPr>
        <w:t>ork covered by the stop work order.</w:t>
      </w:r>
      <w:bookmarkEnd w:id="10"/>
    </w:p>
    <w:p w14:paraId="047E6101" w14:textId="77777777" w:rsidR="00BD40D4" w:rsidRPr="00D62092" w:rsidRDefault="00D62092" w:rsidP="00E266EA">
      <w:pPr>
        <w:pStyle w:val="Heading3"/>
        <w:keepNext w:val="0"/>
        <w:spacing w:before="120" w:after="120" w:line="240" w:lineRule="auto"/>
        <w:rPr>
          <w:rFonts w:ascii="Times New Roman" w:hAnsi="Times New Roman"/>
          <w:b w:val="0"/>
          <w:sz w:val="20"/>
        </w:rPr>
      </w:pPr>
      <w:bookmarkStart w:id="11" w:name="_Ref31438205"/>
      <w:r w:rsidRPr="00D62092">
        <w:rPr>
          <w:rFonts w:ascii="Times New Roman" w:hAnsi="Times New Roman"/>
          <w:b w:val="0"/>
          <w:sz w:val="20"/>
        </w:rPr>
        <w:tab/>
      </w:r>
      <w:r w:rsidR="007A0CA1" w:rsidRPr="00EC428E">
        <w:rPr>
          <w:rFonts w:ascii="Times New Roman" w:hAnsi="Times New Roman"/>
          <w:b w:val="0"/>
          <w:sz w:val="20"/>
        </w:rPr>
        <w:t xml:space="preserve">(b) </w:t>
      </w:r>
      <w:r w:rsidR="00EC428E" w:rsidRPr="00EC428E">
        <w:rPr>
          <w:rFonts w:ascii="Times New Roman" w:hAnsi="Times New Roman"/>
          <w:b w:val="0"/>
          <w:sz w:val="20"/>
        </w:rPr>
        <w:t xml:space="preserve">      </w:t>
      </w:r>
      <w:r w:rsidR="00EC428E" w:rsidRPr="00EC428E">
        <w:rPr>
          <w:rFonts w:ascii="Times New Roman" w:hAnsi="Times New Roman"/>
          <w:b w:val="0"/>
          <w:sz w:val="20"/>
        </w:rPr>
        <w:tab/>
      </w:r>
      <w:r w:rsidR="00873C10" w:rsidRPr="009424EC">
        <w:rPr>
          <w:rFonts w:ascii="Times New Roman" w:hAnsi="Times New Roman"/>
          <w:b w:val="0"/>
          <w:sz w:val="20"/>
          <w:u w:val="single"/>
        </w:rPr>
        <w:t>Expiration or Cancellation</w:t>
      </w:r>
      <w:r w:rsidR="00873C10" w:rsidRPr="009424EC">
        <w:rPr>
          <w:rFonts w:ascii="Times New Roman" w:hAnsi="Times New Roman"/>
          <w:b w:val="0"/>
          <w:sz w:val="20"/>
        </w:rPr>
        <w:t xml:space="preserve">.  If a stop work order is canceled by the </w:t>
      </w:r>
      <w:r w:rsidR="00D27D61" w:rsidRPr="009424EC">
        <w:rPr>
          <w:rFonts w:ascii="Times New Roman" w:hAnsi="Times New Roman"/>
          <w:b w:val="0"/>
          <w:sz w:val="20"/>
        </w:rPr>
        <w:t>JBE</w:t>
      </w:r>
      <w:r w:rsidR="00873C10" w:rsidRPr="009424EC">
        <w:rPr>
          <w:rFonts w:ascii="Times New Roman" w:hAnsi="Times New Roman"/>
          <w:b w:val="0"/>
          <w:sz w:val="20"/>
        </w:rPr>
        <w:t xml:space="preserve"> or the period of the stop work order or any extension thereof expires,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w:t>
      </w:r>
      <w:r w:rsidR="00964DC9">
        <w:rPr>
          <w:rFonts w:ascii="Times New Roman" w:hAnsi="Times New Roman"/>
          <w:b w:val="0"/>
          <w:sz w:val="20"/>
        </w:rPr>
        <w:t xml:space="preserve">promptly </w:t>
      </w:r>
      <w:r w:rsidR="00873C10" w:rsidRPr="009424EC">
        <w:rPr>
          <w:rFonts w:ascii="Times New Roman" w:hAnsi="Times New Roman"/>
          <w:b w:val="0"/>
          <w:sz w:val="20"/>
        </w:rPr>
        <w:t xml:space="preserve">resume the </w:t>
      </w:r>
      <w:r w:rsidR="0069089E">
        <w:rPr>
          <w:rFonts w:ascii="Times New Roman" w:hAnsi="Times New Roman"/>
          <w:b w:val="0"/>
          <w:sz w:val="20"/>
        </w:rPr>
        <w:t>Work</w:t>
      </w:r>
      <w:r w:rsidR="00873C10" w:rsidRPr="009424EC">
        <w:rPr>
          <w:rFonts w:ascii="Times New Roman" w:hAnsi="Times New Roman"/>
          <w:b w:val="0"/>
          <w:sz w:val="20"/>
        </w:rPr>
        <w:t xml:space="preserve"> covered by such stop work order. The </w:t>
      </w:r>
      <w:r w:rsidR="00D27D61" w:rsidRPr="009424EC">
        <w:rPr>
          <w:rFonts w:ascii="Times New Roman" w:hAnsi="Times New Roman"/>
          <w:b w:val="0"/>
          <w:sz w:val="20"/>
        </w:rPr>
        <w:t>JBE</w:t>
      </w:r>
      <w:r w:rsidR="00873C10" w:rsidRPr="009424EC">
        <w:rPr>
          <w:rFonts w:ascii="Times New Roman" w:hAnsi="Times New Roman"/>
          <w:b w:val="0"/>
          <w:sz w:val="20"/>
        </w:rPr>
        <w:t xml:space="preserve"> shall make an equitable adjustment in the delivery schedule, and </w:t>
      </w:r>
      <w:r w:rsidR="00CE206C" w:rsidRPr="009424EC">
        <w:rPr>
          <w:rFonts w:ascii="Times New Roman" w:hAnsi="Times New Roman"/>
          <w:b w:val="0"/>
          <w:sz w:val="20"/>
        </w:rPr>
        <w:t>the applicable Statement of Work</w:t>
      </w:r>
      <w:r w:rsidR="00873C10" w:rsidRPr="009424EC">
        <w:rPr>
          <w:rFonts w:ascii="Times New Roman" w:hAnsi="Times New Roman"/>
          <w:b w:val="0"/>
          <w:sz w:val="20"/>
        </w:rPr>
        <w:t xml:space="preserve"> shall be modified, in writing, accordingly, if:</w:t>
      </w:r>
      <w:bookmarkEnd w:id="11"/>
      <w:r w:rsidR="008C23C0" w:rsidRPr="009424EC">
        <w:rPr>
          <w:rFonts w:ascii="Times New Roman" w:hAnsi="Times New Roman"/>
          <w:b w:val="0"/>
          <w:sz w:val="20"/>
        </w:rPr>
        <w:t xml:space="preserve"> (i) </w:t>
      </w:r>
      <w:r w:rsidR="00873C10" w:rsidRPr="009424EC">
        <w:rPr>
          <w:rFonts w:ascii="Times New Roman" w:hAnsi="Times New Roman"/>
          <w:b w:val="0"/>
          <w:sz w:val="20"/>
        </w:rPr>
        <w:t xml:space="preserve">the stop work order directly and proximately results in an increase in the time required for the performance of any part of </w:t>
      </w:r>
      <w:r w:rsidR="00CE206C" w:rsidRPr="009424EC">
        <w:rPr>
          <w:rFonts w:ascii="Times New Roman" w:hAnsi="Times New Roman"/>
          <w:b w:val="0"/>
          <w:sz w:val="20"/>
        </w:rPr>
        <w:t>the Statement of Work</w:t>
      </w:r>
      <w:r w:rsidR="00873C10" w:rsidRPr="009424EC">
        <w:rPr>
          <w:rFonts w:ascii="Times New Roman" w:hAnsi="Times New Roman"/>
          <w:b w:val="0"/>
          <w:sz w:val="20"/>
        </w:rPr>
        <w:t>; and</w:t>
      </w:r>
      <w:r w:rsidR="008C23C0" w:rsidRPr="009424EC">
        <w:rPr>
          <w:rFonts w:ascii="Times New Roman" w:hAnsi="Times New Roman"/>
          <w:b w:val="0"/>
          <w:sz w:val="20"/>
        </w:rPr>
        <w:t xml:space="preserve"> (ii)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asserts its right to such equitable adjustment within thirty (30) days after the end of the period of work stoppage.</w:t>
      </w:r>
    </w:p>
    <w:p w14:paraId="7F5C139D" w14:textId="77777777" w:rsidR="00BD40D4" w:rsidRDefault="00D62092" w:rsidP="00E266EA">
      <w:pPr>
        <w:pStyle w:val="Heading2"/>
        <w:keepNext w:val="0"/>
        <w:tabs>
          <w:tab w:val="left" w:pos="720"/>
          <w:tab w:val="num" w:pos="144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3</w:t>
      </w:r>
      <w:r w:rsidR="00BD40D4" w:rsidRPr="00730BB2">
        <w:rPr>
          <w:rFonts w:ascii="Times New Roman" w:hAnsi="Times New Roman"/>
          <w:b w:val="0"/>
          <w:i w:val="0"/>
          <w:sz w:val="20"/>
        </w:rPr>
        <w:t xml:space="preserve"> </w:t>
      </w:r>
      <w:bookmarkStart w:id="12" w:name="_Ref66680962"/>
      <w:r w:rsidR="00730BB2" w:rsidRPr="00730BB2">
        <w:rPr>
          <w:rFonts w:ascii="Times New Roman" w:hAnsi="Times New Roman"/>
          <w:b w:val="0"/>
          <w:i w:val="0"/>
          <w:sz w:val="20"/>
        </w:rPr>
        <w:tab/>
      </w:r>
      <w:r w:rsidR="00873C10" w:rsidRPr="009424EC">
        <w:rPr>
          <w:rFonts w:ascii="Times New Roman" w:hAnsi="Times New Roman"/>
          <w:b w:val="0"/>
          <w:i w:val="0"/>
          <w:sz w:val="20"/>
          <w:u w:val="single"/>
        </w:rPr>
        <w:t xml:space="preserve">Change </w:t>
      </w:r>
      <w:r w:rsidR="002C3750" w:rsidRPr="009424EC">
        <w:rPr>
          <w:rFonts w:ascii="Times New Roman" w:hAnsi="Times New Roman"/>
          <w:b w:val="0"/>
          <w:i w:val="0"/>
          <w:sz w:val="20"/>
          <w:u w:val="single"/>
        </w:rPr>
        <w:t>Orders</w:t>
      </w:r>
      <w:r w:rsidR="00873C10" w:rsidRPr="009424EC">
        <w:rPr>
          <w:rFonts w:ascii="Times New Roman" w:hAnsi="Times New Roman"/>
          <w:b w:val="0"/>
          <w:i w:val="0"/>
          <w:sz w:val="20"/>
        </w:rPr>
        <w:t>.</w:t>
      </w:r>
      <w:bookmarkEnd w:id="12"/>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From time to time during the term of this Agreement, the Parties may mutually agree on a change to the </w:t>
      </w:r>
      <w:r w:rsidR="008610FA">
        <w:rPr>
          <w:rFonts w:ascii="Times New Roman" w:hAnsi="Times New Roman"/>
          <w:b w:val="0"/>
          <w:i w:val="0"/>
          <w:sz w:val="20"/>
        </w:rPr>
        <w:t>Work</w:t>
      </w:r>
      <w:r w:rsidR="005D7C5C">
        <w:rPr>
          <w:rFonts w:ascii="Times New Roman" w:hAnsi="Times New Roman"/>
          <w:b w:val="0"/>
          <w:i w:val="0"/>
          <w:sz w:val="20"/>
        </w:rPr>
        <w:t>,</w:t>
      </w:r>
      <w:r w:rsidR="00C47AE7" w:rsidRPr="009424EC">
        <w:rPr>
          <w:rFonts w:ascii="Times New Roman" w:hAnsi="Times New Roman"/>
          <w:b w:val="0"/>
          <w:i w:val="0"/>
          <w:sz w:val="20"/>
        </w:rPr>
        <w:t xml:space="preserve"> which may require an extension or reduction in the schedule and/or an increase or decrease in the fees and expenses and/or the </w:t>
      </w:r>
      <w:r w:rsidR="008610FA">
        <w:rPr>
          <w:rFonts w:ascii="Times New Roman" w:hAnsi="Times New Roman"/>
          <w:b w:val="0"/>
          <w:i w:val="0"/>
          <w:sz w:val="20"/>
        </w:rPr>
        <w:t>Work</w:t>
      </w:r>
      <w:r w:rsidR="00990B35" w:rsidRPr="009424EC">
        <w:rPr>
          <w:rFonts w:ascii="Times New Roman" w:hAnsi="Times New Roman"/>
          <w:b w:val="0"/>
          <w:i w:val="0"/>
          <w:sz w:val="20"/>
        </w:rPr>
        <w:t xml:space="preserve"> </w:t>
      </w:r>
      <w:r w:rsidR="00C47AE7" w:rsidRPr="009424EC">
        <w:rPr>
          <w:rFonts w:ascii="Times New Roman" w:hAnsi="Times New Roman"/>
          <w:b w:val="0"/>
          <w:i w:val="0"/>
          <w:sz w:val="20"/>
        </w:rPr>
        <w:t>(</w:t>
      </w:r>
      <w:r w:rsidR="002C3750" w:rsidRPr="009424EC">
        <w:rPr>
          <w:rFonts w:ascii="Times New Roman" w:hAnsi="Times New Roman"/>
          <w:b w:val="0"/>
          <w:i w:val="0"/>
          <w:sz w:val="20"/>
        </w:rPr>
        <w:t>each, a “Change”), including: (i</w:t>
      </w:r>
      <w:r w:rsidR="00C47AE7" w:rsidRPr="009424EC">
        <w:rPr>
          <w:rFonts w:ascii="Times New Roman" w:hAnsi="Times New Roman"/>
          <w:b w:val="0"/>
          <w:i w:val="0"/>
          <w:sz w:val="20"/>
        </w:rPr>
        <w:t>) a change to the scope or funct</w:t>
      </w:r>
      <w:r w:rsidR="002C3750" w:rsidRPr="009424EC">
        <w:rPr>
          <w:rFonts w:ascii="Times New Roman" w:hAnsi="Times New Roman"/>
          <w:b w:val="0"/>
          <w:i w:val="0"/>
          <w:sz w:val="20"/>
        </w:rPr>
        <w:t>ionality of the Deliverables; or (ii</w:t>
      </w:r>
      <w:r w:rsidR="00C47AE7" w:rsidRPr="009424EC">
        <w:rPr>
          <w:rFonts w:ascii="Times New Roman" w:hAnsi="Times New Roman"/>
          <w:b w:val="0"/>
          <w:i w:val="0"/>
          <w:sz w:val="20"/>
        </w:rPr>
        <w:t xml:space="preserve">) a change to the scope of the </w:t>
      </w:r>
      <w:r w:rsidR="008610FA">
        <w:rPr>
          <w:rFonts w:ascii="Times New Roman" w:hAnsi="Times New Roman"/>
          <w:b w:val="0"/>
          <w:i w:val="0"/>
          <w:sz w:val="20"/>
        </w:rPr>
        <w:t>Work</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In the event the Parties agree on a Change, the </w:t>
      </w:r>
      <w:r w:rsidR="00881761">
        <w:rPr>
          <w:rFonts w:ascii="Times New Roman" w:hAnsi="Times New Roman"/>
          <w:b w:val="0"/>
          <w:i w:val="0"/>
          <w:sz w:val="20"/>
        </w:rPr>
        <w:t>P</w:t>
      </w:r>
      <w:r w:rsidR="00C47AE7" w:rsidRPr="009424EC">
        <w:rPr>
          <w:rFonts w:ascii="Times New Roman" w:hAnsi="Times New Roman"/>
          <w:b w:val="0"/>
          <w:i w:val="0"/>
          <w:sz w:val="20"/>
        </w:rPr>
        <w:t xml:space="preserve">arties will seek to mutually agree on a change order identifying the impact and setting forth any applicable adjustments in the </w:t>
      </w:r>
      <w:r w:rsidR="002C3750" w:rsidRPr="009424EC">
        <w:rPr>
          <w:rFonts w:ascii="Times New Roman" w:hAnsi="Times New Roman"/>
          <w:b w:val="0"/>
          <w:i w:val="0"/>
          <w:sz w:val="20"/>
        </w:rPr>
        <w:t xml:space="preserve">Statement of Work </w:t>
      </w:r>
      <w:r w:rsidR="00C47AE7" w:rsidRPr="009424EC">
        <w:rPr>
          <w:rFonts w:ascii="Times New Roman" w:hAnsi="Times New Roman"/>
          <w:b w:val="0"/>
          <w:i w:val="0"/>
          <w:sz w:val="20"/>
        </w:rPr>
        <w:t xml:space="preserve">and/or payments to </w:t>
      </w:r>
      <w:r w:rsidR="00C15748" w:rsidRPr="009424EC">
        <w:rPr>
          <w:rFonts w:ascii="Times New Roman" w:hAnsi="Times New Roman"/>
          <w:b w:val="0"/>
          <w:i w:val="0"/>
          <w:sz w:val="20"/>
        </w:rPr>
        <w:t>Contractor</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An authorized representative of each Party shall promptly sign the mutually agreed upon change order to acknowledge the impact and to indicate that Party’s</w:t>
      </w:r>
      <w:r w:rsidR="002C3750" w:rsidRPr="009424EC">
        <w:rPr>
          <w:rFonts w:ascii="Times New Roman" w:hAnsi="Times New Roman"/>
          <w:b w:val="0"/>
          <w:i w:val="0"/>
          <w:sz w:val="20"/>
        </w:rPr>
        <w:t xml:space="preserve"> agreement to the adjustments.</w:t>
      </w:r>
    </w:p>
    <w:p w14:paraId="0A696D58" w14:textId="77777777" w:rsidR="002C3750"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13" w:name="_Toc18745168"/>
      <w:bookmarkStart w:id="14" w:name="_Ref31438237"/>
      <w:bookmarkStart w:id="15" w:name="_Toc44496190"/>
      <w:bookmarkStart w:id="16" w:name="_Ref46894384"/>
      <w:bookmarkStart w:id="17" w:name="_Ref47769531"/>
      <w:bookmarkStart w:id="18" w:name="_Toc47870567"/>
      <w:bookmarkStart w:id="19" w:name="_Toc57173675"/>
      <w:bookmarkStart w:id="20" w:name="_Ref65992751"/>
      <w:r>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4</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2C3750" w:rsidRPr="009424EC">
        <w:rPr>
          <w:rFonts w:ascii="Times New Roman" w:hAnsi="Times New Roman"/>
          <w:b w:val="0"/>
          <w:i w:val="0"/>
          <w:sz w:val="20"/>
          <w:u w:val="single"/>
        </w:rPr>
        <w:t>Third Party or JBE Services</w:t>
      </w:r>
      <w:bookmarkEnd w:id="13"/>
      <w:bookmarkEnd w:id="14"/>
      <w:bookmarkEnd w:id="15"/>
      <w:bookmarkEnd w:id="16"/>
      <w:bookmarkEnd w:id="17"/>
      <w:bookmarkEnd w:id="18"/>
      <w:bookmarkEnd w:id="19"/>
      <w:r w:rsidR="002C3750" w:rsidRPr="009424EC">
        <w:rPr>
          <w:rFonts w:ascii="Times New Roman" w:hAnsi="Times New Roman"/>
          <w:b w:val="0"/>
          <w:i w:val="0"/>
          <w:sz w:val="20"/>
        </w:rPr>
        <w:t>.  Notwithstanding any</w:t>
      </w:r>
      <w:r w:rsidR="007C6AB6" w:rsidRPr="009424EC">
        <w:rPr>
          <w:rFonts w:ascii="Times New Roman" w:hAnsi="Times New Roman"/>
          <w:b w:val="0"/>
          <w:i w:val="0"/>
          <w:sz w:val="20"/>
        </w:rPr>
        <w:t>thing in this Agreement to the contrary,</w:t>
      </w:r>
      <w:r w:rsidR="00682746" w:rsidRPr="009424EC">
        <w:rPr>
          <w:rFonts w:ascii="Times New Roman" w:hAnsi="Times New Roman"/>
          <w:b w:val="0"/>
          <w:i w:val="0"/>
          <w:sz w:val="20"/>
        </w:rPr>
        <w:t xml:space="preserve"> </w:t>
      </w:r>
      <w:r w:rsidR="002C3750" w:rsidRPr="009424EC">
        <w:rPr>
          <w:rFonts w:ascii="Times New Roman" w:hAnsi="Times New Roman"/>
          <w:b w:val="0"/>
          <w:i w:val="0"/>
          <w:sz w:val="20"/>
        </w:rPr>
        <w:t xml:space="preserve">the JBE shall have the right to perform or contract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w:t>
      </w:r>
      <w:r w:rsidR="00D058BA">
        <w:rPr>
          <w:rFonts w:ascii="Times New Roman" w:hAnsi="Times New Roman"/>
          <w:b w:val="0"/>
          <w:i w:val="0"/>
          <w:sz w:val="20"/>
        </w:rPr>
        <w:t xml:space="preserve">provide </w:t>
      </w:r>
      <w:r w:rsidR="002C3750" w:rsidRPr="009424EC">
        <w:rPr>
          <w:rFonts w:ascii="Times New Roman" w:hAnsi="Times New Roman"/>
          <w:b w:val="0"/>
          <w:i w:val="0"/>
          <w:sz w:val="20"/>
        </w:rPr>
        <w:t>any service</w:t>
      </w:r>
      <w:r w:rsidR="00D058BA">
        <w:rPr>
          <w:rFonts w:ascii="Times New Roman" w:hAnsi="Times New Roman"/>
          <w:b w:val="0"/>
          <w:i w:val="0"/>
          <w:sz w:val="20"/>
        </w:rPr>
        <w:t>s</w:t>
      </w:r>
      <w:r w:rsidR="002C3750" w:rsidRPr="009424EC">
        <w:rPr>
          <w:rFonts w:ascii="Times New Roman" w:hAnsi="Times New Roman"/>
          <w:b w:val="0"/>
          <w:i w:val="0"/>
          <w:sz w:val="20"/>
        </w:rPr>
        <w:t xml:space="preserve"> </w:t>
      </w:r>
      <w:r w:rsidR="00D058BA">
        <w:rPr>
          <w:rFonts w:ascii="Times New Roman" w:hAnsi="Times New Roman"/>
          <w:b w:val="0"/>
          <w:i w:val="0"/>
          <w:sz w:val="20"/>
        </w:rPr>
        <w:t xml:space="preserve">or goods </w:t>
      </w:r>
      <w:r w:rsidR="002C3750" w:rsidRPr="009424EC">
        <w:rPr>
          <w:rFonts w:ascii="Times New Roman" w:hAnsi="Times New Roman"/>
          <w:b w:val="0"/>
          <w:i w:val="0"/>
          <w:sz w:val="20"/>
        </w:rPr>
        <w:t xml:space="preserve">within or outside the scope of the </w:t>
      </w:r>
      <w:r w:rsidR="008610FA">
        <w:rPr>
          <w:rFonts w:ascii="Times New Roman" w:hAnsi="Times New Roman"/>
          <w:b w:val="0"/>
          <w:i w:val="0"/>
          <w:sz w:val="20"/>
        </w:rPr>
        <w:t>Work</w:t>
      </w:r>
      <w:r w:rsidR="002C3750" w:rsidRPr="009424EC">
        <w:rPr>
          <w:rFonts w:ascii="Times New Roman" w:hAnsi="Times New Roman"/>
          <w:b w:val="0"/>
          <w:i w:val="0"/>
          <w:sz w:val="20"/>
        </w:rPr>
        <w:t xml:space="preserve">, including services to augment or supplement the </w:t>
      </w:r>
      <w:r w:rsidR="008610FA">
        <w:rPr>
          <w:rFonts w:ascii="Times New Roman" w:hAnsi="Times New Roman"/>
          <w:b w:val="0"/>
          <w:i w:val="0"/>
          <w:sz w:val="20"/>
        </w:rPr>
        <w:t>Work</w:t>
      </w:r>
      <w:r w:rsidR="002C3750" w:rsidRPr="009424EC">
        <w:rPr>
          <w:rFonts w:ascii="Times New Roman" w:hAnsi="Times New Roman"/>
          <w:b w:val="0"/>
          <w:i w:val="0"/>
          <w:sz w:val="20"/>
        </w:rPr>
        <w:t xml:space="preserve"> or to interface with the IT Infrastructure of the </w:t>
      </w:r>
      <w:r w:rsidR="001A3ECF" w:rsidRPr="009424EC">
        <w:rPr>
          <w:rFonts w:ascii="Times New Roman" w:hAnsi="Times New Roman"/>
          <w:b w:val="0"/>
          <w:i w:val="0"/>
          <w:sz w:val="20"/>
        </w:rPr>
        <w:t>Judicial Branch Entities</w:t>
      </w:r>
      <w:r w:rsidR="002C3750" w:rsidRPr="009424EC">
        <w:rPr>
          <w:rFonts w:ascii="Times New Roman" w:hAnsi="Times New Roman"/>
          <w:b w:val="0"/>
          <w:i w:val="0"/>
          <w:sz w:val="20"/>
        </w:rPr>
        <w:t xml:space="preserve"> or JBE Contractors.  In the event the JBE performs or contracts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any such service, </w:t>
      </w:r>
      <w:r w:rsidR="002C3750" w:rsidRPr="00B81175">
        <w:rPr>
          <w:rFonts w:ascii="Times New Roman" w:hAnsi="Times New Roman"/>
          <w:b w:val="0"/>
          <w:i w:val="0"/>
          <w:sz w:val="20"/>
        </w:rPr>
        <w:t xml:space="preserve">Contractor shall cooperate in good faith with the </w:t>
      </w:r>
      <w:r w:rsidR="001A3ECF" w:rsidRPr="00B81175">
        <w:rPr>
          <w:rFonts w:ascii="Times New Roman" w:hAnsi="Times New Roman"/>
          <w:b w:val="0"/>
          <w:i w:val="0"/>
          <w:sz w:val="20"/>
        </w:rPr>
        <w:t>Judicial Branch Entities</w:t>
      </w:r>
      <w:r w:rsidR="002C3750" w:rsidRPr="00B81175">
        <w:rPr>
          <w:rFonts w:ascii="Times New Roman" w:hAnsi="Times New Roman"/>
          <w:b w:val="0"/>
          <w:i w:val="0"/>
          <w:sz w:val="20"/>
        </w:rPr>
        <w:t xml:space="preserve"> and any such </w:t>
      </w:r>
      <w:r w:rsidR="001A7255" w:rsidRPr="00B81175">
        <w:rPr>
          <w:rFonts w:ascii="Times New Roman" w:hAnsi="Times New Roman"/>
          <w:b w:val="0"/>
          <w:i w:val="0"/>
          <w:sz w:val="20"/>
        </w:rPr>
        <w:t>T</w:t>
      </w:r>
      <w:r w:rsidR="002C3750" w:rsidRPr="00B81175">
        <w:rPr>
          <w:rFonts w:ascii="Times New Roman" w:hAnsi="Times New Roman"/>
          <w:b w:val="0"/>
          <w:i w:val="0"/>
          <w:sz w:val="20"/>
        </w:rPr>
        <w:t xml:space="preserve">hird </w:t>
      </w:r>
      <w:r w:rsidR="001A7255" w:rsidRPr="00B81175">
        <w:rPr>
          <w:rFonts w:ascii="Times New Roman" w:hAnsi="Times New Roman"/>
          <w:b w:val="0"/>
          <w:i w:val="0"/>
          <w:sz w:val="20"/>
        </w:rPr>
        <w:t>P</w:t>
      </w:r>
      <w:r w:rsidR="002C3750" w:rsidRPr="00B81175">
        <w:rPr>
          <w:rFonts w:ascii="Times New Roman" w:hAnsi="Times New Roman"/>
          <w:b w:val="0"/>
          <w:i w:val="0"/>
          <w:sz w:val="20"/>
        </w:rPr>
        <w:t>arty, to the extent</w:t>
      </w:r>
      <w:r w:rsidR="00D058BA">
        <w:rPr>
          <w:rFonts w:ascii="Times New Roman" w:hAnsi="Times New Roman"/>
          <w:b w:val="0"/>
          <w:i w:val="0"/>
          <w:sz w:val="20"/>
        </w:rPr>
        <w:t xml:space="preserve"> reasonably required by the JBE</w:t>
      </w:r>
      <w:r w:rsidR="00B81175" w:rsidRPr="00B81175">
        <w:rPr>
          <w:rFonts w:ascii="Times New Roman" w:hAnsi="Times New Roman"/>
          <w:b w:val="0"/>
          <w:i w:val="0"/>
          <w:sz w:val="20"/>
        </w:rPr>
        <w:t>.</w:t>
      </w:r>
      <w:r w:rsidR="00B81175">
        <w:rPr>
          <w:rFonts w:ascii="Times New Roman" w:hAnsi="Times New Roman"/>
          <w:b w:val="0"/>
          <w:i w:val="0"/>
          <w:sz w:val="20"/>
        </w:rPr>
        <w:t xml:space="preserve"> </w:t>
      </w:r>
      <w:r w:rsidR="002C3750" w:rsidRPr="009424EC">
        <w:rPr>
          <w:rFonts w:ascii="Times New Roman" w:hAnsi="Times New Roman"/>
          <w:b w:val="0"/>
          <w:i w:val="0"/>
          <w:sz w:val="20"/>
        </w:rPr>
        <w:t xml:space="preserve">Such cooperation shall include, without limitation, providing such information as a person with reasonable commercial skills and expertise would find reasonably necessary for the JBE or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its </w:t>
      </w:r>
      <w:r w:rsidR="00C84422">
        <w:rPr>
          <w:rFonts w:ascii="Times New Roman" w:hAnsi="Times New Roman"/>
          <w:b w:val="0"/>
          <w:i w:val="0"/>
          <w:sz w:val="20"/>
        </w:rPr>
        <w:t xml:space="preserve">services </w:t>
      </w:r>
      <w:r w:rsidR="002C3750" w:rsidRPr="009424EC">
        <w:rPr>
          <w:rFonts w:ascii="Times New Roman" w:hAnsi="Times New Roman"/>
          <w:b w:val="0"/>
          <w:i w:val="0"/>
          <w:sz w:val="20"/>
        </w:rPr>
        <w:t xml:space="preserve">relating to the </w:t>
      </w:r>
      <w:r w:rsidR="008610FA">
        <w:rPr>
          <w:rFonts w:ascii="Times New Roman" w:hAnsi="Times New Roman"/>
          <w:b w:val="0"/>
          <w:i w:val="0"/>
          <w:sz w:val="20"/>
        </w:rPr>
        <w:t>Work</w:t>
      </w:r>
      <w:r w:rsidR="002C3750" w:rsidRPr="009424EC">
        <w:rPr>
          <w:rFonts w:ascii="Times New Roman" w:hAnsi="Times New Roman"/>
          <w:b w:val="0"/>
          <w:i w:val="0"/>
          <w:sz w:val="20"/>
        </w:rPr>
        <w:t>.</w:t>
      </w:r>
    </w:p>
    <w:p w14:paraId="09946D76" w14:textId="77777777" w:rsidR="00797B08" w:rsidRPr="003D6011" w:rsidRDefault="00D62092" w:rsidP="00A66BB5">
      <w:pPr>
        <w:spacing w:line="240" w:lineRule="auto"/>
        <w:rPr>
          <w:rFonts w:ascii="Times New Roman" w:hAnsi="Times New Roman"/>
          <w:b/>
          <w:i/>
          <w:sz w:val="20"/>
        </w:rPr>
      </w:pPr>
      <w:r w:rsidRPr="003D6011">
        <w:rPr>
          <w:rFonts w:ascii="Times New Roman" w:hAnsi="Times New Roman"/>
          <w:b/>
          <w:i/>
          <w:sz w:val="20"/>
        </w:rPr>
        <w:tab/>
      </w:r>
      <w:r w:rsidR="00BD40D4" w:rsidRPr="003D6011">
        <w:rPr>
          <w:rFonts w:ascii="Times New Roman" w:hAnsi="Times New Roman"/>
          <w:sz w:val="20"/>
        </w:rPr>
        <w:t>1.</w:t>
      </w:r>
      <w:r w:rsidR="00D5365D" w:rsidRPr="003D6011">
        <w:rPr>
          <w:rFonts w:ascii="Times New Roman" w:hAnsi="Times New Roman"/>
          <w:sz w:val="20"/>
        </w:rPr>
        <w:t>5</w:t>
      </w:r>
      <w:r w:rsidR="00BD40D4" w:rsidRPr="003D6011">
        <w:rPr>
          <w:rFonts w:ascii="Times New Roman" w:hAnsi="Times New Roman"/>
          <w:sz w:val="20"/>
        </w:rPr>
        <w:t xml:space="preserve"> </w:t>
      </w:r>
      <w:r w:rsidR="00730BB2" w:rsidRPr="003D6011">
        <w:rPr>
          <w:rFonts w:ascii="Times New Roman" w:hAnsi="Times New Roman"/>
          <w:sz w:val="20"/>
        </w:rPr>
        <w:tab/>
      </w:r>
      <w:r w:rsidR="00873C10" w:rsidRPr="003D6011">
        <w:rPr>
          <w:rFonts w:ascii="Times New Roman" w:hAnsi="Times New Roman"/>
          <w:sz w:val="20"/>
          <w:u w:val="single"/>
        </w:rPr>
        <w:t>Data and Security</w:t>
      </w:r>
      <w:r w:rsidR="00873C10" w:rsidRPr="003D6011">
        <w:rPr>
          <w:rFonts w:ascii="Times New Roman" w:hAnsi="Times New Roman"/>
          <w:b/>
          <w:i/>
          <w:sz w:val="20"/>
        </w:rPr>
        <w:t>.</w:t>
      </w:r>
      <w:bookmarkEnd w:id="20"/>
      <w:r w:rsidR="00B96F68" w:rsidRPr="008D36CD">
        <w:rPr>
          <w:rFonts w:ascii="Times New Roman" w:hAnsi="Times New Roman"/>
          <w:b/>
          <w:i/>
          <w:sz w:val="20"/>
          <w:szCs w:val="20"/>
        </w:rPr>
        <w:t xml:space="preserve">        [</w:t>
      </w:r>
      <w:r w:rsidR="00A30ED8" w:rsidRPr="008D36CD">
        <w:rPr>
          <w:rFonts w:ascii="Times New Roman" w:hAnsi="Times New Roman"/>
          <w:b/>
          <w:i/>
          <w:sz w:val="20"/>
          <w:szCs w:val="20"/>
        </w:rPr>
        <w:t>SECTION I</w:t>
      </w:r>
      <w:r w:rsidR="00B96F68" w:rsidRPr="008D36CD">
        <w:rPr>
          <w:rFonts w:ascii="Times New Roman" w:hAnsi="Times New Roman"/>
          <w:b/>
          <w:i/>
          <w:sz w:val="20"/>
          <w:szCs w:val="20"/>
        </w:rPr>
        <w:t>NSTRUCTIONS</w:t>
      </w:r>
      <w:r w:rsidR="00B96F68" w:rsidRPr="008D36CD">
        <w:rPr>
          <w:rFonts w:ascii="Times New Roman" w:hAnsi="Times New Roman"/>
          <w:sz w:val="20"/>
          <w:szCs w:val="20"/>
        </w:rPr>
        <w:t xml:space="preserve">: </w:t>
      </w:r>
      <w:r w:rsidR="00B96F68" w:rsidRPr="008D36CD">
        <w:rPr>
          <w:rFonts w:ascii="Times New Roman" w:hAnsi="Times New Roman"/>
          <w:b/>
          <w:i/>
          <w:sz w:val="20"/>
          <w:szCs w:val="20"/>
        </w:rPr>
        <w:t>the JBE should</w:t>
      </w:r>
      <w:r w:rsidR="00A30ED8" w:rsidRPr="008D36CD">
        <w:rPr>
          <w:rFonts w:ascii="Times New Roman" w:hAnsi="Times New Roman"/>
          <w:b/>
          <w:i/>
          <w:sz w:val="20"/>
          <w:szCs w:val="20"/>
        </w:rPr>
        <w:t xml:space="preserve"> </w:t>
      </w:r>
      <w:r w:rsidR="00B96F68" w:rsidRPr="008D36CD">
        <w:rPr>
          <w:rFonts w:ascii="Times New Roman" w:hAnsi="Times New Roman"/>
          <w:b/>
          <w:i/>
          <w:sz w:val="20"/>
          <w:szCs w:val="20"/>
        </w:rPr>
        <w:t xml:space="preserve">modify the provisions below depending on </w:t>
      </w:r>
      <w:r w:rsidR="00A30ED8" w:rsidRPr="008D36CD">
        <w:rPr>
          <w:rFonts w:ascii="Times New Roman" w:hAnsi="Times New Roman"/>
          <w:b/>
          <w:i/>
          <w:sz w:val="20"/>
          <w:szCs w:val="20"/>
        </w:rPr>
        <w:t xml:space="preserve">the </w:t>
      </w:r>
      <w:r w:rsidR="00B96F68" w:rsidRPr="008D36CD">
        <w:rPr>
          <w:rFonts w:ascii="Times New Roman" w:hAnsi="Times New Roman"/>
          <w:b/>
          <w:i/>
          <w:sz w:val="20"/>
          <w:szCs w:val="20"/>
        </w:rPr>
        <w:t>specific privacy</w:t>
      </w:r>
      <w:r w:rsidR="008D36CD">
        <w:rPr>
          <w:rFonts w:ascii="Times New Roman" w:hAnsi="Times New Roman"/>
          <w:b/>
          <w:i/>
          <w:sz w:val="20"/>
          <w:szCs w:val="20"/>
        </w:rPr>
        <w:t xml:space="preserve">, </w:t>
      </w:r>
      <w:r w:rsidR="00B96F68" w:rsidRPr="008D36CD">
        <w:rPr>
          <w:rFonts w:ascii="Times New Roman" w:hAnsi="Times New Roman"/>
          <w:b/>
          <w:i/>
          <w:sz w:val="20"/>
          <w:szCs w:val="20"/>
        </w:rPr>
        <w:t>data security</w:t>
      </w:r>
      <w:r w:rsidR="008D36CD">
        <w:rPr>
          <w:rFonts w:ascii="Times New Roman" w:hAnsi="Times New Roman"/>
          <w:b/>
          <w:i/>
          <w:sz w:val="20"/>
          <w:szCs w:val="20"/>
        </w:rPr>
        <w:t>, and IT</w:t>
      </w:r>
      <w:r w:rsidR="00B96F68" w:rsidRPr="008D36CD">
        <w:rPr>
          <w:rFonts w:ascii="Times New Roman" w:hAnsi="Times New Roman"/>
          <w:b/>
          <w:i/>
          <w:sz w:val="20"/>
          <w:szCs w:val="20"/>
        </w:rPr>
        <w:t xml:space="preserve"> requirements</w:t>
      </w:r>
      <w:r w:rsidR="00A30ED8" w:rsidRPr="008D36CD">
        <w:rPr>
          <w:rFonts w:ascii="Times New Roman" w:hAnsi="Times New Roman"/>
          <w:b/>
          <w:i/>
          <w:sz w:val="20"/>
          <w:szCs w:val="20"/>
        </w:rPr>
        <w:t xml:space="preserve"> for its project.]</w:t>
      </w:r>
    </w:p>
    <w:p w14:paraId="6755B23F" w14:textId="188247E4" w:rsidR="00C37895" w:rsidRPr="008D36CD" w:rsidRDefault="00D62092" w:rsidP="00A66BB5">
      <w:pPr>
        <w:pStyle w:val="Heading3"/>
        <w:widowControl w:val="0"/>
        <w:spacing w:before="120" w:after="120" w:line="240" w:lineRule="auto"/>
        <w:rPr>
          <w:rFonts w:ascii="Times New Roman" w:hAnsi="Times New Roman"/>
          <w:b w:val="0"/>
          <w:sz w:val="20"/>
          <w:szCs w:val="20"/>
        </w:rPr>
      </w:pPr>
      <w:bookmarkStart w:id="21" w:name="_Ref15656287"/>
      <w:bookmarkStart w:id="22" w:name="_Toc18745195"/>
      <w:bookmarkStart w:id="23" w:name="_Toc32404058"/>
      <w:bookmarkStart w:id="24" w:name="_Toc57173662"/>
      <w:r w:rsidRPr="008D36CD">
        <w:rPr>
          <w:rFonts w:ascii="Times New Roman" w:hAnsi="Times New Roman"/>
          <w:b w:val="0"/>
          <w:sz w:val="20"/>
          <w:szCs w:val="20"/>
        </w:rPr>
        <w:tab/>
      </w:r>
      <w:r w:rsidR="00BD40D4" w:rsidRPr="008D36CD">
        <w:rPr>
          <w:rFonts w:ascii="Times New Roman" w:hAnsi="Times New Roman"/>
          <w:b w:val="0"/>
          <w:sz w:val="20"/>
          <w:szCs w:val="20"/>
        </w:rPr>
        <w:t xml:space="preserve">(a) </w:t>
      </w:r>
      <w:r w:rsidR="00EC428E" w:rsidRPr="008D36CD">
        <w:rPr>
          <w:rFonts w:ascii="Times New Roman" w:hAnsi="Times New Roman"/>
          <w:b w:val="0"/>
          <w:sz w:val="20"/>
          <w:szCs w:val="20"/>
        </w:rPr>
        <w:tab/>
      </w:r>
      <w:r w:rsidR="00873C10" w:rsidRPr="008D36CD">
        <w:rPr>
          <w:rFonts w:ascii="Times New Roman" w:hAnsi="Times New Roman"/>
          <w:b w:val="0"/>
          <w:sz w:val="20"/>
          <w:szCs w:val="20"/>
          <w:u w:val="single"/>
        </w:rPr>
        <w:t>Safety and Security Procedures</w:t>
      </w:r>
      <w:bookmarkEnd w:id="21"/>
      <w:bookmarkEnd w:id="22"/>
      <w:bookmarkEnd w:id="23"/>
      <w:bookmarkEnd w:id="24"/>
      <w:r w:rsidR="00873C10" w:rsidRPr="008D36CD">
        <w:rPr>
          <w:rFonts w:ascii="Times New Roman" w:hAnsi="Times New Roman"/>
          <w:b w:val="0"/>
          <w:sz w:val="20"/>
          <w:szCs w:val="20"/>
        </w:rPr>
        <w:t xml:space="preserv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maintain and enforce, at the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Locations, </w:t>
      </w:r>
      <w:r w:rsidR="0050066C" w:rsidRPr="008D36CD">
        <w:rPr>
          <w:rFonts w:ascii="Times New Roman" w:hAnsi="Times New Roman"/>
          <w:b w:val="0"/>
          <w:sz w:val="20"/>
          <w:szCs w:val="20"/>
        </w:rPr>
        <w:t xml:space="preserve">industry-standard </w:t>
      </w:r>
      <w:r w:rsidR="00873C10" w:rsidRPr="008D36CD">
        <w:rPr>
          <w:rFonts w:ascii="Times New Roman" w:hAnsi="Times New Roman"/>
          <w:b w:val="0"/>
          <w:sz w:val="20"/>
          <w:szCs w:val="20"/>
        </w:rPr>
        <w:t>safety and physical security policies and procedures</w:t>
      </w:r>
      <w:r w:rsidR="0050066C" w:rsidRPr="008D36CD">
        <w:rPr>
          <w:rFonts w:ascii="Times New Roman" w:hAnsi="Times New Roman"/>
          <w:b w:val="0"/>
          <w:sz w:val="20"/>
          <w:szCs w:val="20"/>
        </w:rPr>
        <w:t>.</w:t>
      </w:r>
      <w:r w:rsidR="00873C10" w:rsidRPr="008D36CD">
        <w:rPr>
          <w:rFonts w:ascii="Times New Roman" w:hAnsi="Times New Roman"/>
          <w:b w:val="0"/>
          <w:sz w:val="20"/>
          <w:szCs w:val="20"/>
        </w:rPr>
        <w:t xml:space="preserve"> While at each </w:t>
      </w:r>
      <w:r w:rsidR="00D27D61" w:rsidRPr="008D36CD">
        <w:rPr>
          <w:rFonts w:ascii="Times New Roman" w:hAnsi="Times New Roman"/>
          <w:b w:val="0"/>
          <w:sz w:val="20"/>
          <w:szCs w:val="20"/>
        </w:rPr>
        <w:t>JBE</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comply with the safety and security policies and procedures in effect at such </w:t>
      </w:r>
      <w:r w:rsidR="00D27D61" w:rsidRPr="008D36CD">
        <w:rPr>
          <w:rFonts w:ascii="Times New Roman" w:hAnsi="Times New Roman"/>
          <w:b w:val="0"/>
          <w:sz w:val="20"/>
          <w:szCs w:val="20"/>
        </w:rPr>
        <w:t>JBE</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bookmarkStart w:id="25" w:name="_Toc18745197"/>
      <w:bookmarkStart w:id="26" w:name="_Ref22615125"/>
      <w:bookmarkStart w:id="27" w:name="_Toc32404060"/>
      <w:bookmarkStart w:id="28" w:name="_Toc57173664"/>
    </w:p>
    <w:p w14:paraId="5DA41146" w14:textId="5B66B831"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(b)         </w:t>
      </w:r>
      <w:r w:rsidRPr="008D36CD">
        <w:rPr>
          <w:rFonts w:ascii="Times New Roman" w:hAnsi="Times New Roman"/>
          <w:b w:val="0"/>
          <w:sz w:val="20"/>
          <w:szCs w:val="20"/>
          <w:u w:val="single"/>
        </w:rPr>
        <w:t>Data Security</w:t>
      </w:r>
      <w:r w:rsidRPr="008D36CD">
        <w:rPr>
          <w:rFonts w:ascii="Times New Roman" w:hAnsi="Times New Roman"/>
          <w:b w:val="0"/>
          <w:sz w:val="20"/>
          <w:szCs w:val="20"/>
        </w:rPr>
        <w:t>.</w:t>
      </w:r>
    </w:p>
    <w:p w14:paraId="7A3783F7" w14:textId="686DA5E6" w:rsidR="00C37895" w:rsidRPr="008D36CD" w:rsidRDefault="000E744F" w:rsidP="00E6655A">
      <w:pPr>
        <w:pStyle w:val="Heading3"/>
        <w:numPr>
          <w:ilvl w:val="0"/>
          <w:numId w:val="50"/>
        </w:numPr>
        <w:tabs>
          <w:tab w:val="left" w:pos="720"/>
        </w:tabs>
        <w:spacing w:before="120" w:after="120" w:line="240" w:lineRule="auto"/>
        <w:ind w:left="2160"/>
        <w:rPr>
          <w:rFonts w:ascii="Times New Roman" w:hAnsi="Times New Roman"/>
          <w:b w:val="0"/>
          <w:sz w:val="20"/>
          <w:szCs w:val="20"/>
        </w:rPr>
      </w:pPr>
      <w:r>
        <w:rPr>
          <w:rFonts w:ascii="Times New Roman" w:hAnsi="Times New Roman"/>
          <w:b w:val="0"/>
          <w:sz w:val="20"/>
          <w:szCs w:val="20"/>
        </w:rPr>
        <w:t xml:space="preserve">Contractor shall comply with the Data Safeguards. </w:t>
      </w:r>
      <w:r w:rsidR="00C37895" w:rsidRPr="008D36CD">
        <w:rPr>
          <w:rFonts w:ascii="Times New Roman" w:hAnsi="Times New Roman"/>
          <w:b w:val="0"/>
          <w:sz w:val="20"/>
          <w:szCs w:val="20"/>
        </w:rPr>
        <w:t xml:space="preserve">Contractor shall implement and maintain </w:t>
      </w:r>
      <w:r w:rsidR="0070489E" w:rsidRPr="008D36CD">
        <w:rPr>
          <w:rFonts w:ascii="Times New Roman" w:hAnsi="Times New Roman"/>
          <w:b w:val="0"/>
          <w:sz w:val="20"/>
          <w:szCs w:val="20"/>
        </w:rPr>
        <w:t xml:space="preserve">a comprehensive information security program </w:t>
      </w:r>
      <w:r w:rsidR="00757565" w:rsidRPr="008D36CD">
        <w:rPr>
          <w:rFonts w:ascii="Times New Roman" w:hAnsi="Times New Roman"/>
          <w:b w:val="0"/>
          <w:sz w:val="20"/>
          <w:szCs w:val="20"/>
        </w:rPr>
        <w:t xml:space="preserve">(“Contractor’s Information Security Program”) </w:t>
      </w:r>
      <w:r w:rsidR="0070489E" w:rsidRPr="008D36CD">
        <w:rPr>
          <w:rFonts w:ascii="Times New Roman" w:hAnsi="Times New Roman"/>
          <w:b w:val="0"/>
          <w:sz w:val="20"/>
          <w:szCs w:val="20"/>
        </w:rPr>
        <w:t xml:space="preserve">in accordance with </w:t>
      </w:r>
      <w:r w:rsidR="00C37895" w:rsidRPr="008D36CD">
        <w:rPr>
          <w:rFonts w:ascii="Times New Roman" w:hAnsi="Times New Roman"/>
          <w:b w:val="0"/>
          <w:sz w:val="20"/>
          <w:szCs w:val="20"/>
        </w:rPr>
        <w:t>the</w:t>
      </w:r>
      <w:r>
        <w:rPr>
          <w:rFonts w:ascii="Times New Roman" w:hAnsi="Times New Roman"/>
          <w:b w:val="0"/>
          <w:sz w:val="20"/>
          <w:szCs w:val="20"/>
        </w:rPr>
        <w:t xml:space="preserve"> Data Safeguards</w:t>
      </w:r>
      <w:r w:rsidR="00C37895" w:rsidRPr="008D36CD">
        <w:rPr>
          <w:rFonts w:ascii="Times New Roman" w:hAnsi="Times New Roman"/>
          <w:b w:val="0"/>
          <w:sz w:val="20"/>
          <w:szCs w:val="20"/>
        </w:rPr>
        <w:t>. Contractor shall comply with all applicable privacy and data security laws, and other laws (including the California Rules of Court)</w:t>
      </w:r>
      <w:r>
        <w:rPr>
          <w:rFonts w:ascii="Times New Roman" w:hAnsi="Times New Roman"/>
          <w:b w:val="0"/>
          <w:sz w:val="20"/>
          <w:szCs w:val="20"/>
        </w:rPr>
        <w:t xml:space="preserve"> and </w:t>
      </w:r>
      <w:r w:rsidR="00C37895" w:rsidRPr="008D36CD">
        <w:rPr>
          <w:rFonts w:ascii="Times New Roman" w:hAnsi="Times New Roman"/>
          <w:b w:val="0"/>
          <w:sz w:val="20"/>
          <w:szCs w:val="20"/>
        </w:rPr>
        <w:t>regulations relating to the protection, collection, use, and distribution of JBE Data</w:t>
      </w:r>
      <w:r>
        <w:rPr>
          <w:rFonts w:ascii="Times New Roman" w:hAnsi="Times New Roman"/>
          <w:b w:val="0"/>
          <w:sz w:val="20"/>
          <w:szCs w:val="20"/>
        </w:rPr>
        <w:t xml:space="preserve">, as well as </w:t>
      </w:r>
      <w:r w:rsidR="00C37895" w:rsidRPr="008D36CD">
        <w:rPr>
          <w:rFonts w:ascii="Times New Roman" w:hAnsi="Times New Roman"/>
          <w:b w:val="0"/>
          <w:sz w:val="20"/>
          <w:szCs w:val="20"/>
        </w:rPr>
        <w:t xml:space="preserve">privacy and data security requirements and standards set forth in the JBE’s policies or procedures. To the </w:t>
      </w:r>
      <w:r w:rsidR="00C37895" w:rsidRPr="008D36CD">
        <w:rPr>
          <w:rFonts w:ascii="Times New Roman" w:hAnsi="Times New Roman"/>
          <w:b w:val="0"/>
          <w:sz w:val="20"/>
          <w:szCs w:val="20"/>
        </w:rPr>
        <w:lastRenderedPageBreak/>
        <w:t>extent that California Rule of Court 2.505 applies to this Agreement, Contractor shall provide access and protect confidentiality of court records as set forth in that rule and in accordance with this Agreement.</w:t>
      </w:r>
      <w:r w:rsidR="00E6655A">
        <w:rPr>
          <w:rFonts w:ascii="Times New Roman" w:hAnsi="Times New Roman"/>
          <w:b w:val="0"/>
          <w:sz w:val="20"/>
          <w:szCs w:val="20"/>
        </w:rPr>
        <w:t xml:space="preserve"> In addition to the foregoing, </w:t>
      </w:r>
      <w:r w:rsidR="00E6655A" w:rsidRPr="00E6655A">
        <w:rPr>
          <w:rFonts w:ascii="Times New Roman" w:hAnsi="Times New Roman"/>
          <w:b w:val="0"/>
          <w:sz w:val="20"/>
          <w:szCs w:val="20"/>
        </w:rPr>
        <w:t xml:space="preserve">Contractor </w:t>
      </w:r>
      <w:r w:rsidR="00E6655A">
        <w:rPr>
          <w:rFonts w:ascii="Times New Roman" w:hAnsi="Times New Roman"/>
          <w:b w:val="0"/>
          <w:sz w:val="20"/>
          <w:szCs w:val="20"/>
        </w:rPr>
        <w:t xml:space="preserve">represents and warrants </w:t>
      </w:r>
      <w:r w:rsidR="00E6655A" w:rsidRPr="00E6655A">
        <w:rPr>
          <w:rFonts w:ascii="Times New Roman" w:hAnsi="Times New Roman"/>
          <w:b w:val="0"/>
          <w:sz w:val="20"/>
          <w:szCs w:val="20"/>
        </w:rPr>
        <w:t>that Contractor complies with, and throug</w:t>
      </w:r>
      <w:r w:rsidR="00E6655A">
        <w:rPr>
          <w:rFonts w:ascii="Times New Roman" w:hAnsi="Times New Roman"/>
          <w:b w:val="0"/>
          <w:sz w:val="20"/>
          <w:szCs w:val="20"/>
        </w:rPr>
        <w:t xml:space="preserve">hout the term of this Agreement, Contractor and its performance of its obligations under this Agreement </w:t>
      </w:r>
      <w:r w:rsidR="00E6655A" w:rsidRPr="00E6655A">
        <w:rPr>
          <w:rFonts w:ascii="Times New Roman" w:hAnsi="Times New Roman"/>
          <w:b w:val="0"/>
          <w:sz w:val="20"/>
          <w:szCs w:val="20"/>
        </w:rPr>
        <w:t>shall be in compliance with, the current NIST (National Institute of Standards and Technology) Special Publication 800-53, including without limitation any NIST 800-53 standards, guidelines, or requirements for security contr</w:t>
      </w:r>
      <w:r w:rsidR="00BE453D">
        <w:rPr>
          <w:rFonts w:ascii="Times New Roman" w:hAnsi="Times New Roman"/>
          <w:b w:val="0"/>
          <w:sz w:val="20"/>
          <w:szCs w:val="20"/>
        </w:rPr>
        <w:t>ols or data security protocols.</w:t>
      </w:r>
    </w:p>
    <w:p w14:paraId="3ECE9D42" w14:textId="7569C9A4"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Unauthorized access to, or use or disclosure of JBE Data (including data mining, or any commercial use) by Contractor or third parties</w:t>
      </w:r>
      <w:r w:rsidR="002269A3" w:rsidRPr="0054129C">
        <w:rPr>
          <w:rFonts w:ascii="Times New Roman" w:hAnsi="Times New Roman"/>
          <w:b w:val="0"/>
          <w:sz w:val="20"/>
          <w:szCs w:val="20"/>
        </w:rPr>
        <w:t>,</w:t>
      </w:r>
      <w:r w:rsidRPr="008D36CD">
        <w:rPr>
          <w:rFonts w:ascii="Times New Roman" w:hAnsi="Times New Roman"/>
          <w:b w:val="0"/>
          <w:sz w:val="20"/>
          <w:szCs w:val="20"/>
        </w:rPr>
        <w:t xml:space="preserve"> is prohibited. Contractor shall not, without the prior written consent of an authorized representative of JBE, use </w:t>
      </w:r>
      <w:r w:rsidR="000E744F">
        <w:rPr>
          <w:rFonts w:ascii="Times New Roman" w:hAnsi="Times New Roman"/>
          <w:b w:val="0"/>
          <w:sz w:val="20"/>
          <w:szCs w:val="20"/>
        </w:rPr>
        <w:t xml:space="preserve">or access </w:t>
      </w:r>
      <w:r w:rsidRPr="008D36CD">
        <w:rPr>
          <w:rFonts w:ascii="Times New Roman" w:hAnsi="Times New Roman"/>
          <w:b w:val="0"/>
          <w:sz w:val="20"/>
          <w:szCs w:val="20"/>
        </w:rPr>
        <w:t xml:space="preserve">the JBE Data for any purpose other than to provide the Work under this Agreement. In no event shall Contractor transfer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Pr="008D36CD">
        <w:rPr>
          <w:rFonts w:ascii="Times New Roman" w:hAnsi="Times New Roman"/>
          <w:b w:val="0"/>
          <w:sz w:val="20"/>
          <w:szCs w:val="20"/>
        </w:rPr>
        <w:t xml:space="preserve">JBE Data to third parties, or provide third parties access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Pr="008D36CD">
        <w:rPr>
          <w:rFonts w:ascii="Times New Roman" w:hAnsi="Times New Roman"/>
          <w:b w:val="0"/>
          <w:sz w:val="20"/>
          <w:szCs w:val="20"/>
        </w:rPr>
        <w:t xml:space="preserve">JBE Data, except as may be expressly authorized by JBE. Contractor is responsible for the security and confidentiality of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Pr="008D36CD">
        <w:rPr>
          <w:rFonts w:ascii="Times New Roman" w:hAnsi="Times New Roman"/>
          <w:b w:val="0"/>
          <w:sz w:val="20"/>
          <w:szCs w:val="20"/>
        </w:rPr>
        <w:t xml:space="preserve">JBE Data. JBE owns and retains all right and title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Pr="008D36CD">
        <w:rPr>
          <w:rFonts w:ascii="Times New Roman" w:hAnsi="Times New Roman"/>
          <w:b w:val="0"/>
          <w:sz w:val="20"/>
          <w:szCs w:val="20"/>
        </w:rPr>
        <w:t xml:space="preserve">JBE Data, and has the exclusive right to control its use. </w:t>
      </w:r>
    </w:p>
    <w:p w14:paraId="1773B0A4" w14:textId="77777777"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No Work shall be provided from outside the continental United States. Remote access to JBE Data from outside the continental United States is prohibited unless approved</w:t>
      </w:r>
      <w:r w:rsidR="00ED3467">
        <w:rPr>
          <w:rFonts w:ascii="Times New Roman" w:hAnsi="Times New Roman"/>
          <w:b w:val="0"/>
          <w:sz w:val="20"/>
          <w:szCs w:val="20"/>
        </w:rPr>
        <w:t xml:space="preserve"> </w:t>
      </w:r>
      <w:r w:rsidR="00ED3467" w:rsidRPr="0054129C">
        <w:rPr>
          <w:rFonts w:ascii="Times New Roman" w:hAnsi="Times New Roman"/>
          <w:b w:val="0"/>
          <w:sz w:val="20"/>
          <w:szCs w:val="20"/>
        </w:rPr>
        <w:t>in writing</w:t>
      </w:r>
      <w:r w:rsidRPr="008D36CD">
        <w:rPr>
          <w:rFonts w:ascii="Times New Roman" w:hAnsi="Times New Roman"/>
          <w:b w:val="0"/>
          <w:sz w:val="20"/>
          <w:szCs w:val="20"/>
        </w:rPr>
        <w:t xml:space="preserve"> in advance by the JBE. The physical location of Contractor’s data center, systems, and equipment where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Pr="008D36CD">
        <w:rPr>
          <w:rFonts w:ascii="Times New Roman" w:hAnsi="Times New Roman"/>
          <w:b w:val="0"/>
          <w:sz w:val="20"/>
          <w:szCs w:val="20"/>
        </w:rPr>
        <w:t xml:space="preserve">JBE Data is stored shall be within the continental United States. Contractor shall ensure that access to the JBE Data will be provided to the JBE (and its authorized users) 24 hours per day, 365 days per year (excluding agreed-upon maintenance downtime). Upon the JBE’s request, all JBE Data in the possession of Contractor shall be provided to JBE in a manner reasonably requested by JBE and all copies shall be permanently removed from Contractor’s system, records, and backups, and all subsequent use of such information by Contractor shall cease. </w:t>
      </w:r>
    </w:p>
    <w:p w14:paraId="4C4C37E1" w14:textId="77777777" w:rsidR="00B96F68" w:rsidRPr="0054129C" w:rsidRDefault="00C37895" w:rsidP="0054129C">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Confidential, sensitive, or personally identifiable information shall be encrypted in accordance with the highest industry standards, applicable laws, this Agreement, and JBE policies and procedures.</w:t>
      </w:r>
    </w:p>
    <w:p w14:paraId="5F7F834C" w14:textId="337D694E" w:rsidR="003D6011" w:rsidRDefault="00C37895" w:rsidP="003D6011">
      <w:pPr>
        <w:pStyle w:val="Heading3"/>
        <w:tabs>
          <w:tab w:val="left" w:pos="720"/>
        </w:tabs>
        <w:spacing w:before="120" w:after="120" w:line="240" w:lineRule="auto"/>
        <w:rPr>
          <w:rFonts w:ascii="Times New Roman" w:hAnsi="Times New Roman"/>
          <w:b w:val="0"/>
          <w:sz w:val="20"/>
          <w:szCs w:val="20"/>
          <w:u w:val="single"/>
        </w:rPr>
      </w:pPr>
      <w:r w:rsidRPr="008D36CD">
        <w:rPr>
          <w:rFonts w:ascii="Times New Roman" w:hAnsi="Times New Roman"/>
          <w:b w:val="0"/>
          <w:sz w:val="20"/>
          <w:szCs w:val="20"/>
        </w:rPr>
        <w:tab/>
        <w:t xml:space="preserve">(c)         </w:t>
      </w:r>
      <w:r w:rsidRPr="008D36CD">
        <w:rPr>
          <w:rFonts w:ascii="Times New Roman" w:hAnsi="Times New Roman"/>
          <w:b w:val="0"/>
          <w:sz w:val="20"/>
          <w:szCs w:val="20"/>
          <w:u w:val="single"/>
        </w:rPr>
        <w:t>Data Breach</w:t>
      </w:r>
    </w:p>
    <w:p w14:paraId="18C9A9AB" w14:textId="1C568727" w:rsidR="00C37895" w:rsidRPr="008D36CD" w:rsidRDefault="00C37895" w:rsidP="003D6011">
      <w:pPr>
        <w:pStyle w:val="Heading3"/>
        <w:tabs>
          <w:tab w:val="left" w:pos="72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If there is a suspected or actual Data Breach, Contractor shall notify the JBE in writing within two (2) hours of becoming aware of such occurrence. A “Data Breach” means any access, destruction, loss, theft, use, modification or disclosure of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Pr="008D36CD">
        <w:rPr>
          <w:rFonts w:ascii="Times New Roman" w:hAnsi="Times New Roman"/>
          <w:b w:val="0"/>
          <w:sz w:val="20"/>
          <w:szCs w:val="20"/>
        </w:rPr>
        <w:t>JBE Data by an unauthorized party. Contractor’s notification shall identify: (</w:t>
      </w:r>
      <w:r w:rsidR="000E744F">
        <w:rPr>
          <w:rFonts w:ascii="Times New Roman" w:hAnsi="Times New Roman"/>
          <w:b w:val="0"/>
          <w:sz w:val="20"/>
          <w:szCs w:val="20"/>
        </w:rPr>
        <w:t>i</w:t>
      </w:r>
      <w:r w:rsidRPr="008D36CD">
        <w:rPr>
          <w:rFonts w:ascii="Times New Roman" w:hAnsi="Times New Roman"/>
          <w:b w:val="0"/>
          <w:sz w:val="20"/>
          <w:szCs w:val="20"/>
        </w:rPr>
        <w:t>) the nature of the Data Breach; (</w:t>
      </w:r>
      <w:r w:rsidR="000E744F">
        <w:rPr>
          <w:rFonts w:ascii="Times New Roman" w:hAnsi="Times New Roman"/>
          <w:b w:val="0"/>
          <w:sz w:val="20"/>
          <w:szCs w:val="20"/>
        </w:rPr>
        <w:t>ii</w:t>
      </w:r>
      <w:r w:rsidRPr="008D36CD">
        <w:rPr>
          <w:rFonts w:ascii="Times New Roman" w:hAnsi="Times New Roman"/>
          <w:b w:val="0"/>
          <w:sz w:val="20"/>
          <w:szCs w:val="20"/>
        </w:rPr>
        <w:t>) the data accessed, used or disclosed; (</w:t>
      </w:r>
      <w:r w:rsidR="000E744F">
        <w:rPr>
          <w:rFonts w:ascii="Times New Roman" w:hAnsi="Times New Roman"/>
          <w:b w:val="0"/>
          <w:sz w:val="20"/>
          <w:szCs w:val="20"/>
        </w:rPr>
        <w:t>iii</w:t>
      </w:r>
      <w:r w:rsidRPr="008D36CD">
        <w:rPr>
          <w:rFonts w:ascii="Times New Roman" w:hAnsi="Times New Roman"/>
          <w:b w:val="0"/>
          <w:sz w:val="20"/>
          <w:szCs w:val="20"/>
        </w:rPr>
        <w:t>) who accessed, used, disclosed and/or received data (if known); (</w:t>
      </w:r>
      <w:r w:rsidR="000E744F">
        <w:rPr>
          <w:rFonts w:ascii="Times New Roman" w:hAnsi="Times New Roman"/>
          <w:b w:val="0"/>
          <w:sz w:val="20"/>
          <w:szCs w:val="20"/>
        </w:rPr>
        <w:t>iv</w:t>
      </w:r>
      <w:r w:rsidRPr="008D36CD">
        <w:rPr>
          <w:rFonts w:ascii="Times New Roman" w:hAnsi="Times New Roman"/>
          <w:b w:val="0"/>
          <w:sz w:val="20"/>
          <w:szCs w:val="20"/>
        </w:rPr>
        <w:t>) what Contractor has done or will do to mitigate the Data Breach; and (</w:t>
      </w:r>
      <w:r w:rsidR="000E744F">
        <w:rPr>
          <w:rFonts w:ascii="Times New Roman" w:hAnsi="Times New Roman"/>
          <w:b w:val="0"/>
          <w:sz w:val="20"/>
          <w:szCs w:val="20"/>
        </w:rPr>
        <w:t>v)</w:t>
      </w:r>
      <w:r w:rsidRPr="008D36CD">
        <w:rPr>
          <w:rFonts w:ascii="Times New Roman" w:hAnsi="Times New Roman"/>
          <w:b w:val="0"/>
          <w:sz w:val="20"/>
          <w:szCs w:val="20"/>
        </w:rPr>
        <w:t xml:space="preserve"> corrective action Contractor has taken or will take to prevent future Data Breaches. Contractor </w:t>
      </w:r>
      <w:r w:rsidR="004A7F8E" w:rsidRPr="008D36CD">
        <w:rPr>
          <w:rFonts w:ascii="Times New Roman" w:hAnsi="Times New Roman"/>
          <w:b w:val="0"/>
          <w:sz w:val="20"/>
          <w:szCs w:val="20"/>
        </w:rPr>
        <w:t xml:space="preserve">shall promptly investigate the Data Breach and shall </w:t>
      </w:r>
      <w:r w:rsidRPr="008D36CD">
        <w:rPr>
          <w:rFonts w:ascii="Times New Roman" w:hAnsi="Times New Roman"/>
          <w:b w:val="0"/>
          <w:sz w:val="20"/>
          <w:szCs w:val="20"/>
        </w:rPr>
        <w:t>provide daily updates, or more frequently if required by the JBE, regarding findings and actions performed by Contractor until the Data Breach has been resolved to the JBE’s satisfaction</w:t>
      </w:r>
      <w:r w:rsidR="000E744F">
        <w:rPr>
          <w:rFonts w:ascii="Times New Roman" w:hAnsi="Times New Roman"/>
          <w:b w:val="0"/>
          <w:sz w:val="20"/>
          <w:szCs w:val="20"/>
        </w:rPr>
        <w:t>, and Contractor has taken measures satisfactory to the JBE to prevent future Data Breaches</w:t>
      </w:r>
      <w:r w:rsidRPr="008D36CD">
        <w:rPr>
          <w:rFonts w:ascii="Times New Roman" w:hAnsi="Times New Roman"/>
          <w:b w:val="0"/>
          <w:sz w:val="20"/>
          <w:szCs w:val="20"/>
        </w:rPr>
        <w:t>. Contractor shall conduct an investigation of the Data Breach and shall share the report of the investigation with the JBE.  The JBE and/or its authorized agents shall have the right to lead (if required by law) or participate in the investigation. Contractor shall cooperate fully with the JBE, its agents and law enforcement</w:t>
      </w:r>
      <w:r w:rsidR="00B96F68" w:rsidRPr="008D36CD">
        <w:rPr>
          <w:rFonts w:ascii="Times New Roman" w:hAnsi="Times New Roman"/>
          <w:b w:val="0"/>
          <w:sz w:val="20"/>
          <w:szCs w:val="20"/>
        </w:rPr>
        <w:t>, including with respect to taking steps to mitigate any adverse impact or harm arising from the Data Breach</w:t>
      </w:r>
      <w:r w:rsidRPr="008D36CD">
        <w:rPr>
          <w:rFonts w:ascii="Times New Roman" w:hAnsi="Times New Roman"/>
          <w:b w:val="0"/>
          <w:sz w:val="20"/>
          <w:szCs w:val="20"/>
        </w:rPr>
        <w:t xml:space="preserve">. </w:t>
      </w:r>
      <w:r w:rsidR="00F42C4D">
        <w:rPr>
          <w:rFonts w:ascii="Times New Roman" w:hAnsi="Times New Roman"/>
          <w:b w:val="0"/>
          <w:sz w:val="20"/>
        </w:rPr>
        <w:t>After any Data Breach, Contractor shall at its expense have an independent, industry-recognized, JBE-approved third party perform an information security audit. The audit results shall be shared with the JBE within seven (7) days of Contractor’s receipt of such results. Upon Contractor receiving the results of the audit, Contractor shall provide the JBE with written evidence of planned remediation within thirty (30) days and promptly modify its security measures in order to meet its obligations under this Agreement.</w:t>
      </w:r>
    </w:p>
    <w:p w14:paraId="0B7EB11C" w14:textId="46D71ED4" w:rsidR="00C37895" w:rsidRPr="008D36CD" w:rsidRDefault="0075756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(d)        </w:t>
      </w:r>
      <w:r w:rsidR="00C37895" w:rsidRPr="00964B02">
        <w:rPr>
          <w:rFonts w:ascii="Times New Roman" w:hAnsi="Times New Roman"/>
          <w:b w:val="0"/>
          <w:sz w:val="20"/>
          <w:u w:val="single"/>
        </w:rPr>
        <w:t>Security Assessments</w:t>
      </w:r>
    </w:p>
    <w:p w14:paraId="165D2430" w14:textId="3E8BAFD2" w:rsidR="00C37895" w:rsidRPr="008D36CD" w:rsidRDefault="00C37895" w:rsidP="003D6011">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Upon advance written </w:t>
      </w:r>
      <w:r w:rsidR="00FD2C49">
        <w:rPr>
          <w:rFonts w:ascii="Times New Roman" w:hAnsi="Times New Roman"/>
          <w:b w:val="0"/>
          <w:sz w:val="20"/>
          <w:szCs w:val="20"/>
        </w:rPr>
        <w:t xml:space="preserve">notice </w:t>
      </w:r>
      <w:r w:rsidRPr="008D36CD">
        <w:rPr>
          <w:rFonts w:ascii="Times New Roman" w:hAnsi="Times New Roman"/>
          <w:b w:val="0"/>
          <w:sz w:val="20"/>
          <w:szCs w:val="20"/>
        </w:rPr>
        <w:t xml:space="preserve">by </w:t>
      </w:r>
      <w:r w:rsidR="00FD2C49">
        <w:rPr>
          <w:rFonts w:ascii="Times New Roman" w:hAnsi="Times New Roman"/>
          <w:b w:val="0"/>
          <w:sz w:val="20"/>
          <w:szCs w:val="20"/>
        </w:rPr>
        <w:t xml:space="preserve">the </w:t>
      </w:r>
      <w:r w:rsidRPr="008D36CD">
        <w:rPr>
          <w:rFonts w:ascii="Times New Roman" w:hAnsi="Times New Roman"/>
          <w:b w:val="0"/>
          <w:sz w:val="20"/>
          <w:szCs w:val="20"/>
        </w:rPr>
        <w:t xml:space="preserve">JBE, Contractor agrees that </w:t>
      </w:r>
      <w:r w:rsidR="009A16A7">
        <w:rPr>
          <w:rFonts w:ascii="Times New Roman" w:hAnsi="Times New Roman"/>
          <w:b w:val="0"/>
          <w:sz w:val="20"/>
          <w:szCs w:val="20"/>
        </w:rPr>
        <w:t xml:space="preserve">the </w:t>
      </w:r>
      <w:r w:rsidRPr="008D36CD">
        <w:rPr>
          <w:rFonts w:ascii="Times New Roman" w:hAnsi="Times New Roman"/>
          <w:b w:val="0"/>
          <w:sz w:val="20"/>
          <w:szCs w:val="20"/>
        </w:rPr>
        <w:t>JBE shall have reasonable access to Contractor’s operational documentation, records, logs, and databases that relate to data security</w:t>
      </w:r>
      <w:r w:rsidR="00757565" w:rsidRPr="008D36CD">
        <w:rPr>
          <w:rFonts w:ascii="Times New Roman" w:hAnsi="Times New Roman"/>
          <w:b w:val="0"/>
          <w:sz w:val="20"/>
          <w:szCs w:val="20"/>
        </w:rPr>
        <w:t xml:space="preserve"> and the Contractor’s Information Security Program</w:t>
      </w:r>
      <w:r w:rsidRPr="008D36CD">
        <w:rPr>
          <w:rFonts w:ascii="Times New Roman" w:hAnsi="Times New Roman"/>
          <w:b w:val="0"/>
          <w:sz w:val="20"/>
          <w:szCs w:val="20"/>
        </w:rPr>
        <w:t xml:space="preserve">. Upon </w:t>
      </w:r>
      <w:r w:rsidR="009A16A7">
        <w:rPr>
          <w:rFonts w:ascii="Times New Roman" w:hAnsi="Times New Roman"/>
          <w:b w:val="0"/>
          <w:sz w:val="20"/>
          <w:szCs w:val="20"/>
        </w:rPr>
        <w:t xml:space="preserve">the </w:t>
      </w:r>
      <w:r w:rsidRPr="008D36CD">
        <w:rPr>
          <w:rFonts w:ascii="Times New Roman" w:hAnsi="Times New Roman"/>
          <w:b w:val="0"/>
          <w:sz w:val="20"/>
          <w:szCs w:val="20"/>
        </w:rPr>
        <w:t xml:space="preserve">JBE’s request, Contractor shall, at its expense, perform, or cause to have performed an assessment of Contractor’s compliance with its </w:t>
      </w:r>
      <w:r w:rsidR="00757565" w:rsidRPr="008D36CD">
        <w:rPr>
          <w:rFonts w:ascii="Times New Roman" w:hAnsi="Times New Roman"/>
          <w:b w:val="0"/>
          <w:sz w:val="20"/>
          <w:szCs w:val="20"/>
        </w:rPr>
        <w:t xml:space="preserve">privacy and </w:t>
      </w:r>
      <w:r w:rsidRPr="008D36CD">
        <w:rPr>
          <w:rFonts w:ascii="Times New Roman" w:hAnsi="Times New Roman"/>
          <w:b w:val="0"/>
          <w:sz w:val="20"/>
          <w:szCs w:val="20"/>
        </w:rPr>
        <w:t xml:space="preserve">data security obligations. Contractor shall provide to the JBE the results, including any findings and recommendations made by Contractor’s assessors, of such assessment, and, at its expense, take any corrective actions. </w:t>
      </w:r>
      <w:r w:rsidR="00F02404">
        <w:rPr>
          <w:rFonts w:ascii="Times New Roman" w:hAnsi="Times New Roman"/>
          <w:b w:val="0"/>
          <w:sz w:val="20"/>
        </w:rPr>
        <w:t xml:space="preserve"> </w:t>
      </w:r>
    </w:p>
    <w:p w14:paraId="0E4214F1" w14:textId="77777777" w:rsidR="00C37895" w:rsidRPr="008D36CD" w:rsidRDefault="00A30ED8"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(e)        </w:t>
      </w:r>
      <w:r w:rsidR="00C37895" w:rsidRPr="00964B02">
        <w:rPr>
          <w:rFonts w:ascii="Times New Roman" w:hAnsi="Times New Roman"/>
          <w:b w:val="0"/>
          <w:sz w:val="20"/>
          <w:szCs w:val="20"/>
          <w:u w:val="single"/>
        </w:rPr>
        <w:t>Data Requests</w:t>
      </w:r>
    </w:p>
    <w:p w14:paraId="182A0A51" w14:textId="63AEF7AD"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Contractor shall promptly notify the JBE upon receipt of any requests which in any way might reasonably require access to the JBE Data. Contractor shall not respond to subpoenas, service of process, Public Records Act requests</w:t>
      </w:r>
      <w:r w:rsidR="007169ED">
        <w:rPr>
          <w:rFonts w:ascii="Times New Roman" w:hAnsi="Times New Roman"/>
          <w:b w:val="0"/>
          <w:sz w:val="20"/>
          <w:szCs w:val="20"/>
        </w:rPr>
        <w:t xml:space="preserve"> (or requests under California Rule of Court 10.500)</w:t>
      </w:r>
      <w:r w:rsidRPr="008D36CD">
        <w:rPr>
          <w:rFonts w:ascii="Times New Roman" w:hAnsi="Times New Roman"/>
          <w:b w:val="0"/>
          <w:sz w:val="20"/>
          <w:szCs w:val="20"/>
        </w:rPr>
        <w:t>, and other legal requests directed at Contractor regarding this Agreement</w:t>
      </w:r>
      <w:r w:rsidR="00A30ED8" w:rsidRPr="008D36CD">
        <w:rPr>
          <w:rFonts w:ascii="Times New Roman" w:hAnsi="Times New Roman"/>
          <w:b w:val="0"/>
          <w:sz w:val="20"/>
          <w:szCs w:val="20"/>
        </w:rPr>
        <w:t xml:space="preserve"> </w:t>
      </w:r>
      <w:r w:rsidRPr="008D36CD">
        <w:rPr>
          <w:rFonts w:ascii="Times New Roman" w:hAnsi="Times New Roman"/>
          <w:b w:val="0"/>
          <w:sz w:val="20"/>
          <w:szCs w:val="20"/>
        </w:rPr>
        <w:t xml:space="preserve">or JBE Data </w:t>
      </w:r>
      <w:r w:rsidRPr="008D36CD">
        <w:rPr>
          <w:rFonts w:ascii="Times New Roman" w:hAnsi="Times New Roman"/>
          <w:b w:val="0"/>
          <w:sz w:val="20"/>
          <w:szCs w:val="20"/>
        </w:rPr>
        <w:lastRenderedPageBreak/>
        <w:t>without first notifying the JBE. Contractor shall provide its intended responses to the JBE with adequate time for the JBE to review, revise and, if necessary, seek a protective order in a court of competent jurisdiction. Contractor shall not respond to legal requests directed at the JBE unless authorized in writing to do so by the JBE.</w:t>
      </w:r>
    </w:p>
    <w:p w14:paraId="1FDA71B6" w14:textId="77777777" w:rsidR="0054129C" w:rsidRPr="005B25CB" w:rsidRDefault="00A30ED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ab/>
        <w:t xml:space="preserve">(f)        </w:t>
      </w:r>
      <w:r w:rsidRPr="00964B02">
        <w:rPr>
          <w:rFonts w:ascii="Times New Roman" w:hAnsi="Times New Roman"/>
          <w:b w:val="0"/>
          <w:sz w:val="20"/>
          <w:szCs w:val="20"/>
          <w:u w:val="single"/>
        </w:rPr>
        <w:t xml:space="preserve">Data </w:t>
      </w:r>
      <w:r w:rsidR="002E7893" w:rsidRPr="00964B02">
        <w:rPr>
          <w:rFonts w:ascii="Times New Roman" w:hAnsi="Times New Roman"/>
          <w:b w:val="0"/>
          <w:sz w:val="20"/>
          <w:szCs w:val="20"/>
          <w:u w:val="single"/>
        </w:rPr>
        <w:t>Backups</w:t>
      </w:r>
    </w:p>
    <w:p w14:paraId="1A491402"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 xml:space="preserve">If Contractor </w:t>
      </w:r>
      <w:r w:rsidR="0076255F">
        <w:rPr>
          <w:rFonts w:ascii="Times New Roman" w:hAnsi="Times New Roman"/>
          <w:b w:val="0"/>
          <w:sz w:val="20"/>
          <w:szCs w:val="20"/>
        </w:rPr>
        <w:t>is providing</w:t>
      </w:r>
      <w:r w:rsidRPr="008D36CD">
        <w:rPr>
          <w:rFonts w:ascii="Times New Roman" w:hAnsi="Times New Roman"/>
          <w:b w:val="0"/>
          <w:sz w:val="20"/>
          <w:szCs w:val="20"/>
        </w:rPr>
        <w:t xml:space="preserve"> Hosted Services</w:t>
      </w:r>
      <w:r w:rsidR="0076255F">
        <w:rPr>
          <w:rFonts w:ascii="Times New Roman" w:hAnsi="Times New Roman"/>
          <w:b w:val="0"/>
          <w:sz w:val="20"/>
          <w:szCs w:val="20"/>
        </w:rPr>
        <w:t xml:space="preserve"> under this Agreement</w:t>
      </w:r>
      <w:r w:rsidRPr="008D36CD">
        <w:rPr>
          <w:rFonts w:ascii="Times New Roman" w:hAnsi="Times New Roman"/>
          <w:b w:val="0"/>
          <w:sz w:val="20"/>
          <w:szCs w:val="20"/>
        </w:rPr>
        <w:t>, Contractor shall:</w:t>
      </w:r>
    </w:p>
    <w:p w14:paraId="00914FBF"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ensure that any hosting facilities (including computers, network, data storage, backup, archive devices, and the data storage media), and disaster recovery facilities (if applicable) shall be located in the continental United </w:t>
      </w:r>
      <w:proofErr w:type="gramStart"/>
      <w:r w:rsidRPr="008D36CD">
        <w:rPr>
          <w:rFonts w:ascii="Times New Roman" w:hAnsi="Times New Roman"/>
          <w:b w:val="0"/>
          <w:sz w:val="20"/>
          <w:szCs w:val="20"/>
        </w:rPr>
        <w:t>States;</w:t>
      </w:r>
      <w:proofErr w:type="gramEnd"/>
    </w:p>
    <w:p w14:paraId="61ACFCA5" w14:textId="2279D90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provide periodic full backup of all JBE Data</w:t>
      </w:r>
      <w:r w:rsidR="00A30ED8" w:rsidRPr="008D36CD">
        <w:rPr>
          <w:rFonts w:ascii="Times New Roman" w:hAnsi="Times New Roman"/>
          <w:b w:val="0"/>
          <w:sz w:val="20"/>
          <w:szCs w:val="20"/>
        </w:rPr>
        <w:t>;</w:t>
      </w:r>
      <w:r w:rsidR="00456DF9">
        <w:rPr>
          <w:rFonts w:ascii="Times New Roman" w:hAnsi="Times New Roman"/>
          <w:b w:val="0"/>
          <w:sz w:val="20"/>
          <w:szCs w:val="20"/>
        </w:rPr>
        <w:t xml:space="preserve"> </w:t>
      </w:r>
      <w:r w:rsidR="00456DF9" w:rsidRPr="00456DF9">
        <w:rPr>
          <w:rFonts w:ascii="Times New Roman" w:hAnsi="Times New Roman"/>
          <w:sz w:val="20"/>
          <w:szCs w:val="20"/>
        </w:rPr>
        <w:t>[</w:t>
      </w:r>
      <w:r w:rsidR="00456DF9" w:rsidRPr="00456DF9">
        <w:rPr>
          <w:rFonts w:ascii="Times New Roman" w:hAnsi="Times New Roman"/>
          <w:i/>
          <w:sz w:val="20"/>
          <w:szCs w:val="20"/>
        </w:rPr>
        <w:t xml:space="preserve">SECTION INSTRUCTIONS: specify timeframe (e.g., every </w:t>
      </w:r>
      <w:r w:rsidR="00456DF9">
        <w:rPr>
          <w:rFonts w:ascii="Times New Roman" w:hAnsi="Times New Roman"/>
          <w:i/>
          <w:sz w:val="20"/>
          <w:szCs w:val="20"/>
        </w:rPr>
        <w:t>[</w:t>
      </w:r>
      <w:r w:rsidR="00456DF9" w:rsidRPr="00456DF9">
        <w:rPr>
          <w:rFonts w:ascii="Times New Roman" w:hAnsi="Times New Roman"/>
          <w:i/>
          <w:sz w:val="20"/>
          <w:szCs w:val="20"/>
        </w:rPr>
        <w:t>___</w:t>
      </w:r>
      <w:r w:rsidR="00456DF9">
        <w:rPr>
          <w:rFonts w:ascii="Times New Roman" w:hAnsi="Times New Roman"/>
          <w:i/>
          <w:sz w:val="20"/>
          <w:szCs w:val="20"/>
        </w:rPr>
        <w:t>]</w:t>
      </w:r>
      <w:r w:rsidR="00456DF9" w:rsidRPr="00456DF9">
        <w:rPr>
          <w:rFonts w:ascii="Times New Roman" w:hAnsi="Times New Roman"/>
          <w:i/>
          <w:sz w:val="20"/>
          <w:szCs w:val="20"/>
        </w:rPr>
        <w:t xml:space="preserve"> hours) to meet the JBE’s requirements</w:t>
      </w:r>
      <w:r w:rsidR="00456DF9" w:rsidRPr="00456DF9">
        <w:rPr>
          <w:rFonts w:ascii="Times New Roman" w:hAnsi="Times New Roman"/>
          <w:sz w:val="20"/>
          <w:szCs w:val="20"/>
        </w:rPr>
        <w:t>]</w:t>
      </w:r>
    </w:p>
    <w:p w14:paraId="446530DE"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incremental backup of all JBE </w:t>
      </w:r>
      <w:proofErr w:type="gramStart"/>
      <w:r w:rsidRPr="008D36CD">
        <w:rPr>
          <w:rFonts w:ascii="Times New Roman" w:hAnsi="Times New Roman"/>
          <w:b w:val="0"/>
          <w:sz w:val="20"/>
          <w:szCs w:val="20"/>
        </w:rPr>
        <w:t>Data</w:t>
      </w:r>
      <w:r w:rsidR="00A30ED8" w:rsidRPr="008D36CD">
        <w:rPr>
          <w:rFonts w:ascii="Times New Roman" w:hAnsi="Times New Roman"/>
          <w:b w:val="0"/>
          <w:sz w:val="20"/>
          <w:szCs w:val="20"/>
        </w:rPr>
        <w:t>;</w:t>
      </w:r>
      <w:proofErr w:type="gramEnd"/>
    </w:p>
    <w:p w14:paraId="79107B4D"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recover data from the JBE Data backup </w:t>
      </w:r>
      <w:proofErr w:type="gramStart"/>
      <w:r w:rsidRPr="008D36CD">
        <w:rPr>
          <w:rFonts w:ascii="Times New Roman" w:hAnsi="Times New Roman"/>
          <w:b w:val="0"/>
          <w:sz w:val="20"/>
          <w:szCs w:val="20"/>
        </w:rPr>
        <w:t>copy</w:t>
      </w:r>
      <w:r w:rsidR="00A30ED8" w:rsidRPr="008D36CD">
        <w:rPr>
          <w:rFonts w:ascii="Times New Roman" w:hAnsi="Times New Roman"/>
          <w:b w:val="0"/>
          <w:sz w:val="20"/>
          <w:szCs w:val="20"/>
        </w:rPr>
        <w:t>;</w:t>
      </w:r>
      <w:proofErr w:type="gramEnd"/>
    </w:p>
    <w:p w14:paraId="08574431"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export </w:t>
      </w:r>
      <w:r w:rsidR="0054129C">
        <w:rPr>
          <w:rFonts w:ascii="Times New Roman" w:hAnsi="Times New Roman"/>
          <w:b w:val="0"/>
          <w:sz w:val="20"/>
          <w:szCs w:val="20"/>
        </w:rPr>
        <w:t xml:space="preserve">the </w:t>
      </w:r>
      <w:r w:rsidRPr="008D36CD">
        <w:rPr>
          <w:rFonts w:ascii="Times New Roman" w:hAnsi="Times New Roman"/>
          <w:b w:val="0"/>
          <w:sz w:val="20"/>
          <w:szCs w:val="20"/>
        </w:rPr>
        <w:t xml:space="preserve">JBE’s raw data in human readable and machine readable format, and have the capability to promptly provide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Pr="008D36CD">
        <w:rPr>
          <w:rFonts w:ascii="Times New Roman" w:hAnsi="Times New Roman"/>
          <w:b w:val="0"/>
          <w:sz w:val="20"/>
          <w:szCs w:val="20"/>
        </w:rPr>
        <w:t xml:space="preserve">JBE Data to JBE upon its </w:t>
      </w:r>
      <w:proofErr w:type="gramStart"/>
      <w:r w:rsidRPr="008D36CD">
        <w:rPr>
          <w:rFonts w:ascii="Times New Roman" w:hAnsi="Times New Roman"/>
          <w:b w:val="0"/>
          <w:sz w:val="20"/>
          <w:szCs w:val="20"/>
        </w:rPr>
        <w:t>request</w:t>
      </w:r>
      <w:r w:rsidR="00A30ED8" w:rsidRPr="008D36CD">
        <w:rPr>
          <w:rFonts w:ascii="Times New Roman" w:hAnsi="Times New Roman"/>
          <w:b w:val="0"/>
          <w:sz w:val="20"/>
          <w:szCs w:val="20"/>
        </w:rPr>
        <w:t>;</w:t>
      </w:r>
      <w:proofErr w:type="gramEnd"/>
    </w:p>
    <w:p w14:paraId="16DFD229"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import </w:t>
      </w:r>
      <w:r w:rsidR="00467286">
        <w:rPr>
          <w:rFonts w:ascii="Times New Roman" w:hAnsi="Times New Roman"/>
          <w:b w:val="0"/>
          <w:sz w:val="20"/>
          <w:szCs w:val="20"/>
        </w:rPr>
        <w:t xml:space="preserve">the JBE Data </w:t>
      </w:r>
      <w:r w:rsidRPr="008D36CD">
        <w:rPr>
          <w:rFonts w:ascii="Times New Roman" w:hAnsi="Times New Roman"/>
          <w:b w:val="0"/>
          <w:sz w:val="20"/>
          <w:szCs w:val="20"/>
        </w:rPr>
        <w:t xml:space="preserve">(subject to Contractor’s confidentiality </w:t>
      </w:r>
      <w:r w:rsidR="00467286">
        <w:rPr>
          <w:rFonts w:ascii="Times New Roman" w:hAnsi="Times New Roman"/>
          <w:b w:val="0"/>
          <w:sz w:val="20"/>
          <w:szCs w:val="20"/>
        </w:rPr>
        <w:t xml:space="preserve">and data security </w:t>
      </w:r>
      <w:r w:rsidRPr="008D36CD">
        <w:rPr>
          <w:rFonts w:ascii="Times New Roman" w:hAnsi="Times New Roman"/>
          <w:b w:val="0"/>
          <w:sz w:val="20"/>
          <w:szCs w:val="20"/>
        </w:rPr>
        <w:t>obligations</w:t>
      </w:r>
      <w:proofErr w:type="gramStart"/>
      <w:r w:rsidRPr="008D36CD">
        <w:rPr>
          <w:rFonts w:ascii="Times New Roman" w:hAnsi="Times New Roman"/>
          <w:b w:val="0"/>
          <w:sz w:val="20"/>
          <w:szCs w:val="20"/>
        </w:rPr>
        <w:t>)</w:t>
      </w:r>
      <w:r w:rsidR="00A30ED8" w:rsidRPr="008D36CD">
        <w:rPr>
          <w:rFonts w:ascii="Times New Roman" w:hAnsi="Times New Roman"/>
          <w:b w:val="0"/>
          <w:sz w:val="20"/>
          <w:szCs w:val="20"/>
        </w:rPr>
        <w:t>;</w:t>
      </w:r>
      <w:proofErr w:type="gramEnd"/>
      <w:r w:rsidR="00A30ED8" w:rsidRPr="008D36CD">
        <w:rPr>
          <w:rFonts w:ascii="Times New Roman" w:hAnsi="Times New Roman"/>
          <w:b w:val="0"/>
          <w:sz w:val="20"/>
          <w:szCs w:val="20"/>
        </w:rPr>
        <w:t xml:space="preserve"> </w:t>
      </w:r>
    </w:p>
    <w:p w14:paraId="238E37E0" w14:textId="77777777" w:rsidR="00EE7738" w:rsidRPr="008D36CD" w:rsidRDefault="00EE773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hourly snapshot backups of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467286">
        <w:rPr>
          <w:rFonts w:ascii="Times New Roman" w:hAnsi="Times New Roman"/>
          <w:b w:val="0"/>
          <w:sz w:val="20"/>
          <w:szCs w:val="20"/>
        </w:rPr>
        <w:t>JBE Data</w:t>
      </w:r>
      <w:r w:rsidRPr="008D36CD">
        <w:rPr>
          <w:rFonts w:ascii="Times New Roman" w:hAnsi="Times New Roman"/>
          <w:b w:val="0"/>
          <w:sz w:val="20"/>
          <w:szCs w:val="20"/>
        </w:rPr>
        <w:t xml:space="preserve"> (daily backups </w:t>
      </w:r>
      <w:r w:rsidR="00E85DAB" w:rsidRPr="008D36CD">
        <w:rPr>
          <w:rFonts w:ascii="Times New Roman" w:hAnsi="Times New Roman"/>
          <w:b w:val="0"/>
          <w:sz w:val="20"/>
          <w:szCs w:val="20"/>
        </w:rPr>
        <w:t>shall also be performed</w:t>
      </w:r>
      <w:proofErr w:type="gramStart"/>
      <w:r w:rsidR="00E85DAB" w:rsidRPr="008D36CD">
        <w:rPr>
          <w:rFonts w:ascii="Times New Roman" w:hAnsi="Times New Roman"/>
          <w:b w:val="0"/>
          <w:sz w:val="20"/>
          <w:szCs w:val="20"/>
        </w:rPr>
        <w:t>);</w:t>
      </w:r>
      <w:proofErr w:type="gramEnd"/>
      <w:r w:rsidR="00E85DAB" w:rsidRPr="008D36CD">
        <w:rPr>
          <w:rFonts w:ascii="Times New Roman" w:hAnsi="Times New Roman"/>
          <w:b w:val="0"/>
          <w:sz w:val="20"/>
          <w:szCs w:val="20"/>
        </w:rPr>
        <w:t xml:space="preserve"> </w:t>
      </w:r>
      <w:r w:rsidRPr="008D36CD">
        <w:rPr>
          <w:rFonts w:ascii="Times New Roman" w:hAnsi="Times New Roman"/>
          <w:b w:val="0"/>
          <w:sz w:val="20"/>
          <w:szCs w:val="20"/>
        </w:rPr>
        <w:t xml:space="preserve"> </w:t>
      </w:r>
    </w:p>
    <w:p w14:paraId="22026312" w14:textId="77777777" w:rsidR="00E85DAB"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maintain recoverable</w:t>
      </w:r>
      <w:r w:rsidR="00467286">
        <w:rPr>
          <w:rFonts w:ascii="Times New Roman" w:hAnsi="Times New Roman"/>
          <w:b w:val="0"/>
          <w:sz w:val="20"/>
          <w:szCs w:val="20"/>
        </w:rPr>
        <w:t>,</w:t>
      </w:r>
      <w:r w:rsidRPr="008D36CD">
        <w:rPr>
          <w:rFonts w:ascii="Times New Roman" w:hAnsi="Times New Roman"/>
          <w:b w:val="0"/>
          <w:sz w:val="20"/>
          <w:szCs w:val="20"/>
        </w:rPr>
        <w:t xml:space="preserve"> secure backups </w:t>
      </w:r>
      <w:r w:rsidR="00467286">
        <w:rPr>
          <w:rFonts w:ascii="Times New Roman" w:hAnsi="Times New Roman"/>
          <w:b w:val="0"/>
          <w:sz w:val="20"/>
          <w:szCs w:val="20"/>
        </w:rPr>
        <w:t xml:space="preserve">of </w:t>
      </w:r>
      <w:r w:rsidR="000F7270">
        <w:rPr>
          <w:rFonts w:ascii="Times New Roman" w:hAnsi="Times New Roman"/>
          <w:b w:val="0"/>
          <w:sz w:val="20"/>
          <w:szCs w:val="20"/>
        </w:rPr>
        <w:t xml:space="preserve">the </w:t>
      </w:r>
      <w:r w:rsidR="00467286">
        <w:rPr>
          <w:rFonts w:ascii="Times New Roman" w:hAnsi="Times New Roman"/>
          <w:b w:val="0"/>
          <w:sz w:val="20"/>
          <w:szCs w:val="20"/>
        </w:rPr>
        <w:t xml:space="preserve">JBE Data </w:t>
      </w:r>
      <w:r w:rsidRPr="008D36CD">
        <w:rPr>
          <w:rFonts w:ascii="Times New Roman" w:hAnsi="Times New Roman"/>
          <w:b w:val="0"/>
          <w:sz w:val="20"/>
          <w:szCs w:val="20"/>
        </w:rPr>
        <w:t>offsite in a fire-protected, secure area, geographically separate from the primary datacenter</w:t>
      </w:r>
      <w:r w:rsidR="00E85DAB" w:rsidRPr="008D36CD">
        <w:rPr>
          <w:rFonts w:ascii="Times New Roman" w:hAnsi="Times New Roman"/>
          <w:b w:val="0"/>
          <w:sz w:val="20"/>
          <w:szCs w:val="20"/>
        </w:rPr>
        <w:t>; and</w:t>
      </w:r>
    </w:p>
    <w:p w14:paraId="0DA909A7" w14:textId="7747FCAB" w:rsidR="00A30ED8" w:rsidRPr="008D36CD" w:rsidRDefault="00E85DAB"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maintain and implement </w:t>
      </w:r>
      <w:r w:rsidR="00467286">
        <w:rPr>
          <w:rFonts w:ascii="Times New Roman" w:hAnsi="Times New Roman"/>
          <w:b w:val="0"/>
          <w:sz w:val="20"/>
          <w:szCs w:val="20"/>
        </w:rPr>
        <w:t xml:space="preserve">data backup and </w:t>
      </w:r>
      <w:r w:rsidRPr="008D36CD">
        <w:rPr>
          <w:rFonts w:ascii="Times New Roman" w:hAnsi="Times New Roman"/>
          <w:b w:val="0"/>
          <w:sz w:val="20"/>
          <w:szCs w:val="20"/>
        </w:rPr>
        <w:t>disaster recovery processes and procedures in accordance with the highest industry standards</w:t>
      </w:r>
      <w:r w:rsidR="00467286">
        <w:rPr>
          <w:rFonts w:ascii="Times New Roman" w:hAnsi="Times New Roman"/>
          <w:b w:val="0"/>
          <w:sz w:val="20"/>
          <w:szCs w:val="20"/>
        </w:rPr>
        <w:t xml:space="preserve"> and applicable laws</w:t>
      </w:r>
      <w:r w:rsidRPr="008D36CD">
        <w:rPr>
          <w:rFonts w:ascii="Times New Roman" w:hAnsi="Times New Roman"/>
          <w:b w:val="0"/>
          <w:sz w:val="20"/>
          <w:szCs w:val="20"/>
        </w:rPr>
        <w:t xml:space="preserve">. </w:t>
      </w:r>
    </w:p>
    <w:p w14:paraId="28E40A29" w14:textId="77777777" w:rsidR="0054129C" w:rsidRDefault="002B14D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00467286" w:rsidRPr="002B1018">
        <w:rPr>
          <w:rFonts w:ascii="Times New Roman" w:hAnsi="Times New Roman"/>
          <w:i/>
          <w:sz w:val="20"/>
          <w:szCs w:val="20"/>
        </w:rPr>
        <w:t xml:space="preserve">SECTION INSTRUCTIONS: As applicable, </w:t>
      </w:r>
      <w:r w:rsidRPr="002B1018">
        <w:rPr>
          <w:rFonts w:ascii="Times New Roman" w:hAnsi="Times New Roman"/>
          <w:i/>
          <w:sz w:val="20"/>
          <w:szCs w:val="20"/>
        </w:rPr>
        <w:t xml:space="preserve">JBE </w:t>
      </w:r>
      <w:r w:rsidR="002B1018">
        <w:rPr>
          <w:rFonts w:ascii="Times New Roman" w:hAnsi="Times New Roman"/>
          <w:i/>
          <w:sz w:val="20"/>
          <w:szCs w:val="20"/>
        </w:rPr>
        <w:t>to specify additional provisions for]</w:t>
      </w:r>
      <w:r w:rsidRPr="008D36CD">
        <w:rPr>
          <w:rFonts w:ascii="Times New Roman" w:hAnsi="Times New Roman"/>
          <w:b w:val="0"/>
          <w:sz w:val="20"/>
          <w:szCs w:val="20"/>
        </w:rPr>
        <w:t xml:space="preserve">: </w:t>
      </w:r>
    </w:p>
    <w:p w14:paraId="4F668D1A" w14:textId="77777777" w:rsidR="005B25CB" w:rsidRPr="005B25CB" w:rsidRDefault="0054129C"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r>
      <w:r w:rsidR="005B25CB" w:rsidRPr="005B25CB">
        <w:rPr>
          <w:rFonts w:ascii="Times New Roman" w:hAnsi="Times New Roman"/>
          <w:b w:val="0"/>
          <w:i/>
          <w:sz w:val="20"/>
          <w:szCs w:val="20"/>
        </w:rPr>
        <w:t>encryption standards for data backups</w:t>
      </w:r>
    </w:p>
    <w:p w14:paraId="2C3FFFDB"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requirements for rolling backup history (Contractor’s ability to restore files from multiple backups/snapshots)</w:t>
      </w:r>
    </w:p>
    <w:p w14:paraId="2E472D22"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physical medium and other specifications for data backup hardware or software</w:t>
      </w:r>
    </w:p>
    <w:p w14:paraId="7B9B2A25"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retention periods of archived data backups</w:t>
      </w:r>
    </w:p>
    <w:p w14:paraId="0AACC182"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uninterruptible power supply for servers hosting JBE Data</w:t>
      </w:r>
    </w:p>
    <w:p w14:paraId="17315900" w14:textId="5112D155" w:rsidR="000C59DC" w:rsidRPr="00964B02" w:rsidRDefault="005B25CB" w:rsidP="00964B02">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service levels and response times for data backup retrieval/data restoration]</w:t>
      </w:r>
    </w:p>
    <w:p w14:paraId="6AED9AF8" w14:textId="77777777" w:rsidR="007950D3" w:rsidRPr="000C59DC" w:rsidRDefault="007950D3" w:rsidP="007950D3">
      <w:pPr>
        <w:spacing w:after="120"/>
        <w:rPr>
          <w:rFonts w:ascii="Times New Roman" w:hAnsi="Times New Roman"/>
          <w:sz w:val="20"/>
          <w:szCs w:val="20"/>
        </w:rPr>
      </w:pPr>
      <w:r>
        <w:tab/>
      </w:r>
      <w:r>
        <w:rPr>
          <w:rFonts w:ascii="Times New Roman" w:hAnsi="Times New Roman"/>
          <w:sz w:val="20"/>
          <w:szCs w:val="20"/>
        </w:rPr>
        <w:t xml:space="preserve">(g)         </w:t>
      </w:r>
      <w:r w:rsidRPr="00964B02">
        <w:rPr>
          <w:rFonts w:ascii="Times New Roman" w:hAnsi="Times New Roman"/>
          <w:sz w:val="20"/>
          <w:szCs w:val="20"/>
          <w:u w:val="single"/>
        </w:rPr>
        <w:t>Transition Period</w:t>
      </w:r>
    </w:p>
    <w:p w14:paraId="385F1B19" w14:textId="4DD5D52A" w:rsidR="007950D3" w:rsidRDefault="007950D3" w:rsidP="007950D3">
      <w:pPr>
        <w:spacing w:line="240" w:lineRule="auto"/>
        <w:rPr>
          <w:rFonts w:ascii="Times New Roman" w:hAnsi="Times New Roman"/>
          <w:sz w:val="20"/>
          <w:szCs w:val="20"/>
        </w:rPr>
      </w:pPr>
      <w:r w:rsidRPr="007950D3">
        <w:rPr>
          <w:rFonts w:ascii="Times New Roman" w:hAnsi="Times New Roman"/>
          <w:sz w:val="20"/>
          <w:szCs w:val="20"/>
        </w:rPr>
        <w:t xml:space="preserve">For ninety (90) days prior to the expiration date of this </w:t>
      </w:r>
      <w:r>
        <w:rPr>
          <w:rFonts w:ascii="Times New Roman" w:hAnsi="Times New Roman"/>
          <w:sz w:val="20"/>
          <w:szCs w:val="20"/>
        </w:rPr>
        <w:t>Agreement or Statement of Work</w:t>
      </w:r>
      <w:r w:rsidRPr="007950D3">
        <w:rPr>
          <w:rFonts w:ascii="Times New Roman" w:hAnsi="Times New Roman"/>
          <w:sz w:val="20"/>
          <w:szCs w:val="20"/>
        </w:rPr>
        <w:t xml:space="preserve">, or upon notice of termination of this </w:t>
      </w:r>
      <w:r>
        <w:rPr>
          <w:rFonts w:ascii="Times New Roman" w:hAnsi="Times New Roman"/>
          <w:sz w:val="20"/>
          <w:szCs w:val="20"/>
        </w:rPr>
        <w:t>Agreement or Statement of Work</w:t>
      </w:r>
      <w:r w:rsidRPr="007950D3">
        <w:rPr>
          <w:rFonts w:ascii="Times New Roman" w:hAnsi="Times New Roman"/>
          <w:sz w:val="20"/>
          <w:szCs w:val="20"/>
        </w:rPr>
        <w:t xml:space="preserve">, Contractor shall assist the </w:t>
      </w:r>
      <w:r>
        <w:rPr>
          <w:rFonts w:ascii="Times New Roman" w:hAnsi="Times New Roman"/>
          <w:sz w:val="20"/>
          <w:szCs w:val="20"/>
        </w:rPr>
        <w:t xml:space="preserve">JBE </w:t>
      </w:r>
      <w:r w:rsidRPr="007950D3">
        <w:rPr>
          <w:rFonts w:ascii="Times New Roman" w:hAnsi="Times New Roman"/>
          <w:sz w:val="20"/>
          <w:szCs w:val="20"/>
        </w:rPr>
        <w:t xml:space="preserve">in extracting and/or transitioning all </w:t>
      </w:r>
      <w:r>
        <w:rPr>
          <w:rFonts w:ascii="Times New Roman" w:hAnsi="Times New Roman"/>
          <w:sz w:val="20"/>
          <w:szCs w:val="20"/>
        </w:rPr>
        <w:t xml:space="preserve">JBE </w:t>
      </w:r>
      <w:r w:rsidRPr="007950D3">
        <w:rPr>
          <w:rFonts w:ascii="Times New Roman" w:hAnsi="Times New Roman"/>
          <w:sz w:val="20"/>
          <w:szCs w:val="20"/>
        </w:rPr>
        <w:t xml:space="preserve">Data in the format determined by the </w:t>
      </w:r>
      <w:r>
        <w:rPr>
          <w:rFonts w:ascii="Times New Roman" w:hAnsi="Times New Roman"/>
          <w:sz w:val="20"/>
          <w:szCs w:val="20"/>
        </w:rPr>
        <w:t xml:space="preserve">JBE </w:t>
      </w:r>
      <w:r w:rsidRPr="007950D3">
        <w:rPr>
          <w:rFonts w:ascii="Times New Roman" w:hAnsi="Times New Roman"/>
          <w:sz w:val="20"/>
          <w:szCs w:val="20"/>
        </w:rPr>
        <w:t xml:space="preserve">(“Transition Period”). During the Transition Period, </w:t>
      </w:r>
      <w:r>
        <w:rPr>
          <w:rFonts w:ascii="Times New Roman" w:hAnsi="Times New Roman"/>
          <w:sz w:val="20"/>
          <w:szCs w:val="20"/>
        </w:rPr>
        <w:t xml:space="preserve">the Hosted Services </w:t>
      </w:r>
      <w:r w:rsidRPr="007950D3">
        <w:rPr>
          <w:rFonts w:ascii="Times New Roman" w:hAnsi="Times New Roman"/>
          <w:sz w:val="20"/>
          <w:szCs w:val="20"/>
        </w:rPr>
        <w:t xml:space="preserve">and </w:t>
      </w:r>
      <w:r>
        <w:rPr>
          <w:rFonts w:ascii="Times New Roman" w:hAnsi="Times New Roman"/>
          <w:sz w:val="20"/>
          <w:szCs w:val="20"/>
        </w:rPr>
        <w:t xml:space="preserve">JBE </w:t>
      </w:r>
      <w:r w:rsidRPr="007950D3">
        <w:rPr>
          <w:rFonts w:ascii="Times New Roman" w:hAnsi="Times New Roman"/>
          <w:sz w:val="20"/>
          <w:szCs w:val="20"/>
        </w:rPr>
        <w:t xml:space="preserve">Data access shall continue to be made available without alteration.  </w:t>
      </w:r>
    </w:p>
    <w:p w14:paraId="70569650" w14:textId="77777777" w:rsidR="007950D3" w:rsidRPr="007950D3" w:rsidRDefault="007950D3" w:rsidP="007950D3">
      <w:pPr>
        <w:spacing w:line="240" w:lineRule="auto"/>
        <w:rPr>
          <w:rFonts w:ascii="Times New Roman" w:hAnsi="Times New Roman"/>
          <w:sz w:val="20"/>
          <w:szCs w:val="20"/>
        </w:rPr>
      </w:pPr>
    </w:p>
    <w:p w14:paraId="1F30D0DE" w14:textId="77777777" w:rsidR="0082352E"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29" w:name="_Ref65992755"/>
      <w:bookmarkEnd w:id="25"/>
      <w:bookmarkEnd w:id="26"/>
      <w:bookmarkEnd w:id="27"/>
      <w:bookmarkEnd w:id="2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6</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2352E" w:rsidRPr="009424EC">
        <w:rPr>
          <w:rFonts w:ascii="Times New Roman" w:hAnsi="Times New Roman"/>
          <w:b w:val="0"/>
          <w:i w:val="0"/>
          <w:sz w:val="20"/>
          <w:u w:val="single"/>
        </w:rPr>
        <w:t>Project Staff</w:t>
      </w:r>
      <w:r w:rsidR="0082352E" w:rsidRPr="009424EC">
        <w:rPr>
          <w:rFonts w:ascii="Times New Roman" w:hAnsi="Times New Roman"/>
          <w:b w:val="0"/>
          <w:i w:val="0"/>
          <w:sz w:val="20"/>
        </w:rPr>
        <w:t>.</w:t>
      </w:r>
    </w:p>
    <w:p w14:paraId="2EC99BD5" w14:textId="77777777"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(a) </w:t>
      </w:r>
      <w:r w:rsidR="009F0512" w:rsidRPr="009F0512">
        <w:rPr>
          <w:rFonts w:ascii="Times New Roman" w:hAnsi="Times New Roman"/>
          <w:b w:val="0"/>
          <w:sz w:val="20"/>
        </w:rPr>
        <w:tab/>
      </w:r>
      <w:r w:rsidR="0082352E" w:rsidRPr="009424EC">
        <w:rPr>
          <w:rFonts w:ascii="Times New Roman" w:hAnsi="Times New Roman"/>
          <w:b w:val="0"/>
          <w:sz w:val="20"/>
          <w:u w:val="single"/>
        </w:rPr>
        <w:t>Contractor Project Manager</w:t>
      </w:r>
      <w:r w:rsidR="0082352E" w:rsidRPr="009424EC">
        <w:rPr>
          <w:rFonts w:ascii="Times New Roman" w:hAnsi="Times New Roman"/>
          <w:b w:val="0"/>
          <w:sz w:val="20"/>
        </w:rPr>
        <w:t>.  The Contractor Project Manager shall serve, from the Effective Date, as the Contractor project manager and primary Contractor representative under this Agreement.</w:t>
      </w:r>
      <w:r w:rsidR="00181371" w:rsidRPr="009424EC">
        <w:rPr>
          <w:rFonts w:ascii="Times New Roman" w:hAnsi="Times New Roman"/>
          <w:b w:val="0"/>
          <w:sz w:val="20"/>
        </w:rPr>
        <w:t xml:space="preserve"> </w:t>
      </w:r>
      <w:r w:rsidR="0082352E" w:rsidRPr="009424EC">
        <w:rPr>
          <w:rFonts w:ascii="Times New Roman" w:hAnsi="Times New Roman"/>
          <w:b w:val="0"/>
          <w:sz w:val="20"/>
        </w:rPr>
        <w:t>The Contractor Project Manager shall (i) have overall responsibility for managing and coordinating the performance of Contractor’s obligations under this Agreement, including the performance of all Subcontractors</w:t>
      </w:r>
      <w:r w:rsidR="00965B56" w:rsidRPr="009424EC">
        <w:rPr>
          <w:rFonts w:ascii="Times New Roman" w:hAnsi="Times New Roman"/>
          <w:b w:val="0"/>
          <w:sz w:val="20"/>
        </w:rPr>
        <w:t>;</w:t>
      </w:r>
      <w:r w:rsidR="0082352E" w:rsidRPr="009424EC">
        <w:rPr>
          <w:rFonts w:ascii="Times New Roman" w:hAnsi="Times New Roman"/>
          <w:b w:val="0"/>
          <w:sz w:val="20"/>
        </w:rPr>
        <w:t xml:space="preserve"> and (ii) be authorized to act for and bind Contractor and Subcontractors in connection with all aspects of this Agreement.  </w:t>
      </w:r>
      <w:r w:rsidR="0082352E" w:rsidRPr="009424EC">
        <w:rPr>
          <w:rFonts w:ascii="Times New Roman" w:hAnsi="Times New Roman"/>
          <w:b w:val="0"/>
          <w:kern w:val="28"/>
          <w:sz w:val="20"/>
        </w:rPr>
        <w:t>The Contractor Project Manager shall respond promptly and fully to all inquiries from the JBE Project Manager</w:t>
      </w:r>
      <w:r w:rsidR="00965B56" w:rsidRPr="009424EC">
        <w:rPr>
          <w:rFonts w:ascii="Times New Roman" w:hAnsi="Times New Roman"/>
          <w:b w:val="0"/>
          <w:kern w:val="28"/>
          <w:sz w:val="20"/>
        </w:rPr>
        <w:t>.</w:t>
      </w:r>
      <w:r w:rsidR="0082352E" w:rsidRPr="009424EC">
        <w:rPr>
          <w:rFonts w:ascii="Times New Roman" w:hAnsi="Times New Roman"/>
          <w:b w:val="0"/>
          <w:kern w:val="28"/>
          <w:sz w:val="20"/>
        </w:rPr>
        <w:t xml:space="preserve"> </w:t>
      </w:r>
    </w:p>
    <w:p w14:paraId="076C034A" w14:textId="77777777" w:rsidR="0082352E" w:rsidRPr="009424EC" w:rsidRDefault="00D62092" w:rsidP="00E266EA">
      <w:pPr>
        <w:pStyle w:val="Heading3"/>
        <w:keepNext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(b)</w:t>
      </w:r>
      <w:r w:rsidR="00BD40D4" w:rsidRPr="00484209">
        <w:rPr>
          <w:rFonts w:ascii="Times New Roman" w:hAnsi="Times New Roman"/>
          <w:b w:val="0"/>
          <w:sz w:val="20"/>
        </w:rPr>
        <w:t xml:space="preserve"> </w:t>
      </w:r>
      <w:r w:rsidR="009F0512" w:rsidRPr="00484209">
        <w:rPr>
          <w:rFonts w:ascii="Times New Roman" w:hAnsi="Times New Roman"/>
          <w:b w:val="0"/>
          <w:sz w:val="20"/>
        </w:rPr>
        <w:t xml:space="preserve">         </w:t>
      </w:r>
      <w:r w:rsidR="0082352E" w:rsidRPr="009424EC">
        <w:rPr>
          <w:rFonts w:ascii="Times New Roman" w:hAnsi="Times New Roman"/>
          <w:b w:val="0"/>
          <w:sz w:val="20"/>
          <w:u w:val="single"/>
        </w:rPr>
        <w:t>Contractor Key Personnel</w:t>
      </w:r>
      <w:r w:rsidR="0082352E" w:rsidRPr="009424EC">
        <w:rPr>
          <w:rFonts w:ascii="Times New Roman" w:hAnsi="Times New Roman"/>
          <w:b w:val="0"/>
          <w:sz w:val="20"/>
        </w:rPr>
        <w:t xml:space="preserve">. </w:t>
      </w:r>
      <w:r w:rsidR="00880091" w:rsidRPr="009424EC">
        <w:rPr>
          <w:rFonts w:ascii="Times New Roman" w:hAnsi="Times New Roman"/>
          <w:b w:val="0"/>
          <w:sz w:val="20"/>
        </w:rPr>
        <w:t xml:space="preserve"> </w:t>
      </w:r>
      <w:r w:rsidR="0082352E" w:rsidRPr="009424EC">
        <w:rPr>
          <w:rFonts w:ascii="Times New Roman" w:hAnsi="Times New Roman"/>
          <w:b w:val="0"/>
          <w:sz w:val="20"/>
        </w:rPr>
        <w:t xml:space="preserve">The JBE reserves the right to interview and approve proposed Contractor Key Personnel prior to their assignment to the JBE. Contractor shall not replace or reassign </w:t>
      </w:r>
      <w:r w:rsidR="00965B56" w:rsidRPr="009424EC">
        <w:rPr>
          <w:rFonts w:ascii="Times New Roman" w:hAnsi="Times New Roman"/>
          <w:b w:val="0"/>
          <w:sz w:val="20"/>
        </w:rPr>
        <w:t xml:space="preserve">any </w:t>
      </w:r>
      <w:r w:rsidR="0082352E" w:rsidRPr="009424EC">
        <w:rPr>
          <w:rFonts w:ascii="Times New Roman" w:hAnsi="Times New Roman"/>
          <w:b w:val="0"/>
          <w:sz w:val="20"/>
        </w:rPr>
        <w:t>Contractor Key Personnel unless the JBE consents in advance in writing or such Contractor Key Personnel (i) voluntarily resigns or takes a leave of absence from Contractor, (ii) has his/her employment, professional or other for-hire relationship terminated by Contractor, (iii) fails to perform his or her duties and responsibilities pursuant to this Agreement, or (iv) dies or is unable to work due to his or her disability.  If Contractor needs to replace</w:t>
      </w:r>
      <w:r w:rsidR="00FB116D" w:rsidRPr="009424EC">
        <w:rPr>
          <w:rFonts w:ascii="Times New Roman" w:hAnsi="Times New Roman"/>
          <w:b w:val="0"/>
          <w:sz w:val="20"/>
        </w:rPr>
        <w:t xml:space="preserve"> a</w:t>
      </w:r>
      <w:r w:rsidR="0082352E" w:rsidRPr="009424EC">
        <w:rPr>
          <w:rFonts w:ascii="Times New Roman" w:hAnsi="Times New Roman"/>
          <w:b w:val="0"/>
          <w:sz w:val="20"/>
        </w:rPr>
        <w:t xml:space="preserve"> Contractor Key Personnel for any of the foregoing reasons, Contractor shall (1) notify the JBE promptly, (2) provide resumes for proposed replacement Contractor Key Personnel within two (2) Business Days after so notifying the JBE, and (3) be responsible for all costs and expenses associated with any replacement of any Contractor Key Personnel member (including, without limitation, any costs and expenses associated with training, project orientation or knowledge transfer reasonably required for replacement personnel to provide the applicable </w:t>
      </w:r>
      <w:r w:rsidR="008610FA">
        <w:rPr>
          <w:rFonts w:ascii="Times New Roman" w:hAnsi="Times New Roman"/>
          <w:b w:val="0"/>
          <w:sz w:val="20"/>
        </w:rPr>
        <w:t>Work</w:t>
      </w:r>
      <w:r w:rsidR="0082352E" w:rsidRPr="009424EC">
        <w:rPr>
          <w:rFonts w:ascii="Times New Roman" w:hAnsi="Times New Roman"/>
          <w:b w:val="0"/>
          <w:sz w:val="20"/>
        </w:rPr>
        <w:t>).</w:t>
      </w:r>
    </w:p>
    <w:p w14:paraId="55C6D73E" w14:textId="77777777"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(c) </w:t>
      </w:r>
      <w:r w:rsidR="009F0512" w:rsidRPr="009F0512">
        <w:rPr>
          <w:rFonts w:ascii="Times New Roman" w:hAnsi="Times New Roman"/>
          <w:b w:val="0"/>
          <w:sz w:val="20"/>
        </w:rPr>
        <w:tab/>
      </w:r>
      <w:r w:rsidR="0082352E" w:rsidRPr="009424EC">
        <w:rPr>
          <w:rFonts w:ascii="Times New Roman" w:hAnsi="Times New Roman"/>
          <w:b w:val="0"/>
          <w:sz w:val="20"/>
          <w:u w:val="single"/>
        </w:rPr>
        <w:t>Subcontractors</w:t>
      </w:r>
      <w:r w:rsidR="0082352E" w:rsidRPr="009424EC">
        <w:rPr>
          <w:rFonts w:ascii="Times New Roman" w:hAnsi="Times New Roman"/>
          <w:b w:val="0"/>
          <w:sz w:val="20"/>
        </w:rPr>
        <w:t xml:space="preserve">.  Contractor shall not subcontract or delegate any of the obligations under this Agreement except as approved by the JBE in writing in advance. The JBE may withdraw its approval of a subcontractor if the JBE </w:t>
      </w:r>
      <w:r w:rsidR="0082352E" w:rsidRPr="009424EC">
        <w:rPr>
          <w:rFonts w:ascii="Times New Roman" w:hAnsi="Times New Roman"/>
          <w:b w:val="0"/>
          <w:sz w:val="20"/>
        </w:rPr>
        <w:lastRenderedPageBreak/>
        <w:t xml:space="preserve">determines in good faith that the subcontractor is, or will be, unable to effectively perform its responsibilities.  If the JBE rejects any proposed subcontractor in writing, Contractor will assume the proposed subcontractor’s responsibilities. </w:t>
      </w:r>
      <w:r w:rsidR="00B824C9" w:rsidRPr="009424EC">
        <w:rPr>
          <w:rFonts w:ascii="Times New Roman" w:hAnsi="Times New Roman"/>
          <w:b w:val="0"/>
          <w:sz w:val="20"/>
        </w:rPr>
        <w:t xml:space="preserve"> </w:t>
      </w:r>
      <w:r w:rsidR="0082352E" w:rsidRPr="009424EC">
        <w:rPr>
          <w:rFonts w:ascii="Times New Roman" w:hAnsi="Times New Roman"/>
          <w:b w:val="0"/>
          <w:sz w:val="20"/>
        </w:rPr>
        <w:t xml:space="preserve">No subcontracting shall release Contractor from its responsibility for performance of its obligations under this Agreement. Contractor shall remain fully responsible for the performance of Subcontractors hereunder, including, without limitation, all work and activities of Subcontractors providing services to Contractor in connection with the </w:t>
      </w:r>
      <w:r w:rsidR="008610FA">
        <w:rPr>
          <w:rFonts w:ascii="Times New Roman" w:hAnsi="Times New Roman"/>
          <w:b w:val="0"/>
          <w:sz w:val="20"/>
        </w:rPr>
        <w:t>Work</w:t>
      </w:r>
      <w:r w:rsidR="0082352E" w:rsidRPr="009424EC">
        <w:rPr>
          <w:rFonts w:ascii="Times New Roman" w:hAnsi="Times New Roman"/>
          <w:b w:val="0"/>
          <w:sz w:val="20"/>
        </w:rPr>
        <w:t xml:space="preserve">.  </w:t>
      </w:r>
      <w:r w:rsidR="0082352E" w:rsidRPr="009424EC">
        <w:rPr>
          <w:rFonts w:ascii="Times New Roman" w:hAnsi="Times New Roman"/>
          <w:b w:val="0"/>
          <w:kern w:val="28"/>
          <w:sz w:val="20"/>
        </w:rPr>
        <w:t>Contractor shall be the sole point of contact with Subcontractors under this Agreement, and Contractor shall be solely responsible for Subcontractors, including, without limitation, payment of any and all charges resulting from any subcontract</w:t>
      </w:r>
      <w:r w:rsidR="00F43082" w:rsidRPr="009424EC">
        <w:rPr>
          <w:rFonts w:ascii="Times New Roman" w:hAnsi="Times New Roman"/>
          <w:b w:val="0"/>
          <w:kern w:val="28"/>
          <w:sz w:val="20"/>
        </w:rPr>
        <w:t>.</w:t>
      </w:r>
      <w:r w:rsidR="0082352E" w:rsidRPr="009424EC">
        <w:rPr>
          <w:rFonts w:ascii="Times New Roman" w:hAnsi="Times New Roman"/>
          <w:b w:val="0"/>
          <w:kern w:val="28"/>
          <w:sz w:val="20"/>
        </w:rPr>
        <w:t xml:space="preserve"> </w:t>
      </w:r>
      <w:r w:rsidR="0082352E" w:rsidRPr="009424EC">
        <w:rPr>
          <w:rFonts w:ascii="Times New Roman" w:hAnsi="Times New Roman"/>
          <w:b w:val="0"/>
          <w:sz w:val="20"/>
        </w:rPr>
        <w:t>The JBE’s consent to any subcontracting or delegation of Contractor’s obligations will take effect only if there is a written agreement with the Subcontractor, stating that the Contractor and Subcontractor: (i) are jointly and severally liable to the JBE for performing the duties in this Agreement; (ii) affirm the rights granted in this Agreement to the JBE; (iii) make the representations and warranties made by the Contractor in this Agreement; (iv) appoint the JBE an intended third party beneficiary under Contractor’s written agreement with the Subcontractor</w:t>
      </w:r>
      <w:r w:rsidR="00922B6B" w:rsidRPr="009424EC">
        <w:rPr>
          <w:rFonts w:ascii="Times New Roman" w:hAnsi="Times New Roman"/>
          <w:b w:val="0"/>
          <w:sz w:val="20"/>
        </w:rPr>
        <w:t>; and (v) shall comply with</w:t>
      </w:r>
      <w:r w:rsidR="00241426" w:rsidRPr="009424EC">
        <w:rPr>
          <w:rFonts w:ascii="Times New Roman" w:hAnsi="Times New Roman"/>
          <w:b w:val="0"/>
          <w:sz w:val="20"/>
        </w:rPr>
        <w:t xml:space="preserve"> and be subject to</w:t>
      </w:r>
      <w:r w:rsidR="00922B6B" w:rsidRPr="009424EC">
        <w:rPr>
          <w:rFonts w:ascii="Times New Roman" w:hAnsi="Times New Roman"/>
          <w:b w:val="0"/>
          <w:sz w:val="20"/>
        </w:rPr>
        <w:t xml:space="preserve"> the terms of this Agreement</w:t>
      </w:r>
      <w:r w:rsidR="00241426" w:rsidRPr="009424EC">
        <w:rPr>
          <w:rFonts w:ascii="Times New Roman" w:hAnsi="Times New Roman"/>
          <w:b w:val="0"/>
          <w:sz w:val="20"/>
        </w:rPr>
        <w:t>,</w:t>
      </w:r>
      <w:r w:rsidR="00922B6B" w:rsidRPr="009424EC">
        <w:rPr>
          <w:rFonts w:ascii="Times New Roman" w:hAnsi="Times New Roman"/>
          <w:b w:val="0"/>
          <w:sz w:val="20"/>
        </w:rPr>
        <w:t xml:space="preserve"> </w:t>
      </w:r>
      <w:r w:rsidR="00241426" w:rsidRPr="009424EC">
        <w:rPr>
          <w:rFonts w:ascii="Times New Roman" w:hAnsi="Times New Roman"/>
          <w:b w:val="0"/>
          <w:sz w:val="20"/>
        </w:rPr>
        <w:t>including with respect to</w:t>
      </w:r>
      <w:r w:rsidR="00922B6B" w:rsidRPr="009424EC">
        <w:rPr>
          <w:rFonts w:ascii="Times New Roman" w:hAnsi="Times New Roman"/>
          <w:b w:val="0"/>
          <w:sz w:val="20"/>
        </w:rPr>
        <w:t xml:space="preserve"> Intellectual Property Rights</w:t>
      </w:r>
      <w:r w:rsidR="00241426" w:rsidRPr="009424EC">
        <w:rPr>
          <w:rFonts w:ascii="Times New Roman" w:hAnsi="Times New Roman"/>
          <w:b w:val="0"/>
          <w:sz w:val="20"/>
        </w:rPr>
        <w:t>,</w:t>
      </w:r>
      <w:r w:rsidR="00922B6B" w:rsidRPr="009424EC">
        <w:rPr>
          <w:rFonts w:ascii="Times New Roman" w:hAnsi="Times New Roman"/>
          <w:b w:val="0"/>
          <w:sz w:val="20"/>
        </w:rPr>
        <w:t xml:space="preserve"> Confidential Information</w:t>
      </w:r>
      <w:r w:rsidR="00241426" w:rsidRPr="009424EC">
        <w:rPr>
          <w:rFonts w:ascii="Times New Roman" w:hAnsi="Times New Roman"/>
          <w:b w:val="0"/>
          <w:sz w:val="20"/>
        </w:rPr>
        <w:t xml:space="preserve"> and Data Safeguards</w:t>
      </w:r>
      <w:r w:rsidR="0082352E" w:rsidRPr="009424EC">
        <w:rPr>
          <w:rFonts w:ascii="Times New Roman" w:hAnsi="Times New Roman"/>
          <w:b w:val="0"/>
          <w:sz w:val="20"/>
        </w:rPr>
        <w:t>.</w:t>
      </w:r>
    </w:p>
    <w:p w14:paraId="483C498D" w14:textId="77777777" w:rsidR="0082352E" w:rsidRPr="009424EC" w:rsidRDefault="00D62092" w:rsidP="00281609">
      <w:pPr>
        <w:pStyle w:val="Heading3"/>
        <w:widowControl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(d)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Project Staff</w:t>
      </w:r>
      <w:r w:rsidR="0082352E" w:rsidRPr="009424EC">
        <w:rPr>
          <w:rFonts w:ascii="Times New Roman" w:hAnsi="Times New Roman"/>
          <w:b w:val="0"/>
          <w:sz w:val="20"/>
        </w:rPr>
        <w:t>.  Contractor shall appoint to the Project Staff</w:t>
      </w:r>
      <w:r w:rsidR="00631985" w:rsidRPr="009424EC">
        <w:rPr>
          <w:rFonts w:ascii="Times New Roman" w:hAnsi="Times New Roman"/>
          <w:b w:val="0"/>
          <w:sz w:val="20"/>
        </w:rPr>
        <w:t>:</w:t>
      </w:r>
      <w:r w:rsidR="0082352E" w:rsidRPr="009424EC">
        <w:rPr>
          <w:rFonts w:ascii="Times New Roman" w:hAnsi="Times New Roman"/>
          <w:b w:val="0"/>
          <w:sz w:val="20"/>
        </w:rPr>
        <w:t xml:space="preserve"> (i) individuals with suitable training and skills to </w:t>
      </w:r>
      <w:r w:rsidR="002A55F9">
        <w:rPr>
          <w:rFonts w:ascii="Times New Roman" w:hAnsi="Times New Roman"/>
          <w:b w:val="0"/>
          <w:sz w:val="20"/>
        </w:rPr>
        <w:t>provide</w:t>
      </w:r>
      <w:r w:rsidR="002A55F9"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8610FA">
        <w:rPr>
          <w:rFonts w:ascii="Times New Roman" w:hAnsi="Times New Roman"/>
          <w:b w:val="0"/>
          <w:sz w:val="20"/>
        </w:rPr>
        <w:t>Work</w:t>
      </w:r>
      <w:r w:rsidR="0082352E" w:rsidRPr="009424EC">
        <w:rPr>
          <w:rFonts w:ascii="Times New Roman" w:hAnsi="Times New Roman"/>
          <w:b w:val="0"/>
          <w:sz w:val="20"/>
        </w:rPr>
        <w:t xml:space="preserve">, and (ii) </w:t>
      </w:r>
      <w:r w:rsidR="0082352E" w:rsidRPr="009424EC">
        <w:rPr>
          <w:rFonts w:ascii="Times New Roman" w:hAnsi="Times New Roman"/>
          <w:b w:val="0"/>
          <w:kern w:val="28"/>
          <w:sz w:val="20"/>
        </w:rPr>
        <w:t xml:space="preserve">sufficient staffing to adequately provide the </w:t>
      </w:r>
      <w:r w:rsidR="008610FA">
        <w:rPr>
          <w:rFonts w:ascii="Times New Roman" w:hAnsi="Times New Roman"/>
          <w:b w:val="0"/>
          <w:kern w:val="28"/>
          <w:sz w:val="20"/>
        </w:rPr>
        <w:t>Work</w:t>
      </w:r>
      <w:r w:rsidR="0082352E" w:rsidRPr="009424EC">
        <w:rPr>
          <w:rFonts w:ascii="Times New Roman" w:hAnsi="Times New Roman"/>
          <w:b w:val="0"/>
          <w:sz w:val="20"/>
        </w:rPr>
        <w:t xml:space="preserve">. Contractor </w:t>
      </w:r>
      <w:r w:rsidR="009C180E" w:rsidRPr="009424EC">
        <w:rPr>
          <w:rFonts w:ascii="Times New Roman" w:hAnsi="Times New Roman"/>
          <w:b w:val="0"/>
          <w:sz w:val="20"/>
        </w:rPr>
        <w:t>shall make</w:t>
      </w:r>
      <w:r w:rsidR="0082352E" w:rsidRPr="009424EC">
        <w:rPr>
          <w:rFonts w:ascii="Times New Roman" w:hAnsi="Times New Roman"/>
          <w:b w:val="0"/>
          <w:sz w:val="20"/>
        </w:rPr>
        <w:t xml:space="preserve"> commercially reasonable efforts consistent with sound business practices to honor the specific request of the JBE with regard to assignment of its employees. The JBE </w:t>
      </w:r>
      <w:r w:rsidR="005257CF">
        <w:rPr>
          <w:rFonts w:ascii="Times New Roman" w:hAnsi="Times New Roman"/>
          <w:b w:val="0"/>
          <w:sz w:val="20"/>
        </w:rPr>
        <w:t xml:space="preserve">may </w:t>
      </w:r>
      <w:r w:rsidR="0082352E" w:rsidRPr="009424EC">
        <w:rPr>
          <w:rFonts w:ascii="Times New Roman" w:hAnsi="Times New Roman"/>
          <w:b w:val="0"/>
          <w:sz w:val="20"/>
        </w:rPr>
        <w:t xml:space="preserve">require Contractor to remove any personnel from the Project Staff that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JBE Contractors (including, without limitation, the Contractor Project Manager) upon providing to Contractor a reason </w:t>
      </w:r>
      <w:r w:rsidR="009C180E" w:rsidRPr="009424EC">
        <w:rPr>
          <w:rFonts w:ascii="Times New Roman" w:hAnsi="Times New Roman"/>
          <w:b w:val="0"/>
          <w:sz w:val="20"/>
        </w:rPr>
        <w:t xml:space="preserve">(permitted by law) </w:t>
      </w:r>
      <w:r w:rsidR="0082352E" w:rsidRPr="009424EC">
        <w:rPr>
          <w:rFonts w:ascii="Times New Roman" w:hAnsi="Times New Roman"/>
          <w:b w:val="0"/>
          <w:sz w:val="20"/>
        </w:rPr>
        <w:t>for such removal</w:t>
      </w:r>
      <w:r w:rsidR="00964AF1" w:rsidRPr="009424EC">
        <w:rPr>
          <w:rFonts w:ascii="Times New Roman" w:hAnsi="Times New Roman"/>
          <w:b w:val="0"/>
          <w:sz w:val="20"/>
        </w:rPr>
        <w:t xml:space="preserve">. Contractor may, with the JBE’s consent, </w:t>
      </w:r>
      <w:r w:rsidR="0082352E" w:rsidRPr="009424EC">
        <w:rPr>
          <w:rFonts w:ascii="Times New Roman" w:hAnsi="Times New Roman"/>
          <w:b w:val="0"/>
          <w:sz w:val="20"/>
        </w:rPr>
        <w:t xml:space="preserve">continue to retain such member of the Project Staff in a role that does not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JBE Contractors. The Contractor Project Manager and the JBE Project Manager shall work together to mitigate any impact on the schedule as set forth in a Statement of Work caused by any replacement of a Project Staff member.  Contractor shall be responsible for all costs and expenses associated with any </w:t>
      </w:r>
      <w:r w:rsidR="009C180E" w:rsidRPr="009424EC">
        <w:rPr>
          <w:rFonts w:ascii="Times New Roman" w:hAnsi="Times New Roman"/>
          <w:b w:val="0"/>
          <w:sz w:val="20"/>
        </w:rPr>
        <w:t xml:space="preserve">Project Staff </w:t>
      </w:r>
      <w:r w:rsidR="0082352E" w:rsidRPr="009424EC">
        <w:rPr>
          <w:rFonts w:ascii="Times New Roman" w:hAnsi="Times New Roman"/>
          <w:b w:val="0"/>
          <w:sz w:val="20"/>
        </w:rPr>
        <w:t>replacement</w:t>
      </w:r>
      <w:r w:rsidR="009C180E" w:rsidRPr="009424EC">
        <w:rPr>
          <w:rFonts w:ascii="Times New Roman" w:hAnsi="Times New Roman"/>
          <w:b w:val="0"/>
          <w:sz w:val="20"/>
        </w:rPr>
        <w:t>.</w:t>
      </w:r>
      <w:r w:rsidR="0082352E" w:rsidRPr="009424EC">
        <w:rPr>
          <w:rFonts w:ascii="Times New Roman" w:hAnsi="Times New Roman"/>
          <w:b w:val="0"/>
          <w:sz w:val="20"/>
        </w:rPr>
        <w:t xml:space="preserve"> Contractor shall assure an orderly and prompt succession for any Project Staff member who is replaced.</w:t>
      </w:r>
      <w:r w:rsidR="00F54380" w:rsidRPr="009424EC">
        <w:rPr>
          <w:rFonts w:ascii="Times New Roman" w:hAnsi="Times New Roman"/>
          <w:b w:val="0"/>
          <w:sz w:val="20"/>
        </w:rPr>
        <w:t xml:space="preserve"> </w:t>
      </w:r>
      <w:r w:rsidR="00251B69" w:rsidRPr="00B81175">
        <w:rPr>
          <w:rFonts w:ascii="Times New Roman" w:hAnsi="Times New Roman"/>
          <w:b w:val="0"/>
          <w:sz w:val="20"/>
        </w:rPr>
        <w:t xml:space="preserve">If the Contract Amount is over $200,000 (excluding </w:t>
      </w:r>
      <w:r w:rsidR="00E32546" w:rsidRPr="00B81175">
        <w:rPr>
          <w:rFonts w:ascii="Times New Roman" w:hAnsi="Times New Roman"/>
          <w:b w:val="0"/>
          <w:sz w:val="20"/>
        </w:rPr>
        <w:t>C</w:t>
      </w:r>
      <w:r w:rsidR="00251B69" w:rsidRPr="00B81175">
        <w:rPr>
          <w:rFonts w:ascii="Times New Roman" w:hAnsi="Times New Roman"/>
          <w:b w:val="0"/>
          <w:sz w:val="20"/>
        </w:rPr>
        <w:t xml:space="preserve">onsulting </w:t>
      </w:r>
      <w:r w:rsidR="00E32546" w:rsidRPr="00B81175">
        <w:rPr>
          <w:rFonts w:ascii="Times New Roman" w:hAnsi="Times New Roman"/>
          <w:b w:val="0"/>
          <w:sz w:val="20"/>
        </w:rPr>
        <w:t>S</w:t>
      </w:r>
      <w:r w:rsidR="00251B69" w:rsidRPr="00B81175">
        <w:rPr>
          <w:rFonts w:ascii="Times New Roman" w:hAnsi="Times New Roman"/>
          <w:b w:val="0"/>
          <w:sz w:val="20"/>
        </w:rPr>
        <w:t>ervices), then Contractor shall give priority consideration in filling vacancies in positions funded by this Agreement to qualified recipients of aid under Welfare and Institutions Code section 11200 in accordance with PCC 10353</w:t>
      </w:r>
      <w:r w:rsidR="00251B69" w:rsidRPr="009424EC">
        <w:rPr>
          <w:rFonts w:ascii="Times New Roman" w:hAnsi="Times New Roman"/>
          <w:b w:val="0"/>
          <w:sz w:val="20"/>
        </w:rPr>
        <w:t xml:space="preserve">. </w:t>
      </w:r>
    </w:p>
    <w:p w14:paraId="4BDE92DE" w14:textId="77777777" w:rsidR="0082352E" w:rsidRPr="009424EC" w:rsidRDefault="00D62092" w:rsidP="00281609">
      <w:pPr>
        <w:pStyle w:val="Heading3"/>
        <w:widowControl w:val="0"/>
        <w:tabs>
          <w:tab w:val="left" w:pos="720"/>
          <w:tab w:val="num" w:pos="2160"/>
        </w:tabs>
        <w:spacing w:before="6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(e)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Conduct of Project Staff</w:t>
      </w:r>
      <w:r w:rsidR="0082352E" w:rsidRPr="009424EC">
        <w:rPr>
          <w:rFonts w:ascii="Times New Roman" w:hAnsi="Times New Roman"/>
          <w:b w:val="0"/>
          <w:sz w:val="20"/>
        </w:rPr>
        <w:t>.</w:t>
      </w:r>
    </w:p>
    <w:p w14:paraId="34B53706" w14:textId="77777777" w:rsidR="0082352E" w:rsidRPr="009424EC" w:rsidRDefault="0082352E" w:rsidP="00281609">
      <w:pPr>
        <w:pStyle w:val="Heading4"/>
        <w:widowControl w:val="0"/>
        <w:tabs>
          <w:tab w:val="left" w:pos="1080"/>
        </w:tabs>
        <w:spacing w:before="60" w:after="60" w:line="240" w:lineRule="auto"/>
        <w:ind w:firstLine="990"/>
        <w:rPr>
          <w:rFonts w:ascii="Times New Roman" w:hAnsi="Times New Roman"/>
          <w:sz w:val="20"/>
        </w:rPr>
      </w:pPr>
      <w:r w:rsidRPr="009424EC">
        <w:rPr>
          <w:rFonts w:ascii="Times New Roman" w:hAnsi="Times New Roman"/>
          <w:sz w:val="20"/>
        </w:rPr>
        <w:t xml:space="preserve">While at the JBE </w:t>
      </w:r>
      <w:r w:rsidR="003E36AB">
        <w:rPr>
          <w:rFonts w:ascii="Times New Roman" w:hAnsi="Times New Roman"/>
          <w:sz w:val="20"/>
        </w:rPr>
        <w:t xml:space="preserve">Work </w:t>
      </w:r>
      <w:r w:rsidRPr="009424EC">
        <w:rPr>
          <w:rFonts w:ascii="Times New Roman" w:hAnsi="Times New Roman"/>
          <w:sz w:val="20"/>
        </w:rPr>
        <w:t>Locations, Contractor shall, and shall cause Subcontractors to</w:t>
      </w:r>
      <w:r w:rsidR="009C180E" w:rsidRPr="009424EC">
        <w:rPr>
          <w:rFonts w:ascii="Times New Roman" w:hAnsi="Times New Roman"/>
          <w:sz w:val="20"/>
        </w:rPr>
        <w:t>:</w:t>
      </w:r>
      <w:r w:rsidRPr="009424EC">
        <w:rPr>
          <w:rFonts w:ascii="Times New Roman" w:hAnsi="Times New Roman"/>
          <w:sz w:val="20"/>
        </w:rPr>
        <w:t xml:space="preserve"> (1) comply with the requests, standard rules and regulations and policies and procedures of the </w:t>
      </w:r>
      <w:r w:rsidR="001A3ECF" w:rsidRPr="009424EC">
        <w:rPr>
          <w:rFonts w:ascii="Times New Roman" w:hAnsi="Times New Roman"/>
          <w:sz w:val="20"/>
        </w:rPr>
        <w:t>Judicial Branch Entities</w:t>
      </w:r>
      <w:r w:rsidRPr="009424EC">
        <w:rPr>
          <w:rFonts w:ascii="Times New Roman" w:hAnsi="Times New Roman"/>
          <w:sz w:val="20"/>
        </w:rPr>
        <w:t xml:space="preserve"> regarding safety and health, security, personal and professional </w:t>
      </w:r>
      <w:r w:rsidR="00161664" w:rsidRPr="009424EC">
        <w:rPr>
          <w:rFonts w:ascii="Times New Roman" w:hAnsi="Times New Roman"/>
          <w:sz w:val="20"/>
        </w:rPr>
        <w:t>conduct generally</w:t>
      </w:r>
      <w:r w:rsidRPr="009424EC">
        <w:rPr>
          <w:rFonts w:ascii="Times New Roman" w:hAnsi="Times New Roman"/>
          <w:sz w:val="20"/>
        </w:rPr>
        <w:t xml:space="preserve"> applicable to such JBE </w:t>
      </w:r>
      <w:r w:rsidR="003E36AB">
        <w:rPr>
          <w:rFonts w:ascii="Times New Roman" w:hAnsi="Times New Roman"/>
          <w:sz w:val="20"/>
        </w:rPr>
        <w:t xml:space="preserve">Work </w:t>
      </w:r>
      <w:r w:rsidRPr="009424EC">
        <w:rPr>
          <w:rFonts w:ascii="Times New Roman" w:hAnsi="Times New Roman"/>
          <w:sz w:val="20"/>
        </w:rPr>
        <w:t>Locations, and (2) otherwise conduct themselves in a businesslike manner.</w:t>
      </w:r>
    </w:p>
    <w:p w14:paraId="270CBBFF" w14:textId="77777777" w:rsidR="0082352E" w:rsidRPr="009424EC" w:rsidRDefault="0082352E" w:rsidP="00281609">
      <w:pPr>
        <w:pStyle w:val="Heading4"/>
        <w:widowControl w:val="0"/>
        <w:tabs>
          <w:tab w:val="clear" w:pos="2880"/>
          <w:tab w:val="left" w:pos="1080"/>
        </w:tabs>
        <w:spacing w:before="60" w:after="60" w:line="240" w:lineRule="auto"/>
        <w:ind w:firstLine="990"/>
        <w:rPr>
          <w:rFonts w:ascii="Times New Roman" w:hAnsi="Times New Roman"/>
          <w:sz w:val="20"/>
        </w:rPr>
      </w:pPr>
      <w:r w:rsidRPr="009424EC">
        <w:rPr>
          <w:rFonts w:ascii="Times New Roman" w:hAnsi="Times New Roman"/>
          <w:sz w:val="20"/>
        </w:rPr>
        <w:t>Contractor shall enter into an agreement with each of the members of the Project Staff</w:t>
      </w:r>
      <w:r w:rsidR="00840767">
        <w:rPr>
          <w:rFonts w:ascii="Times New Roman" w:hAnsi="Times New Roman"/>
          <w:sz w:val="20"/>
        </w:rPr>
        <w:t>,</w:t>
      </w:r>
      <w:r w:rsidRPr="009424EC">
        <w:rPr>
          <w:rFonts w:ascii="Times New Roman" w:hAnsi="Times New Roman"/>
          <w:sz w:val="20"/>
        </w:rPr>
        <w:t xml:space="preserve"> which assigns, transfers and conveys to Contractor all of such Project Staff member’s right, title and interest in and to any Developed </w:t>
      </w:r>
      <w:r w:rsidR="00C85AA9">
        <w:rPr>
          <w:rFonts w:ascii="Times New Roman" w:hAnsi="Times New Roman"/>
          <w:sz w:val="20"/>
        </w:rPr>
        <w:t>Materials</w:t>
      </w:r>
      <w:r w:rsidRPr="009424EC">
        <w:rPr>
          <w:rFonts w:ascii="Times New Roman" w:hAnsi="Times New Roman"/>
          <w:sz w:val="20"/>
        </w:rPr>
        <w:t xml:space="preserve">, including all Intellectual Property Rights in and to Developed </w:t>
      </w:r>
      <w:r w:rsidR="00C85AA9">
        <w:rPr>
          <w:rFonts w:ascii="Times New Roman" w:hAnsi="Times New Roman"/>
          <w:sz w:val="20"/>
        </w:rPr>
        <w:t>Materials</w:t>
      </w:r>
      <w:r w:rsidRPr="009424EC">
        <w:rPr>
          <w:rFonts w:ascii="Times New Roman" w:hAnsi="Times New Roman"/>
          <w:sz w:val="20"/>
        </w:rPr>
        <w:t>.</w:t>
      </w:r>
    </w:p>
    <w:p w14:paraId="2E94DECF" w14:textId="77777777" w:rsidR="00432982" w:rsidRPr="009424EC" w:rsidRDefault="0082352E" w:rsidP="00281609">
      <w:pPr>
        <w:pStyle w:val="Heading4"/>
        <w:widowControl w:val="0"/>
        <w:tabs>
          <w:tab w:val="clear" w:pos="2880"/>
          <w:tab w:val="left" w:pos="1080"/>
        </w:tabs>
        <w:spacing w:before="60" w:after="60" w:line="240" w:lineRule="auto"/>
        <w:ind w:firstLine="994"/>
        <w:rPr>
          <w:rFonts w:ascii="Times New Roman" w:hAnsi="Times New Roman"/>
          <w:sz w:val="20"/>
        </w:rPr>
      </w:pPr>
      <w:r w:rsidRPr="009424EC">
        <w:rPr>
          <w:rFonts w:ascii="Times New Roman" w:hAnsi="Times New Roman"/>
          <w:sz w:val="20"/>
        </w:rPr>
        <w:t xml:space="preserve">Contractor shall cooperate with the JBE if the JBE wishes to perform any background checks on Contractor’s </w:t>
      </w:r>
      <w:r w:rsidR="005257CF">
        <w:rPr>
          <w:rFonts w:ascii="Times New Roman" w:hAnsi="Times New Roman"/>
          <w:sz w:val="20"/>
        </w:rPr>
        <w:t>employees or contractors</w:t>
      </w:r>
      <w:r w:rsidR="005257CF" w:rsidRPr="009424EC">
        <w:rPr>
          <w:rFonts w:ascii="Times New Roman" w:hAnsi="Times New Roman"/>
          <w:sz w:val="20"/>
        </w:rPr>
        <w:t xml:space="preserve"> </w:t>
      </w:r>
      <w:r w:rsidRPr="009424EC">
        <w:rPr>
          <w:rFonts w:ascii="Times New Roman" w:hAnsi="Times New Roman"/>
          <w:sz w:val="20"/>
        </w:rPr>
        <w:t xml:space="preserve">by obtaining, at no additional cost, all releases, waivers, and permissions the JBE may require. Contractor shall not assign personnel who refuse to undergo a background check. Contractor shall provide prompt notice to the JBE of (i) any person who refuses to undergo a background check, and (ii) the results of any background check requested by the JBE and performed by Contractor. Contractor shall remove from the Project Staff any person refusing to undergo such background checks and any other person whose background check results are unacceptable to Contractor or that, after disclosure to the JBE, the JBE advises are unacceptable to the JBE or the </w:t>
      </w:r>
      <w:r w:rsidR="001A3ECF" w:rsidRPr="009424EC">
        <w:rPr>
          <w:rFonts w:ascii="Times New Roman" w:hAnsi="Times New Roman"/>
          <w:sz w:val="20"/>
        </w:rPr>
        <w:t>Judicial Branch Entities</w:t>
      </w:r>
      <w:r w:rsidRPr="009424EC">
        <w:rPr>
          <w:rFonts w:ascii="Times New Roman" w:hAnsi="Times New Roman"/>
          <w:sz w:val="20"/>
        </w:rPr>
        <w:t>.</w:t>
      </w:r>
      <w:bookmarkEnd w:id="29"/>
    </w:p>
    <w:p w14:paraId="20347561" w14:textId="77777777" w:rsidR="007A0CA1" w:rsidRDefault="00D62092" w:rsidP="00281609">
      <w:pPr>
        <w:pStyle w:val="Heading2"/>
        <w:widowControl w:val="0"/>
        <w:tabs>
          <w:tab w:val="num" w:pos="720"/>
        </w:tabs>
        <w:spacing w:before="120" w:after="120" w:line="240" w:lineRule="auto"/>
        <w:rPr>
          <w:rFonts w:ascii="Times New Roman" w:hAnsi="Times New Roman"/>
          <w:b w:val="0"/>
          <w:i w:val="0"/>
          <w:sz w:val="20"/>
        </w:rPr>
      </w:pPr>
      <w:bookmarkStart w:id="30" w:name="_Ref6599276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7</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73C10" w:rsidRPr="009424EC">
        <w:rPr>
          <w:rFonts w:ascii="Times New Roman" w:hAnsi="Times New Roman"/>
          <w:b w:val="0"/>
          <w:i w:val="0"/>
          <w:sz w:val="20"/>
          <w:u w:val="single"/>
        </w:rPr>
        <w:t>Licenses</w:t>
      </w:r>
      <w:r w:rsidR="009D2385" w:rsidRPr="009424EC">
        <w:rPr>
          <w:rFonts w:ascii="Times New Roman" w:hAnsi="Times New Roman"/>
          <w:b w:val="0"/>
          <w:i w:val="0"/>
          <w:sz w:val="20"/>
          <w:u w:val="single"/>
        </w:rPr>
        <w:t xml:space="preserve"> and</w:t>
      </w:r>
      <w:r w:rsidR="00873C10" w:rsidRPr="009424EC">
        <w:rPr>
          <w:rFonts w:ascii="Times New Roman" w:hAnsi="Times New Roman"/>
          <w:b w:val="0"/>
          <w:i w:val="0"/>
          <w:sz w:val="20"/>
          <w:u w:val="single"/>
        </w:rPr>
        <w:t xml:space="preserve"> Approvals</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shall obtain and keep current all necessary licenses, approvals, permits and authorizations required by Applicable Laws </w:t>
      </w:r>
      <w:r w:rsidR="002A55F9">
        <w:rPr>
          <w:rFonts w:ascii="Times New Roman" w:hAnsi="Times New Roman"/>
          <w:b w:val="0"/>
          <w:i w:val="0"/>
          <w:sz w:val="20"/>
        </w:rPr>
        <w:t xml:space="preserve">to provide </w:t>
      </w:r>
      <w:r w:rsidR="00873C10" w:rsidRPr="009424EC">
        <w:rPr>
          <w:rFonts w:ascii="Times New Roman" w:hAnsi="Times New Roman"/>
          <w:b w:val="0"/>
          <w:i w:val="0"/>
          <w:sz w:val="20"/>
        </w:rPr>
        <w:t xml:space="preserve">the </w:t>
      </w:r>
      <w:r w:rsidR="008610FA">
        <w:rPr>
          <w:rFonts w:ascii="Times New Roman" w:hAnsi="Times New Roman"/>
          <w:b w:val="0"/>
          <w:i w:val="0"/>
          <w:sz w:val="20"/>
        </w:rPr>
        <w:t>Work</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will be responsible for all fees and taxes associated with obtaining such licenses, approv</w:t>
      </w:r>
      <w:r w:rsidR="00F7096D" w:rsidRPr="009424EC">
        <w:rPr>
          <w:rFonts w:ascii="Times New Roman" w:hAnsi="Times New Roman"/>
          <w:b w:val="0"/>
          <w:i w:val="0"/>
          <w:sz w:val="20"/>
        </w:rPr>
        <w:t xml:space="preserve">als, permits and authorizations, and </w:t>
      </w:r>
      <w:r w:rsidR="00873C10" w:rsidRPr="009424EC">
        <w:rPr>
          <w:rFonts w:ascii="Times New Roman" w:hAnsi="Times New Roman"/>
          <w:b w:val="0"/>
          <w:i w:val="0"/>
          <w:sz w:val="20"/>
        </w:rPr>
        <w:t>for any fines and penalties arising from its noncompliance with any Applicable Law.</w:t>
      </w:r>
      <w:bookmarkEnd w:id="30"/>
    </w:p>
    <w:p w14:paraId="1787DD56" w14:textId="77777777" w:rsidR="00F6394F" w:rsidRPr="009424EC" w:rsidRDefault="00D62092" w:rsidP="00281609">
      <w:pPr>
        <w:pStyle w:val="Heading2"/>
        <w:widowControl w:val="0"/>
        <w:tabs>
          <w:tab w:val="num" w:pos="72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7A0CA1" w:rsidRPr="00730BB2">
        <w:rPr>
          <w:rFonts w:ascii="Times New Roman" w:hAnsi="Times New Roman"/>
          <w:b w:val="0"/>
          <w:i w:val="0"/>
          <w:sz w:val="20"/>
        </w:rPr>
        <w:t>1.</w:t>
      </w:r>
      <w:r w:rsidR="00D5365D">
        <w:rPr>
          <w:rFonts w:ascii="Times New Roman" w:hAnsi="Times New Roman"/>
          <w:b w:val="0"/>
          <w:i w:val="0"/>
          <w:sz w:val="20"/>
        </w:rPr>
        <w:t>8</w:t>
      </w:r>
      <w:r w:rsidR="007A0CA1"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F6394F" w:rsidRPr="009424EC">
        <w:rPr>
          <w:rFonts w:ascii="Times New Roman" w:hAnsi="Times New Roman"/>
          <w:b w:val="0"/>
          <w:i w:val="0"/>
          <w:sz w:val="20"/>
          <w:u w:val="single"/>
        </w:rPr>
        <w:t>Progress Reports</w:t>
      </w:r>
      <w:r w:rsidR="00F6394F" w:rsidRPr="009424EC">
        <w:rPr>
          <w:rFonts w:ascii="Times New Roman" w:hAnsi="Times New Roman"/>
          <w:b w:val="0"/>
          <w:i w:val="0"/>
          <w:sz w:val="20"/>
        </w:rPr>
        <w:t xml:space="preserve">.  As directed by the JBE, Contractor must deliver progress reports or meet with </w:t>
      </w:r>
      <w:r w:rsidR="00FF025A" w:rsidRPr="009424EC">
        <w:rPr>
          <w:rFonts w:ascii="Times New Roman" w:hAnsi="Times New Roman"/>
          <w:b w:val="0"/>
          <w:i w:val="0"/>
          <w:sz w:val="20"/>
        </w:rPr>
        <w:t>JBE</w:t>
      </w:r>
      <w:r w:rsidR="00F6394F" w:rsidRPr="009424EC">
        <w:rPr>
          <w:rFonts w:ascii="Times New Roman" w:hAnsi="Times New Roman"/>
          <w:b w:val="0"/>
          <w:i w:val="0"/>
          <w:sz w:val="20"/>
        </w:rPr>
        <w:t xml:space="preserve"> personnel on a regular basis to allow</w:t>
      </w:r>
      <w:r w:rsidR="00FF025A" w:rsidRPr="009424EC">
        <w:rPr>
          <w:rFonts w:ascii="Times New Roman" w:hAnsi="Times New Roman"/>
          <w:b w:val="0"/>
          <w:i w:val="0"/>
          <w:sz w:val="20"/>
        </w:rPr>
        <w:t>:</w:t>
      </w:r>
      <w:r w:rsidR="00F6394F" w:rsidRPr="009424EC">
        <w:rPr>
          <w:rFonts w:ascii="Times New Roman" w:hAnsi="Times New Roman"/>
          <w:b w:val="0"/>
          <w:i w:val="0"/>
          <w:sz w:val="20"/>
        </w:rPr>
        <w:t xml:space="preserve"> (i) the </w:t>
      </w:r>
      <w:r w:rsidR="00FF025A" w:rsidRPr="009424EC">
        <w:rPr>
          <w:rFonts w:ascii="Times New Roman" w:hAnsi="Times New Roman"/>
          <w:b w:val="0"/>
          <w:i w:val="0"/>
          <w:sz w:val="20"/>
        </w:rPr>
        <w:t xml:space="preserve">JBE </w:t>
      </w:r>
      <w:r w:rsidR="00F6394F" w:rsidRPr="009424EC">
        <w:rPr>
          <w:rFonts w:ascii="Times New Roman" w:hAnsi="Times New Roman"/>
          <w:b w:val="0"/>
          <w:i w:val="0"/>
          <w:sz w:val="20"/>
        </w:rPr>
        <w:t>to determine whether the Contractor is on the right track and the project is on schedule, (ii) communication of interim findings, and (iii) opportunities for airing difficulties or special problems encountered so that remedies can be developed quickly</w:t>
      </w:r>
      <w:r w:rsidR="00FF025A" w:rsidRPr="009424EC">
        <w:rPr>
          <w:rFonts w:ascii="Times New Roman" w:hAnsi="Times New Roman"/>
          <w:b w:val="0"/>
          <w:i w:val="0"/>
          <w:sz w:val="20"/>
        </w:rPr>
        <w:t>.</w:t>
      </w:r>
    </w:p>
    <w:p w14:paraId="5242F093" w14:textId="77777777" w:rsidR="00B81175" w:rsidRPr="00AC28B1" w:rsidRDefault="007A0CA1" w:rsidP="00AC28B1">
      <w:pPr>
        <w:pStyle w:val="ListParagraph"/>
        <w:numPr>
          <w:ilvl w:val="0"/>
          <w:numId w:val="39"/>
        </w:numPr>
        <w:spacing w:after="120" w:line="240" w:lineRule="auto"/>
        <w:contextualSpacing w:val="0"/>
        <w:rPr>
          <w:rFonts w:ascii="Times New Roman" w:hAnsi="Times New Roman"/>
          <w:b/>
          <w:sz w:val="20"/>
        </w:rPr>
      </w:pPr>
      <w:r>
        <w:rPr>
          <w:rFonts w:ascii="Times New Roman" w:hAnsi="Times New Roman"/>
          <w:b/>
          <w:sz w:val="20"/>
        </w:rPr>
        <w:t xml:space="preserve">       </w:t>
      </w:r>
      <w:r w:rsidR="000F0F3D" w:rsidRPr="007A0CA1">
        <w:rPr>
          <w:rFonts w:ascii="Times New Roman" w:hAnsi="Times New Roman"/>
          <w:b/>
          <w:sz w:val="20"/>
        </w:rPr>
        <w:t xml:space="preserve">Delivery, </w:t>
      </w:r>
      <w:r w:rsidR="007F0FEB" w:rsidRPr="007A0CA1">
        <w:rPr>
          <w:rFonts w:ascii="Times New Roman" w:hAnsi="Times New Roman"/>
          <w:b/>
          <w:sz w:val="20"/>
        </w:rPr>
        <w:t>Acceptance</w:t>
      </w:r>
      <w:r w:rsidR="000F0F3D" w:rsidRPr="007A0CA1">
        <w:rPr>
          <w:rFonts w:ascii="Times New Roman" w:hAnsi="Times New Roman"/>
          <w:b/>
          <w:sz w:val="20"/>
        </w:rPr>
        <w:t>,</w:t>
      </w:r>
      <w:r w:rsidR="007F0FEB" w:rsidRPr="007A0CA1">
        <w:rPr>
          <w:rFonts w:ascii="Times New Roman" w:hAnsi="Times New Roman"/>
          <w:b/>
          <w:sz w:val="20"/>
        </w:rPr>
        <w:t xml:space="preserve"> and Payment.</w:t>
      </w:r>
    </w:p>
    <w:p w14:paraId="6D142A6A" w14:textId="77777777" w:rsidR="00284D5C" w:rsidRPr="00303BCF" w:rsidRDefault="000F0F3D"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31" w:name="_Ref66680844"/>
      <w:r w:rsidRPr="00303BCF">
        <w:rPr>
          <w:rFonts w:ascii="Times New Roman" w:hAnsi="Times New Roman"/>
          <w:sz w:val="20"/>
          <w:u w:val="single"/>
        </w:rPr>
        <w:t>Delivery</w:t>
      </w:r>
      <w:r w:rsidR="00873C10" w:rsidRPr="00303BCF">
        <w:rPr>
          <w:rFonts w:ascii="Times New Roman" w:hAnsi="Times New Roman"/>
          <w:sz w:val="20"/>
        </w:rPr>
        <w:t>.</w:t>
      </w:r>
      <w:bookmarkStart w:id="32" w:name="_Ref65996394"/>
      <w:bookmarkEnd w:id="31"/>
      <w:r w:rsidRPr="00303BCF">
        <w:rPr>
          <w:rFonts w:ascii="Times New Roman" w:hAnsi="Times New Roman"/>
          <w:sz w:val="20"/>
        </w:rPr>
        <w:t xml:space="preserve"> </w:t>
      </w:r>
      <w:r w:rsidR="008B0A96" w:rsidRPr="00303BCF">
        <w:rPr>
          <w:rFonts w:ascii="Times New Roman" w:hAnsi="Times New Roman"/>
          <w:sz w:val="20"/>
        </w:rPr>
        <w:t>Contractor</w:t>
      </w:r>
      <w:r w:rsidR="00873C10" w:rsidRPr="00303BCF">
        <w:rPr>
          <w:rFonts w:ascii="Times New Roman" w:hAnsi="Times New Roman"/>
          <w:sz w:val="20"/>
        </w:rPr>
        <w:t xml:space="preserve"> shall deliver to the </w:t>
      </w:r>
      <w:r w:rsidR="00D27D61" w:rsidRPr="00303BCF">
        <w:rPr>
          <w:rFonts w:ascii="Times New Roman" w:hAnsi="Times New Roman"/>
          <w:sz w:val="20"/>
        </w:rPr>
        <w:t>JBE</w:t>
      </w:r>
      <w:r w:rsidR="00873C10" w:rsidRPr="00303BCF">
        <w:rPr>
          <w:rFonts w:ascii="Times New Roman" w:hAnsi="Times New Roman"/>
          <w:sz w:val="20"/>
        </w:rPr>
        <w:t xml:space="preserve"> the Deliverables in accordance with th</w:t>
      </w:r>
      <w:r w:rsidR="0014045A" w:rsidRPr="00303BCF">
        <w:rPr>
          <w:rFonts w:ascii="Times New Roman" w:hAnsi="Times New Roman"/>
          <w:sz w:val="20"/>
        </w:rPr>
        <w:t xml:space="preserve">is Agreement, including </w:t>
      </w:r>
      <w:r w:rsidR="00873C10" w:rsidRPr="00303BCF">
        <w:rPr>
          <w:rFonts w:ascii="Times New Roman" w:hAnsi="Times New Roman"/>
          <w:sz w:val="20"/>
        </w:rPr>
        <w:t>the Statement of Work.</w:t>
      </w:r>
      <w:bookmarkEnd w:id="32"/>
      <w:r w:rsidR="00467204">
        <w:rPr>
          <w:rFonts w:ascii="Times New Roman" w:hAnsi="Times New Roman"/>
          <w:sz w:val="20"/>
        </w:rPr>
        <w:t xml:space="preserve">  Unless otherwise specified by the JBE, </w:t>
      </w:r>
      <w:r w:rsidR="00467204" w:rsidRPr="00467204">
        <w:rPr>
          <w:rFonts w:ascii="Times New Roman" w:hAnsi="Times New Roman"/>
          <w:sz w:val="20"/>
        </w:rPr>
        <w:t xml:space="preserve">Contractor will deliver </w:t>
      </w:r>
      <w:r w:rsidR="00467204">
        <w:rPr>
          <w:rFonts w:ascii="Times New Roman" w:hAnsi="Times New Roman"/>
          <w:sz w:val="20"/>
        </w:rPr>
        <w:t xml:space="preserve">all </w:t>
      </w:r>
      <w:r w:rsidR="00DA7F04">
        <w:rPr>
          <w:rFonts w:ascii="Times New Roman" w:hAnsi="Times New Roman"/>
          <w:sz w:val="20"/>
        </w:rPr>
        <w:t>equipment</w:t>
      </w:r>
      <w:r w:rsidR="00F86950">
        <w:rPr>
          <w:rFonts w:ascii="Times New Roman" w:hAnsi="Times New Roman"/>
          <w:sz w:val="20"/>
        </w:rPr>
        <w:t xml:space="preserve"> purchased </w:t>
      </w:r>
      <w:r w:rsidR="00F86950">
        <w:rPr>
          <w:rFonts w:ascii="Times New Roman" w:hAnsi="Times New Roman"/>
          <w:sz w:val="20"/>
        </w:rPr>
        <w:lastRenderedPageBreak/>
        <w:t>by the JBE</w:t>
      </w:r>
      <w:r w:rsidR="00467204">
        <w:rPr>
          <w:rFonts w:ascii="Times New Roman" w:hAnsi="Times New Roman"/>
          <w:sz w:val="20"/>
        </w:rPr>
        <w:t xml:space="preserve"> </w:t>
      </w:r>
      <w:r w:rsidR="00467204" w:rsidRPr="00467204">
        <w:rPr>
          <w:rFonts w:ascii="Times New Roman" w:hAnsi="Times New Roman"/>
          <w:sz w:val="20"/>
        </w:rPr>
        <w:t>“Free on Boa</w:t>
      </w:r>
      <w:r w:rsidR="00467204">
        <w:rPr>
          <w:rFonts w:ascii="Times New Roman" w:hAnsi="Times New Roman"/>
          <w:sz w:val="20"/>
        </w:rPr>
        <w:t>rd Destination Freight Prepaid”</w:t>
      </w:r>
      <w:r w:rsidR="00467204" w:rsidRPr="00467204">
        <w:rPr>
          <w:rFonts w:ascii="Times New Roman" w:hAnsi="Times New Roman"/>
          <w:sz w:val="20"/>
        </w:rPr>
        <w:t xml:space="preserve"> to the </w:t>
      </w:r>
      <w:r w:rsidR="00467204">
        <w:rPr>
          <w:rFonts w:ascii="Times New Roman" w:hAnsi="Times New Roman"/>
          <w:sz w:val="20"/>
        </w:rPr>
        <w:t xml:space="preserve">JBE at the address </w:t>
      </w:r>
      <w:r w:rsidR="00951F51">
        <w:rPr>
          <w:rFonts w:ascii="Times New Roman" w:hAnsi="Times New Roman"/>
          <w:sz w:val="20"/>
        </w:rPr>
        <w:t xml:space="preserve">and location </w:t>
      </w:r>
      <w:r w:rsidR="00467204">
        <w:rPr>
          <w:rFonts w:ascii="Times New Roman" w:hAnsi="Times New Roman"/>
          <w:sz w:val="20"/>
        </w:rPr>
        <w:t>specified by the JBE</w:t>
      </w:r>
      <w:r w:rsidR="00467204" w:rsidRPr="00467204">
        <w:rPr>
          <w:rFonts w:ascii="Times New Roman" w:hAnsi="Times New Roman"/>
          <w:sz w:val="20"/>
        </w:rPr>
        <w:t xml:space="preserve">. Title to </w:t>
      </w:r>
      <w:r w:rsidR="00701A33">
        <w:rPr>
          <w:rFonts w:ascii="Times New Roman" w:hAnsi="Times New Roman"/>
          <w:sz w:val="20"/>
        </w:rPr>
        <w:t xml:space="preserve">all equipment purchased by the JBE </w:t>
      </w:r>
      <w:r w:rsidR="00467204" w:rsidRPr="00467204">
        <w:rPr>
          <w:rFonts w:ascii="Times New Roman" w:hAnsi="Times New Roman"/>
          <w:sz w:val="20"/>
        </w:rPr>
        <w:t xml:space="preserve">vests in the </w:t>
      </w:r>
      <w:r w:rsidR="00467204">
        <w:rPr>
          <w:rFonts w:ascii="Times New Roman" w:hAnsi="Times New Roman"/>
          <w:sz w:val="20"/>
        </w:rPr>
        <w:t xml:space="preserve">JBE </w:t>
      </w:r>
      <w:r w:rsidR="00467204" w:rsidRPr="00467204">
        <w:rPr>
          <w:rFonts w:ascii="Times New Roman" w:hAnsi="Times New Roman"/>
          <w:sz w:val="20"/>
        </w:rPr>
        <w:t>upon payment of the applicable purchase price.</w:t>
      </w:r>
      <w:r w:rsidR="00F70641">
        <w:rPr>
          <w:rFonts w:ascii="Times New Roman" w:hAnsi="Times New Roman"/>
          <w:sz w:val="20"/>
        </w:rPr>
        <w:t xml:space="preserve"> Contractor will bear the risk of loss for any </w:t>
      </w:r>
      <w:r w:rsidR="004979F8">
        <w:rPr>
          <w:rFonts w:ascii="Times New Roman" w:hAnsi="Times New Roman"/>
          <w:sz w:val="20"/>
        </w:rPr>
        <w:t xml:space="preserve">Work </w:t>
      </w:r>
      <w:r w:rsidR="00533E08">
        <w:rPr>
          <w:rFonts w:ascii="Times New Roman" w:hAnsi="Times New Roman"/>
          <w:sz w:val="20"/>
        </w:rPr>
        <w:t xml:space="preserve">being </w:t>
      </w:r>
      <w:r w:rsidR="00F70641">
        <w:rPr>
          <w:rFonts w:ascii="Times New Roman" w:hAnsi="Times New Roman"/>
          <w:sz w:val="20"/>
        </w:rPr>
        <w:t>delivered until received by the JBE</w:t>
      </w:r>
      <w:r w:rsidR="00141459">
        <w:rPr>
          <w:rFonts w:ascii="Times New Roman" w:hAnsi="Times New Roman"/>
          <w:sz w:val="20"/>
        </w:rPr>
        <w:t xml:space="preserve"> at the proper location</w:t>
      </w:r>
      <w:r w:rsidR="00F70641">
        <w:rPr>
          <w:rFonts w:ascii="Times New Roman" w:hAnsi="Times New Roman"/>
          <w:sz w:val="20"/>
        </w:rPr>
        <w:t xml:space="preserve">. </w:t>
      </w:r>
    </w:p>
    <w:p w14:paraId="39AC1DBE" w14:textId="77777777" w:rsidR="00F71A23" w:rsidRPr="00303BCF" w:rsidRDefault="008F7B4F"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33" w:name="_Ref65996333"/>
      <w:bookmarkStart w:id="34" w:name="_Ref52292923"/>
      <w:r w:rsidRPr="00303BCF">
        <w:rPr>
          <w:rFonts w:ascii="Times New Roman" w:hAnsi="Times New Roman"/>
          <w:sz w:val="20"/>
          <w:u w:val="single"/>
        </w:rPr>
        <w:t>Acceptance</w:t>
      </w:r>
      <w:r w:rsidRPr="00303BCF">
        <w:rPr>
          <w:rFonts w:ascii="Times New Roman" w:hAnsi="Times New Roman"/>
          <w:sz w:val="20"/>
        </w:rPr>
        <w:t xml:space="preserve">.  All </w:t>
      </w:r>
      <w:r w:rsidR="008610FA">
        <w:rPr>
          <w:rFonts w:ascii="Times New Roman" w:hAnsi="Times New Roman"/>
          <w:sz w:val="20"/>
        </w:rPr>
        <w:t>Work</w:t>
      </w:r>
      <w:r w:rsidRPr="00303BCF">
        <w:rPr>
          <w:rFonts w:ascii="Times New Roman" w:hAnsi="Times New Roman"/>
          <w:sz w:val="20"/>
        </w:rPr>
        <w:t xml:space="preserve"> </w:t>
      </w:r>
      <w:r w:rsidR="00A61099">
        <w:rPr>
          <w:rFonts w:ascii="Times New Roman" w:hAnsi="Times New Roman"/>
          <w:sz w:val="20"/>
        </w:rPr>
        <w:t xml:space="preserve">is </w:t>
      </w:r>
      <w:r w:rsidRPr="00303BCF">
        <w:rPr>
          <w:rFonts w:ascii="Times New Roman" w:hAnsi="Times New Roman"/>
          <w:sz w:val="20"/>
        </w:rPr>
        <w:t>subject to written acceptance by the JBE.</w:t>
      </w:r>
      <w:bookmarkStart w:id="35" w:name="_Ref55636385"/>
      <w:bookmarkStart w:id="36" w:name="_Ref65945493"/>
      <w:bookmarkEnd w:id="33"/>
      <w:r w:rsidRPr="00303BCF">
        <w:rPr>
          <w:rFonts w:ascii="Times New Roman" w:hAnsi="Times New Roman"/>
          <w:sz w:val="20"/>
        </w:rPr>
        <w:t xml:space="preserve"> The JBE may reject any </w:t>
      </w:r>
      <w:r w:rsidR="008610FA">
        <w:rPr>
          <w:rFonts w:ascii="Times New Roman" w:hAnsi="Times New Roman"/>
          <w:sz w:val="20"/>
        </w:rPr>
        <w:t>Work</w:t>
      </w:r>
      <w:r w:rsidRPr="00303BCF">
        <w:rPr>
          <w:rFonts w:ascii="Times New Roman" w:hAnsi="Times New Roman"/>
          <w:sz w:val="20"/>
        </w:rPr>
        <w:t xml:space="preserve"> that: (i) fail</w:t>
      </w:r>
      <w:r w:rsidR="00A61099">
        <w:rPr>
          <w:rFonts w:ascii="Times New Roman" w:hAnsi="Times New Roman"/>
          <w:sz w:val="20"/>
        </w:rPr>
        <w:t>s</w:t>
      </w:r>
      <w:r w:rsidRPr="00303BCF">
        <w:rPr>
          <w:rFonts w:ascii="Times New Roman" w:hAnsi="Times New Roman"/>
          <w:sz w:val="20"/>
        </w:rPr>
        <w:t xml:space="preserve"> to meet applicable requirements, Specifications, or acceptance criteria, (ii) are not as warranted, (iii) are performed or delivered late, or not provided in accordance with this Agreement; or (iv) contain Defects. Payment does not imply acceptance of Contractor’s invoice</w:t>
      </w:r>
      <w:r w:rsidR="00A61099">
        <w:rPr>
          <w:rFonts w:ascii="Times New Roman" w:hAnsi="Times New Roman"/>
          <w:sz w:val="20"/>
        </w:rPr>
        <w:t xml:space="preserve"> or</w:t>
      </w:r>
      <w:r w:rsidRPr="00303BCF">
        <w:rPr>
          <w:rFonts w:ascii="Times New Roman" w:hAnsi="Times New Roman"/>
          <w:sz w:val="20"/>
        </w:rPr>
        <w:t xml:space="preserve"> </w:t>
      </w:r>
      <w:r w:rsidR="008610FA">
        <w:rPr>
          <w:rFonts w:ascii="Times New Roman" w:hAnsi="Times New Roman"/>
          <w:sz w:val="20"/>
        </w:rPr>
        <w:t>Work</w:t>
      </w:r>
      <w:r w:rsidRPr="00303BCF">
        <w:rPr>
          <w:rFonts w:ascii="Times New Roman" w:hAnsi="Times New Roman"/>
          <w:sz w:val="20"/>
        </w:rPr>
        <w:t xml:space="preserve">. </w:t>
      </w:r>
      <w:bookmarkStart w:id="37" w:name="_Ref52292790"/>
      <w:bookmarkStart w:id="38" w:name="_Ref55633268"/>
      <w:bookmarkStart w:id="39" w:name="_Ref55895797"/>
      <w:bookmarkEnd w:id="34"/>
      <w:bookmarkEnd w:id="35"/>
      <w:r w:rsidRPr="00303BCF">
        <w:rPr>
          <w:rFonts w:ascii="Times New Roman" w:hAnsi="Times New Roman"/>
          <w:sz w:val="20"/>
        </w:rPr>
        <w:t xml:space="preserve">If the JBE provides Contractor a notice of rejection for any </w:t>
      </w:r>
      <w:r w:rsidR="00951F51">
        <w:rPr>
          <w:rFonts w:ascii="Times New Roman" w:hAnsi="Times New Roman"/>
          <w:sz w:val="20"/>
        </w:rPr>
        <w:t>Work</w:t>
      </w:r>
      <w:r w:rsidRPr="00303BCF">
        <w:rPr>
          <w:rFonts w:ascii="Times New Roman" w:hAnsi="Times New Roman"/>
          <w:sz w:val="20"/>
        </w:rPr>
        <w:t xml:space="preserve">, Contractor shall modify such rejected </w:t>
      </w:r>
      <w:r w:rsidR="00951F51">
        <w:rPr>
          <w:rFonts w:ascii="Times New Roman" w:hAnsi="Times New Roman"/>
          <w:sz w:val="20"/>
        </w:rPr>
        <w:t xml:space="preserve">Work </w:t>
      </w:r>
      <w:r w:rsidRPr="00303BCF">
        <w:rPr>
          <w:rFonts w:ascii="Times New Roman" w:hAnsi="Times New Roman"/>
          <w:sz w:val="20"/>
        </w:rPr>
        <w:t xml:space="preserve">at no expense to the JBE to correct the relevant deficiencies and shall redeliver such </w:t>
      </w:r>
      <w:r w:rsidR="00951F51">
        <w:rPr>
          <w:rFonts w:ascii="Times New Roman" w:hAnsi="Times New Roman"/>
          <w:sz w:val="20"/>
        </w:rPr>
        <w:t>Work</w:t>
      </w:r>
      <w:r w:rsidRPr="00303BCF">
        <w:rPr>
          <w:rFonts w:ascii="Times New Roman" w:hAnsi="Times New Roman"/>
          <w:sz w:val="20"/>
        </w:rPr>
        <w:t xml:space="preserve"> to the JBE within</w:t>
      </w:r>
      <w:r w:rsidR="000C58FD" w:rsidRPr="00303BCF">
        <w:rPr>
          <w:rFonts w:ascii="Times New Roman" w:hAnsi="Times New Roman"/>
          <w:sz w:val="20"/>
        </w:rPr>
        <w:t xml:space="preserve"> ten </w:t>
      </w:r>
      <w:r w:rsidR="00FF07DC" w:rsidRPr="00303BCF">
        <w:rPr>
          <w:rFonts w:ascii="Times New Roman" w:hAnsi="Times New Roman"/>
          <w:sz w:val="20"/>
        </w:rPr>
        <w:t>B</w:t>
      </w:r>
      <w:r w:rsidR="000C58FD" w:rsidRPr="00303BCF">
        <w:rPr>
          <w:rFonts w:ascii="Times New Roman" w:hAnsi="Times New Roman"/>
          <w:sz w:val="20"/>
        </w:rPr>
        <w:t xml:space="preserve">usiness </w:t>
      </w:r>
      <w:r w:rsidR="00FF07DC" w:rsidRPr="00303BCF">
        <w:rPr>
          <w:rFonts w:ascii="Times New Roman" w:hAnsi="Times New Roman"/>
          <w:sz w:val="20"/>
        </w:rPr>
        <w:t>D</w:t>
      </w:r>
      <w:r w:rsidR="000C58FD" w:rsidRPr="00303BCF">
        <w:rPr>
          <w:rFonts w:ascii="Times New Roman" w:hAnsi="Times New Roman"/>
          <w:sz w:val="20"/>
        </w:rPr>
        <w:t>ays</w:t>
      </w:r>
      <w:r w:rsidRPr="00303BCF">
        <w:rPr>
          <w:rFonts w:ascii="Times New Roman" w:hAnsi="Times New Roman"/>
          <w:sz w:val="20"/>
        </w:rPr>
        <w:t xml:space="preserve"> after Contractor’s receipt of such notice of rejection, unless otherwise agreed in writing by the Parties.  Thereafter, the Parties shall repeat the process set forth in this</w:t>
      </w:r>
      <w:r w:rsidR="00894BFA" w:rsidRPr="00303BCF">
        <w:rPr>
          <w:rFonts w:ascii="Times New Roman" w:hAnsi="Times New Roman"/>
          <w:sz w:val="20"/>
        </w:rPr>
        <w:t xml:space="preserve"> Section</w:t>
      </w:r>
      <w:r w:rsidRPr="00303BCF">
        <w:rPr>
          <w:rFonts w:ascii="Times New Roman" w:hAnsi="Times New Roman"/>
          <w:sz w:val="20"/>
        </w:rPr>
        <w:t xml:space="preserve"> until Contractor’s receipt of the JBE’s written acceptance of such corrected </w:t>
      </w:r>
      <w:r w:rsidR="00951F51">
        <w:rPr>
          <w:rFonts w:ascii="Times New Roman" w:hAnsi="Times New Roman"/>
          <w:sz w:val="20"/>
        </w:rPr>
        <w:t xml:space="preserve">Work </w:t>
      </w:r>
      <w:r w:rsidRPr="00303BCF">
        <w:rPr>
          <w:rFonts w:ascii="Times New Roman" w:hAnsi="Times New Roman"/>
          <w:sz w:val="20"/>
        </w:rPr>
        <w:t>(each such JBE written acceptance</w:t>
      </w:r>
      <w:r w:rsidR="00EB336A">
        <w:rPr>
          <w:rFonts w:ascii="Times New Roman" w:hAnsi="Times New Roman"/>
          <w:sz w:val="20"/>
        </w:rPr>
        <w:t>, an</w:t>
      </w:r>
      <w:r w:rsidRPr="00303BCF">
        <w:rPr>
          <w:rFonts w:ascii="Times New Roman" w:hAnsi="Times New Roman"/>
          <w:sz w:val="20"/>
        </w:rPr>
        <w:t xml:space="preserve"> “</w:t>
      </w:r>
      <w:r w:rsidRPr="00303BCF">
        <w:rPr>
          <w:rFonts w:ascii="Times New Roman" w:hAnsi="Times New Roman"/>
          <w:sz w:val="20"/>
          <w:u w:val="single"/>
        </w:rPr>
        <w:t>Acceptance</w:t>
      </w:r>
      <w:r w:rsidRPr="00303BCF">
        <w:rPr>
          <w:rFonts w:ascii="Times New Roman" w:hAnsi="Times New Roman"/>
          <w:sz w:val="20"/>
        </w:rPr>
        <w:t xml:space="preserve">”); provided, however, that </w:t>
      </w:r>
      <w:r w:rsidRPr="00303BCF">
        <w:rPr>
          <w:rFonts w:ascii="Times New Roman" w:hAnsi="Times New Roman"/>
          <w:snapToGrid w:val="0"/>
          <w:sz w:val="20"/>
        </w:rPr>
        <w:t xml:space="preserve">if the JBE rejects any </w:t>
      </w:r>
      <w:r w:rsidR="00951F51">
        <w:rPr>
          <w:rFonts w:ascii="Times New Roman" w:hAnsi="Times New Roman"/>
          <w:snapToGrid w:val="0"/>
          <w:sz w:val="20"/>
        </w:rPr>
        <w:t xml:space="preserve">Work </w:t>
      </w:r>
      <w:r w:rsidRPr="00303BCF">
        <w:rPr>
          <w:rFonts w:ascii="Times New Roman" w:hAnsi="Times New Roman"/>
          <w:snapToGrid w:val="0"/>
          <w:sz w:val="20"/>
        </w:rPr>
        <w:t>on at least</w:t>
      </w:r>
      <w:r w:rsidR="001F414A" w:rsidRPr="00303BCF">
        <w:rPr>
          <w:rFonts w:ascii="Times New Roman" w:hAnsi="Times New Roman"/>
          <w:snapToGrid w:val="0"/>
          <w:sz w:val="20"/>
        </w:rPr>
        <w:t xml:space="preserve"> two</w:t>
      </w:r>
      <w:r w:rsidRPr="00303BCF">
        <w:rPr>
          <w:rFonts w:ascii="Times New Roman" w:hAnsi="Times New Roman"/>
          <w:snapToGrid w:val="0"/>
          <w:sz w:val="20"/>
        </w:rPr>
        <w:t xml:space="preserve"> occasions, </w:t>
      </w:r>
      <w:bookmarkEnd w:id="37"/>
      <w:bookmarkEnd w:id="38"/>
      <w:bookmarkEnd w:id="39"/>
      <w:r w:rsidRPr="00303BCF">
        <w:rPr>
          <w:rFonts w:ascii="Times New Roman" w:hAnsi="Times New Roman"/>
          <w:sz w:val="20"/>
        </w:rPr>
        <w:t xml:space="preserve">the JBE may terminate that portion of this Agreement which relates to the rejected </w:t>
      </w:r>
      <w:r w:rsidR="00951F51">
        <w:rPr>
          <w:rFonts w:ascii="Times New Roman" w:hAnsi="Times New Roman"/>
          <w:sz w:val="20"/>
        </w:rPr>
        <w:t xml:space="preserve">Work </w:t>
      </w:r>
      <w:r w:rsidRPr="00303BCF">
        <w:rPr>
          <w:rFonts w:ascii="Times New Roman" w:hAnsi="Times New Roman"/>
          <w:sz w:val="20"/>
        </w:rPr>
        <w:t>at no expense to the JBE.</w:t>
      </w:r>
      <w:bookmarkEnd w:id="36"/>
      <w:r w:rsidRPr="00303BCF">
        <w:rPr>
          <w:rFonts w:ascii="Times New Roman" w:hAnsi="Times New Roman"/>
          <w:sz w:val="20"/>
        </w:rPr>
        <w:t xml:space="preserve"> </w:t>
      </w:r>
    </w:p>
    <w:p w14:paraId="1AFDD7F8" w14:textId="77777777" w:rsidR="00EC59FB" w:rsidRPr="00303BCF" w:rsidRDefault="000F0F3D" w:rsidP="00E266EA">
      <w:pPr>
        <w:pStyle w:val="ListParagraph"/>
        <w:spacing w:before="120" w:after="120" w:line="240" w:lineRule="auto"/>
        <w:ind w:left="0" w:firstLine="720"/>
        <w:contextualSpacing w:val="0"/>
        <w:rPr>
          <w:rFonts w:ascii="Times New Roman" w:hAnsi="Times New Roman"/>
          <w:sz w:val="20"/>
        </w:rPr>
      </w:pPr>
      <w:bookmarkStart w:id="40" w:name="_Ref65942459"/>
      <w:r w:rsidRPr="00303BCF">
        <w:rPr>
          <w:rFonts w:ascii="Times New Roman" w:hAnsi="Times New Roman"/>
          <w:sz w:val="20"/>
        </w:rPr>
        <w:t>2.3</w:t>
      </w:r>
      <w:r w:rsidR="008F7B4F" w:rsidRPr="00303BCF">
        <w:rPr>
          <w:rFonts w:ascii="Times New Roman" w:hAnsi="Times New Roman"/>
          <w:sz w:val="20"/>
        </w:rPr>
        <w:tab/>
      </w:r>
      <w:r w:rsidR="008F7B4F" w:rsidRPr="00303BCF">
        <w:rPr>
          <w:rFonts w:ascii="Times New Roman" w:hAnsi="Times New Roman"/>
          <w:sz w:val="20"/>
          <w:u w:val="single"/>
        </w:rPr>
        <w:t>Fees and Payment</w:t>
      </w:r>
      <w:r w:rsidR="008F7B4F" w:rsidRPr="00303BCF">
        <w:rPr>
          <w:rFonts w:ascii="Times New Roman" w:hAnsi="Times New Roman"/>
          <w:sz w:val="20"/>
        </w:rPr>
        <w:t>.</w:t>
      </w:r>
      <w:bookmarkEnd w:id="40"/>
      <w:r w:rsidR="008F7B4F" w:rsidRPr="00303BCF">
        <w:rPr>
          <w:rFonts w:ascii="Times New Roman" w:hAnsi="Times New Roman"/>
          <w:sz w:val="20"/>
        </w:rPr>
        <w:t xml:space="preserve"> </w:t>
      </w:r>
      <w:r w:rsidR="003E79A1" w:rsidRPr="00303BCF">
        <w:rPr>
          <w:rFonts w:ascii="Times New Roman" w:hAnsi="Times New Roman"/>
          <w:sz w:val="20"/>
        </w:rPr>
        <w:t>Subject to the terms of this Agreement, t</w:t>
      </w:r>
      <w:r w:rsidR="008F7B4F" w:rsidRPr="00303BCF">
        <w:rPr>
          <w:rFonts w:ascii="Times New Roman" w:hAnsi="Times New Roman"/>
          <w:sz w:val="20"/>
        </w:rPr>
        <w:t xml:space="preserve">he Contractor </w:t>
      </w:r>
      <w:r w:rsidR="003E79A1" w:rsidRPr="00303BCF">
        <w:rPr>
          <w:rFonts w:ascii="Times New Roman" w:hAnsi="Times New Roman"/>
          <w:sz w:val="20"/>
        </w:rPr>
        <w:t xml:space="preserve">shall </w:t>
      </w:r>
      <w:r w:rsidR="008F7B4F" w:rsidRPr="00303BCF">
        <w:rPr>
          <w:rFonts w:ascii="Times New Roman" w:hAnsi="Times New Roman"/>
          <w:sz w:val="20"/>
        </w:rPr>
        <w:t>invoice the JBE, and the JBE shall compensate Contractor, as set forth in Appendix B.</w:t>
      </w:r>
      <w:r w:rsidR="009D4F28" w:rsidRPr="00303BCF">
        <w:rPr>
          <w:rFonts w:ascii="Times New Roman" w:hAnsi="Times New Roman"/>
          <w:sz w:val="20"/>
        </w:rPr>
        <w:t xml:space="preserve"> The </w:t>
      </w:r>
      <w:r w:rsidR="00783AFA">
        <w:rPr>
          <w:rFonts w:ascii="Times New Roman" w:hAnsi="Times New Roman"/>
          <w:sz w:val="20"/>
        </w:rPr>
        <w:t>fees</w:t>
      </w:r>
      <w:r w:rsidR="009D4F28" w:rsidRPr="00303BCF">
        <w:rPr>
          <w:rFonts w:ascii="Times New Roman" w:hAnsi="Times New Roman"/>
          <w:sz w:val="20"/>
        </w:rPr>
        <w:t xml:space="preserve"> to be paid to Contractor under this Agreement </w:t>
      </w:r>
      <w:proofErr w:type="gramStart"/>
      <w:r w:rsidR="009D4F28" w:rsidRPr="00303BCF">
        <w:rPr>
          <w:rFonts w:ascii="Times New Roman" w:hAnsi="Times New Roman"/>
          <w:sz w:val="20"/>
        </w:rPr>
        <w:t>shall be shall be</w:t>
      </w:r>
      <w:proofErr w:type="gramEnd"/>
      <w:r w:rsidR="009D4F28" w:rsidRPr="00303BCF">
        <w:rPr>
          <w:rFonts w:ascii="Times New Roman" w:hAnsi="Times New Roman"/>
          <w:sz w:val="20"/>
        </w:rPr>
        <w:t xml:space="preserve"> the total and complete compensation to be paid to Contractor for its performance under this Agreement. Contractor shall bear, and the JBE shall have no obligation to pay or reimburse Contractor for, any and all other fees, costs, profits, taxes or expenses of any nature </w:t>
      </w:r>
      <w:r w:rsidR="00AA15DE">
        <w:rPr>
          <w:rFonts w:ascii="Times New Roman" w:hAnsi="Times New Roman"/>
          <w:sz w:val="20"/>
        </w:rPr>
        <w:t xml:space="preserve">that </w:t>
      </w:r>
      <w:r w:rsidR="009D4F28" w:rsidRPr="00303BCF">
        <w:rPr>
          <w:rFonts w:ascii="Times New Roman" w:hAnsi="Times New Roman"/>
          <w:sz w:val="20"/>
        </w:rPr>
        <w:t xml:space="preserve">Contractor incurs. </w:t>
      </w:r>
    </w:p>
    <w:p w14:paraId="175305AF" w14:textId="77777777" w:rsidR="00391403" w:rsidRPr="00303BCF" w:rsidRDefault="00594DF5" w:rsidP="00E266EA">
      <w:pPr>
        <w:pStyle w:val="ListParagraph"/>
        <w:numPr>
          <w:ilvl w:val="0"/>
          <w:numId w:val="39"/>
        </w:numPr>
        <w:spacing w:before="120" w:after="120" w:line="240" w:lineRule="auto"/>
        <w:ind w:left="0" w:firstLine="0"/>
        <w:contextualSpacing w:val="0"/>
        <w:rPr>
          <w:rFonts w:ascii="Times New Roman" w:hAnsi="Times New Roman"/>
          <w:b/>
          <w:sz w:val="20"/>
        </w:rPr>
      </w:pPr>
      <w:r w:rsidRPr="00303BCF">
        <w:rPr>
          <w:rFonts w:ascii="Times New Roman" w:hAnsi="Times New Roman"/>
          <w:b/>
          <w:sz w:val="20"/>
        </w:rPr>
        <w:t>Representations and Warranties.</w:t>
      </w:r>
      <w:bookmarkStart w:id="41" w:name="_Ref66680404"/>
      <w:r w:rsidRPr="00303BCF">
        <w:rPr>
          <w:rFonts w:ascii="Times New Roman" w:hAnsi="Times New Roman"/>
          <w:b/>
          <w:sz w:val="20"/>
        </w:rPr>
        <w:t xml:space="preserve"> </w:t>
      </w:r>
      <w:bookmarkStart w:id="42" w:name="_Toc18745252"/>
      <w:bookmarkStart w:id="43" w:name="_Ref66678410"/>
      <w:bookmarkStart w:id="44" w:name="_Ref66681376"/>
      <w:bookmarkEnd w:id="41"/>
      <w:r w:rsidR="00FF4686" w:rsidRPr="00303BCF">
        <w:rPr>
          <w:rFonts w:ascii="Times New Roman" w:hAnsi="Times New Roman"/>
          <w:sz w:val="20"/>
        </w:rPr>
        <w:t>Contractor represents and warrants to the JBE as follows:</w:t>
      </w:r>
    </w:p>
    <w:p w14:paraId="670DD414" w14:textId="77777777" w:rsidR="00391403" w:rsidRPr="00D62092" w:rsidRDefault="00873C10"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45" w:name="_Ref23860480"/>
      <w:bookmarkStart w:id="46" w:name="_Toc25032814"/>
      <w:bookmarkStart w:id="47" w:name="_Toc57173695"/>
      <w:bookmarkStart w:id="48" w:name="_Toc18745253"/>
      <w:bookmarkStart w:id="49" w:name="_Ref65999204"/>
      <w:bookmarkEnd w:id="42"/>
      <w:bookmarkEnd w:id="43"/>
      <w:bookmarkEnd w:id="44"/>
      <w:r w:rsidRPr="00594F71">
        <w:rPr>
          <w:rFonts w:ascii="Times New Roman" w:hAnsi="Times New Roman"/>
          <w:b w:val="0"/>
          <w:sz w:val="20"/>
          <w:u w:val="single"/>
        </w:rPr>
        <w:t>Authorization</w:t>
      </w:r>
      <w:bookmarkEnd w:id="45"/>
      <w:bookmarkEnd w:id="46"/>
      <w:bookmarkEnd w:id="47"/>
      <w:r w:rsidR="00C45C76" w:rsidRPr="00594F71">
        <w:rPr>
          <w:rFonts w:ascii="Times New Roman" w:hAnsi="Times New Roman"/>
          <w:b w:val="0"/>
          <w:sz w:val="20"/>
          <w:u w:val="single"/>
        </w:rPr>
        <w:t xml:space="preserve">/Compliance </w:t>
      </w:r>
      <w:r w:rsidR="00C45C76" w:rsidRPr="00D62092">
        <w:rPr>
          <w:rFonts w:ascii="Times New Roman" w:hAnsi="Times New Roman"/>
          <w:b w:val="0"/>
          <w:sz w:val="20"/>
          <w:u w:val="single"/>
        </w:rPr>
        <w:t>with Laws</w:t>
      </w:r>
      <w:r w:rsidRPr="00D62092">
        <w:rPr>
          <w:rFonts w:ascii="Times New Roman" w:hAnsi="Times New Roman"/>
          <w:b w:val="0"/>
          <w:sz w:val="20"/>
        </w:rPr>
        <w:t xml:space="preserve">. </w:t>
      </w:r>
      <w:bookmarkEnd w:id="48"/>
      <w:r w:rsidRPr="00D62092">
        <w:rPr>
          <w:rFonts w:ascii="Times New Roman" w:hAnsi="Times New Roman"/>
          <w:b w:val="0"/>
          <w:sz w:val="20"/>
        </w:rPr>
        <w:t xml:space="preserve">(i) </w:t>
      </w:r>
      <w:r w:rsidR="00255CEE">
        <w:rPr>
          <w:rFonts w:ascii="Times New Roman" w:hAnsi="Times New Roman"/>
          <w:b w:val="0"/>
          <w:sz w:val="20"/>
        </w:rPr>
        <w:t xml:space="preserve">Contractor </w:t>
      </w:r>
      <w:r w:rsidRPr="00D62092">
        <w:rPr>
          <w:rFonts w:ascii="Times New Roman" w:hAnsi="Times New Roman"/>
          <w:b w:val="0"/>
          <w:sz w:val="20"/>
        </w:rPr>
        <w:t xml:space="preserve">has full power and authority to enter into this Agreement, to grant the rights and licenses herein and to </w:t>
      </w:r>
      <w:r w:rsidR="00166446" w:rsidRPr="00D62092">
        <w:rPr>
          <w:rFonts w:ascii="Times New Roman" w:hAnsi="Times New Roman"/>
          <w:b w:val="0"/>
          <w:sz w:val="20"/>
        </w:rPr>
        <w:t xml:space="preserve">perform its obligations under </w:t>
      </w:r>
      <w:r w:rsidRPr="00D62092">
        <w:rPr>
          <w:rFonts w:ascii="Times New Roman" w:hAnsi="Times New Roman"/>
          <w:b w:val="0"/>
          <w:sz w:val="20"/>
        </w:rPr>
        <w:t>this Agreement</w:t>
      </w:r>
      <w:r w:rsidR="00AE7518" w:rsidRPr="00D62092">
        <w:rPr>
          <w:rFonts w:ascii="Times New Roman" w:hAnsi="Times New Roman"/>
          <w:b w:val="0"/>
          <w:sz w:val="20"/>
        </w:rPr>
        <w:t xml:space="preserve">, and that </w:t>
      </w:r>
      <w:r w:rsidR="008B0A96" w:rsidRPr="00D62092">
        <w:rPr>
          <w:rFonts w:ascii="Times New Roman" w:hAnsi="Times New Roman"/>
          <w:b w:val="0"/>
          <w:sz w:val="20"/>
        </w:rPr>
        <w:t>Contractor</w:t>
      </w:r>
      <w:r w:rsidR="00AE7518" w:rsidRPr="00D62092">
        <w:rPr>
          <w:rFonts w:ascii="Times New Roman" w:hAnsi="Times New Roman"/>
          <w:b w:val="0"/>
          <w:sz w:val="20"/>
        </w:rPr>
        <w:t>’s representative who signs this Agreement has the authority t</w:t>
      </w:r>
      <w:r w:rsidR="00D92EE8" w:rsidRPr="00D62092">
        <w:rPr>
          <w:rFonts w:ascii="Times New Roman" w:hAnsi="Times New Roman"/>
          <w:b w:val="0"/>
          <w:sz w:val="20"/>
        </w:rPr>
        <w:t xml:space="preserve">o bind </w:t>
      </w:r>
      <w:r w:rsidR="008B0A96" w:rsidRPr="00D62092">
        <w:rPr>
          <w:rFonts w:ascii="Times New Roman" w:hAnsi="Times New Roman"/>
          <w:b w:val="0"/>
          <w:sz w:val="20"/>
        </w:rPr>
        <w:t>Contractor</w:t>
      </w:r>
      <w:r w:rsidR="00D92EE8" w:rsidRPr="00D62092">
        <w:rPr>
          <w:rFonts w:ascii="Times New Roman" w:hAnsi="Times New Roman"/>
          <w:b w:val="0"/>
          <w:sz w:val="20"/>
        </w:rPr>
        <w:t xml:space="preserve"> to this Agreement</w:t>
      </w:r>
      <w:r w:rsidRPr="00D62092">
        <w:rPr>
          <w:rFonts w:ascii="Times New Roman" w:hAnsi="Times New Roman"/>
          <w:b w:val="0"/>
          <w:sz w:val="20"/>
        </w:rPr>
        <w:t xml:space="preserve">; </w:t>
      </w:r>
      <w:r w:rsidR="00AE7518" w:rsidRPr="00D62092">
        <w:rPr>
          <w:rFonts w:ascii="Times New Roman" w:hAnsi="Times New Roman"/>
          <w:b w:val="0"/>
          <w:sz w:val="20"/>
        </w:rPr>
        <w:t xml:space="preserve">(ii) </w:t>
      </w:r>
      <w:r w:rsidRPr="00D62092">
        <w:rPr>
          <w:rFonts w:ascii="Times New Roman" w:hAnsi="Times New Roman"/>
          <w:b w:val="0"/>
          <w:sz w:val="20"/>
        </w:rPr>
        <w:t>the execution, delivery and performance of this Agreement</w:t>
      </w:r>
      <w:r w:rsidR="009D6F81" w:rsidRPr="00D62092">
        <w:rPr>
          <w:rFonts w:ascii="Times New Roman" w:hAnsi="Times New Roman"/>
          <w:b w:val="0"/>
          <w:sz w:val="20"/>
        </w:rPr>
        <w:t xml:space="preserve"> </w:t>
      </w:r>
      <w:r w:rsidRPr="00D62092">
        <w:rPr>
          <w:rFonts w:ascii="Times New Roman" w:hAnsi="Times New Roman"/>
          <w:b w:val="0"/>
          <w:sz w:val="20"/>
        </w:rPr>
        <w:t xml:space="preserve">have been duly authorized by all requisite corporate action on the part of </w:t>
      </w:r>
      <w:r w:rsidR="008B0A96" w:rsidRPr="00D62092">
        <w:rPr>
          <w:rFonts w:ascii="Times New Roman" w:hAnsi="Times New Roman"/>
          <w:b w:val="0"/>
          <w:sz w:val="20"/>
        </w:rPr>
        <w:t>Contractor</w:t>
      </w:r>
      <w:r w:rsidRPr="00D62092">
        <w:rPr>
          <w:rFonts w:ascii="Times New Roman" w:hAnsi="Times New Roman"/>
          <w:b w:val="0"/>
          <w:sz w:val="20"/>
        </w:rPr>
        <w:t>; (i</w:t>
      </w:r>
      <w:r w:rsidR="001326CA" w:rsidRPr="00D62092">
        <w:rPr>
          <w:rFonts w:ascii="Times New Roman" w:hAnsi="Times New Roman"/>
          <w:b w:val="0"/>
          <w:sz w:val="20"/>
        </w:rPr>
        <w:t>ii</w:t>
      </w:r>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shall not and shall cause </w:t>
      </w:r>
      <w:r w:rsidR="008B0A96" w:rsidRPr="00D62092">
        <w:rPr>
          <w:rFonts w:ascii="Times New Roman" w:hAnsi="Times New Roman"/>
          <w:b w:val="0"/>
          <w:sz w:val="20"/>
        </w:rPr>
        <w:t>Subcontractor</w:t>
      </w:r>
      <w:r w:rsidRPr="00D62092">
        <w:rPr>
          <w:rFonts w:ascii="Times New Roman" w:hAnsi="Times New Roman"/>
          <w:b w:val="0"/>
          <w:sz w:val="20"/>
        </w:rPr>
        <w:t xml:space="preserve">s not to enter into any arrangement with any </w:t>
      </w:r>
      <w:r w:rsidR="001A7255" w:rsidRPr="00D62092">
        <w:rPr>
          <w:rFonts w:ascii="Times New Roman" w:hAnsi="Times New Roman"/>
          <w:b w:val="0"/>
          <w:sz w:val="20"/>
        </w:rPr>
        <w:t>Third Party</w:t>
      </w:r>
      <w:r w:rsidRPr="00D62092">
        <w:rPr>
          <w:rFonts w:ascii="Times New Roman" w:hAnsi="Times New Roman"/>
          <w:b w:val="0"/>
          <w:sz w:val="20"/>
        </w:rPr>
        <w:t xml:space="preserve"> which could reasonably be expected to abridge any rights of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under this Agreement</w:t>
      </w:r>
      <w:r w:rsidR="00D92EE8" w:rsidRPr="00D62092">
        <w:rPr>
          <w:rFonts w:ascii="Times New Roman" w:hAnsi="Times New Roman"/>
          <w:b w:val="0"/>
          <w:sz w:val="20"/>
        </w:rPr>
        <w:t xml:space="preserve">; </w:t>
      </w:r>
      <w:r w:rsidR="009D6F81" w:rsidRPr="00D62092">
        <w:rPr>
          <w:rFonts w:ascii="Times New Roman" w:hAnsi="Times New Roman"/>
          <w:b w:val="0"/>
          <w:sz w:val="20"/>
        </w:rPr>
        <w:t>(iv) this Agreement constitutes a valid and binding obligation of Contractor, enforceab</w:t>
      </w:r>
      <w:r w:rsidR="004753BA" w:rsidRPr="00D62092">
        <w:rPr>
          <w:rFonts w:ascii="Times New Roman" w:hAnsi="Times New Roman"/>
          <w:b w:val="0"/>
          <w:sz w:val="20"/>
        </w:rPr>
        <w:t>le in accordance with its terms;</w:t>
      </w:r>
      <w:r w:rsidR="009D6F81" w:rsidRPr="00D62092">
        <w:rPr>
          <w:rFonts w:ascii="Times New Roman" w:hAnsi="Times New Roman"/>
          <w:b w:val="0"/>
          <w:sz w:val="20"/>
        </w:rPr>
        <w:t xml:space="preserve"> </w:t>
      </w:r>
      <w:r w:rsidR="00D92EE8" w:rsidRPr="00D62092">
        <w:rPr>
          <w:rFonts w:ascii="Times New Roman" w:hAnsi="Times New Roman"/>
          <w:b w:val="0"/>
          <w:sz w:val="20"/>
        </w:rPr>
        <w:t xml:space="preserve">(v) </w:t>
      </w:r>
      <w:r w:rsidR="008B0A96" w:rsidRPr="00D62092">
        <w:rPr>
          <w:rFonts w:ascii="Times New Roman" w:hAnsi="Times New Roman"/>
          <w:b w:val="0"/>
          <w:sz w:val="20"/>
        </w:rPr>
        <w:t>Contractor</w:t>
      </w:r>
      <w:r w:rsidR="00D92EE8" w:rsidRPr="00D62092">
        <w:rPr>
          <w:rFonts w:ascii="Times New Roman" w:hAnsi="Times New Roman"/>
          <w:b w:val="0"/>
          <w:sz w:val="20"/>
        </w:rPr>
        <w:t xml:space="preserve"> is qualified to do business and in good standing in the State of California</w:t>
      </w:r>
      <w:r w:rsidR="00710A42" w:rsidRPr="00D62092">
        <w:rPr>
          <w:rFonts w:ascii="Times New Roman" w:hAnsi="Times New Roman"/>
          <w:b w:val="0"/>
          <w:sz w:val="20"/>
        </w:rPr>
        <w:t>; (v</w:t>
      </w:r>
      <w:r w:rsidR="009D6F81" w:rsidRPr="00D62092">
        <w:rPr>
          <w:rFonts w:ascii="Times New Roman" w:hAnsi="Times New Roman"/>
          <w:b w:val="0"/>
          <w:sz w:val="20"/>
        </w:rPr>
        <w:t>i</w:t>
      </w:r>
      <w:r w:rsidR="00710A42" w:rsidRPr="00D62092">
        <w:rPr>
          <w:rFonts w:ascii="Times New Roman" w:hAnsi="Times New Roman"/>
          <w:b w:val="0"/>
          <w:sz w:val="20"/>
        </w:rPr>
        <w:t>)</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its business, and its </w:t>
      </w:r>
      <w:r w:rsidR="00C45C76" w:rsidRPr="00D62092">
        <w:rPr>
          <w:rFonts w:ascii="Times New Roman" w:hAnsi="Times New Roman"/>
          <w:b w:val="0"/>
          <w:sz w:val="20"/>
        </w:rPr>
        <w:t xml:space="preserve">performance of </w:t>
      </w:r>
      <w:r w:rsidR="00651E70" w:rsidRPr="00D62092">
        <w:rPr>
          <w:rFonts w:ascii="Times New Roman" w:hAnsi="Times New Roman"/>
          <w:b w:val="0"/>
          <w:sz w:val="20"/>
        </w:rPr>
        <w:t xml:space="preserve">its </w:t>
      </w:r>
      <w:r w:rsidR="00C45C76" w:rsidRPr="00D62092">
        <w:rPr>
          <w:rFonts w:ascii="Times New Roman" w:hAnsi="Times New Roman"/>
          <w:b w:val="0"/>
          <w:sz w:val="20"/>
        </w:rPr>
        <w:t xml:space="preserve">obligations under this Agreement comply with </w:t>
      </w:r>
      <w:r w:rsidR="00651E70" w:rsidRPr="00D62092">
        <w:rPr>
          <w:rFonts w:ascii="Times New Roman" w:hAnsi="Times New Roman"/>
          <w:b w:val="0"/>
          <w:sz w:val="20"/>
        </w:rPr>
        <w:t xml:space="preserve">all Applicable Laws; </w:t>
      </w:r>
      <w:r w:rsidR="00FC7A86">
        <w:rPr>
          <w:rFonts w:ascii="Times New Roman" w:hAnsi="Times New Roman"/>
          <w:b w:val="0"/>
          <w:sz w:val="20"/>
        </w:rPr>
        <w:t xml:space="preserve">and </w:t>
      </w:r>
      <w:r w:rsidR="00651E70" w:rsidRPr="00D62092">
        <w:rPr>
          <w:rFonts w:ascii="Times New Roman" w:hAnsi="Times New Roman"/>
          <w:b w:val="0"/>
          <w:sz w:val="20"/>
        </w:rPr>
        <w:t>(v</w:t>
      </w:r>
      <w:r w:rsidR="001326CA" w:rsidRPr="00D62092">
        <w:rPr>
          <w:rFonts w:ascii="Times New Roman" w:hAnsi="Times New Roman"/>
          <w:b w:val="0"/>
          <w:sz w:val="20"/>
        </w:rPr>
        <w:t>i</w:t>
      </w:r>
      <w:r w:rsidR="009D6F81" w:rsidRPr="00D62092">
        <w:rPr>
          <w:rFonts w:ascii="Times New Roman" w:hAnsi="Times New Roman"/>
          <w:b w:val="0"/>
          <w:sz w:val="20"/>
        </w:rPr>
        <w:t>i</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pays all undisputed debts when they come due</w:t>
      </w:r>
      <w:bookmarkStart w:id="50" w:name="_Ref18472484"/>
      <w:bookmarkStart w:id="51" w:name="_Toc18745254"/>
      <w:bookmarkStart w:id="52" w:name="_Ref65999213"/>
      <w:bookmarkEnd w:id="49"/>
      <w:r w:rsidR="00FC7A86">
        <w:rPr>
          <w:rFonts w:ascii="Times New Roman" w:hAnsi="Times New Roman"/>
          <w:b w:val="0"/>
          <w:sz w:val="20"/>
        </w:rPr>
        <w:t>.</w:t>
      </w:r>
    </w:p>
    <w:p w14:paraId="188DE460" w14:textId="77777777" w:rsidR="00E573E1" w:rsidRPr="00D62092" w:rsidRDefault="00D238D3"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 Gratuities</w:t>
      </w:r>
      <w:r w:rsidR="00B83617" w:rsidRPr="00D62092">
        <w:rPr>
          <w:rFonts w:ascii="Times New Roman" w:hAnsi="Times New Roman"/>
          <w:b w:val="0"/>
          <w:sz w:val="20"/>
          <w:u w:val="single"/>
        </w:rPr>
        <w:t xml:space="preserve"> or Conflict of Interest</w:t>
      </w:r>
      <w:r w:rsidRPr="00D62092">
        <w:rPr>
          <w:rFonts w:ascii="Times New Roman" w:hAnsi="Times New Roman"/>
          <w:b w:val="0"/>
          <w:sz w:val="20"/>
        </w:rPr>
        <w:t xml:space="preserve">. </w:t>
      </w:r>
      <w:r w:rsidR="008B0A96" w:rsidRPr="00D62092">
        <w:rPr>
          <w:rFonts w:ascii="Times New Roman" w:hAnsi="Times New Roman"/>
          <w:b w:val="0"/>
          <w:sz w:val="20"/>
        </w:rPr>
        <w:t>Contractor</w:t>
      </w:r>
      <w:r w:rsidR="00B83617" w:rsidRPr="00D62092">
        <w:rPr>
          <w:rFonts w:ascii="Times New Roman" w:hAnsi="Times New Roman"/>
          <w:b w:val="0"/>
          <w:sz w:val="20"/>
        </w:rPr>
        <w:t>: (i)</w:t>
      </w:r>
      <w:r w:rsidRPr="00D62092">
        <w:rPr>
          <w:rFonts w:ascii="Times New Roman" w:hAnsi="Times New Roman"/>
          <w:b w:val="0"/>
          <w:sz w:val="20"/>
        </w:rPr>
        <w:t xml:space="preserve">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w:t>
      </w:r>
      <w:r w:rsidR="00B83617" w:rsidRPr="00D62092">
        <w:rPr>
          <w:rFonts w:ascii="Times New Roman" w:hAnsi="Times New Roman"/>
          <w:b w:val="0"/>
          <w:sz w:val="20"/>
        </w:rPr>
        <w:t>; and (ii) has no interest that would constitute a conflict of interest under Public Contract Code sections 10365.5, 10410 or 10411; Government Code sections 1090 et seq. or 87100 et seq.; or California Rules of Court, rule 10.103 or 10.104, which restrict employees and former employees from contracting with Judicial Branch Entities.</w:t>
      </w:r>
      <w:bookmarkStart w:id="53" w:name="_Toc500228993"/>
      <w:bookmarkStart w:id="54" w:name="_Toc500259222"/>
      <w:bookmarkStart w:id="55" w:name="_Toc500263485"/>
      <w:bookmarkStart w:id="56" w:name="_Toc501329840"/>
      <w:bookmarkStart w:id="57" w:name="_Toc501415784"/>
      <w:bookmarkStart w:id="58" w:name="_Toc501449495"/>
      <w:bookmarkStart w:id="59" w:name="_Toc502031019"/>
      <w:bookmarkStart w:id="60" w:name="_Toc529871472"/>
      <w:bookmarkStart w:id="61" w:name="_Toc5684580"/>
      <w:bookmarkStart w:id="62" w:name="_Ref23860486"/>
      <w:bookmarkStart w:id="63" w:name="_Toc25032816"/>
      <w:bookmarkStart w:id="64" w:name="_Ref38960907"/>
      <w:bookmarkStart w:id="65" w:name="_Toc57173697"/>
      <w:bookmarkStart w:id="66" w:name="_Toc18745255"/>
      <w:bookmarkStart w:id="67" w:name="_Ref65999215"/>
      <w:bookmarkStart w:id="68" w:name="_Ref66681394"/>
      <w:bookmarkEnd w:id="50"/>
      <w:bookmarkEnd w:id="51"/>
      <w:bookmarkEnd w:id="52"/>
    </w:p>
    <w:p w14:paraId="167EF9F0" w14:textId="77777777" w:rsidR="00E573E1" w:rsidRPr="00D62092" w:rsidRDefault="00863D3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w:t>
      </w:r>
      <w:r w:rsidR="00873C10" w:rsidRPr="00D62092">
        <w:rPr>
          <w:rFonts w:ascii="Times New Roman" w:hAnsi="Times New Roman"/>
          <w:b w:val="0"/>
          <w:sz w:val="20"/>
          <w:u w:val="single"/>
        </w:rPr>
        <w:t xml:space="preserve"> Litigation</w:t>
      </w:r>
      <w:bookmarkEnd w:id="53"/>
      <w:bookmarkEnd w:id="54"/>
      <w:bookmarkEnd w:id="55"/>
      <w:bookmarkEnd w:id="56"/>
      <w:bookmarkEnd w:id="57"/>
      <w:bookmarkEnd w:id="58"/>
      <w:bookmarkEnd w:id="59"/>
      <w:bookmarkEnd w:id="60"/>
      <w:bookmarkEnd w:id="61"/>
      <w:bookmarkEnd w:id="62"/>
      <w:bookmarkEnd w:id="63"/>
      <w:bookmarkEnd w:id="64"/>
      <w:bookmarkEnd w:id="65"/>
      <w:r w:rsidR="00873C10" w:rsidRPr="00D62092">
        <w:rPr>
          <w:rFonts w:ascii="Times New Roman" w:hAnsi="Times New Roman"/>
          <w:b w:val="0"/>
          <w:sz w:val="20"/>
        </w:rPr>
        <w:t xml:space="preserve">. </w:t>
      </w:r>
      <w:r w:rsidR="00F761E2" w:rsidRPr="00D62092">
        <w:rPr>
          <w:rFonts w:ascii="Times New Roman" w:hAnsi="Times New Roman"/>
          <w:b w:val="0"/>
          <w:sz w:val="20"/>
        </w:rPr>
        <w:t xml:space="preserve">No </w:t>
      </w:r>
      <w:r w:rsidR="001C35A9" w:rsidRPr="00D62092">
        <w:rPr>
          <w:rFonts w:ascii="Times New Roman" w:hAnsi="Times New Roman"/>
          <w:b w:val="0"/>
          <w:sz w:val="20"/>
        </w:rPr>
        <w:t xml:space="preserve">Claim </w:t>
      </w:r>
      <w:r w:rsidR="00F761E2" w:rsidRPr="00D62092">
        <w:rPr>
          <w:rFonts w:ascii="Times New Roman" w:hAnsi="Times New Roman"/>
          <w:b w:val="0"/>
          <w:sz w:val="20"/>
        </w:rPr>
        <w:t xml:space="preserve">or governmental investigation is pending or threatened against or affecting </w:t>
      </w:r>
      <w:r w:rsidR="008B0A96" w:rsidRPr="00D62092">
        <w:rPr>
          <w:rFonts w:ascii="Times New Roman" w:hAnsi="Times New Roman"/>
          <w:b w:val="0"/>
          <w:sz w:val="20"/>
        </w:rPr>
        <w:t>Contractor</w:t>
      </w:r>
      <w:r w:rsidR="00F761E2" w:rsidRPr="00D62092">
        <w:rPr>
          <w:rFonts w:ascii="Times New Roman" w:hAnsi="Times New Roman"/>
          <w:b w:val="0"/>
          <w:sz w:val="20"/>
        </w:rPr>
        <w:t xml:space="preserve"> or </w:t>
      </w:r>
      <w:r w:rsidR="008B0A96" w:rsidRPr="00D62092">
        <w:rPr>
          <w:rFonts w:ascii="Times New Roman" w:hAnsi="Times New Roman"/>
          <w:b w:val="0"/>
          <w:sz w:val="20"/>
        </w:rPr>
        <w:t>Contractor</w:t>
      </w:r>
      <w:r w:rsidR="00F761E2" w:rsidRPr="00D62092">
        <w:rPr>
          <w:rFonts w:ascii="Times New Roman" w:hAnsi="Times New Roman"/>
          <w:b w:val="0"/>
          <w:sz w:val="20"/>
        </w:rPr>
        <w:t>’s business, financial condition, or ability to perform this Agreement.</w:t>
      </w:r>
      <w:bookmarkEnd w:id="66"/>
      <w:bookmarkEnd w:id="67"/>
      <w:bookmarkEnd w:id="68"/>
    </w:p>
    <w:p w14:paraId="20473578" w14:textId="77777777" w:rsidR="00E573E1" w:rsidRPr="008F2997" w:rsidRDefault="00E445CB" w:rsidP="008F2997">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Not an Expatriate Corporation</w:t>
      </w:r>
      <w:r w:rsidRPr="00D62092">
        <w:rPr>
          <w:rFonts w:ascii="Times New Roman" w:hAnsi="Times New Roman"/>
          <w:b w:val="0"/>
          <w:sz w:val="20"/>
        </w:rPr>
        <w:t>. Contractor is not an expatriate corporation or subsidiary of an expatriate corporation within the meaning of Public Contract Code section 10286.1, and is eligible to contract with the JBE.</w:t>
      </w:r>
    </w:p>
    <w:p w14:paraId="66DB08CB" w14:textId="77777777" w:rsidR="007D255E" w:rsidRPr="007D255E" w:rsidRDefault="007D255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635EFB">
        <w:rPr>
          <w:rFonts w:ascii="Times New Roman" w:hAnsi="Times New Roman"/>
          <w:b w:val="0"/>
          <w:sz w:val="20"/>
          <w:u w:val="single"/>
        </w:rPr>
        <w:t>No Interference</w:t>
      </w:r>
      <w:r>
        <w:rPr>
          <w:rFonts w:ascii="Times New Roman" w:hAnsi="Times New Roman"/>
          <w:b w:val="0"/>
          <w:sz w:val="20"/>
        </w:rPr>
        <w:t xml:space="preserve">.  </w:t>
      </w:r>
      <w:r w:rsidRPr="007D255E">
        <w:rPr>
          <w:rFonts w:ascii="Times New Roman" w:hAnsi="Times New Roman"/>
          <w:b w:val="0"/>
          <w:sz w:val="20"/>
        </w:rPr>
        <w:t xml:space="preserve">To the best of Contractor’s knowledge, this Agreement does not create a material conflict of interest or </w:t>
      </w:r>
      <w:r w:rsidR="00FC7A86">
        <w:rPr>
          <w:rFonts w:ascii="Times New Roman" w:hAnsi="Times New Roman"/>
          <w:b w:val="0"/>
          <w:sz w:val="20"/>
        </w:rPr>
        <w:t xml:space="preserve">breach </w:t>
      </w:r>
      <w:r w:rsidRPr="007D255E">
        <w:rPr>
          <w:rFonts w:ascii="Times New Roman" w:hAnsi="Times New Roman"/>
          <w:b w:val="0"/>
          <w:sz w:val="20"/>
        </w:rPr>
        <w:t>under any of Contractor’s other contracts.</w:t>
      </w:r>
    </w:p>
    <w:p w14:paraId="7BED4988" w14:textId="77777777" w:rsidR="00E573E1" w:rsidRPr="00D62092" w:rsidRDefault="009A451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Drug Free Workplace</w:t>
      </w:r>
      <w:r w:rsidRPr="00D62092">
        <w:rPr>
          <w:rFonts w:ascii="Times New Roman" w:hAnsi="Times New Roman"/>
          <w:b w:val="0"/>
          <w:sz w:val="20"/>
        </w:rPr>
        <w:t xml:space="preserve">. Contractor provides a drug-free workplace as required by California Government Code sections 8355 through 8357. </w:t>
      </w:r>
    </w:p>
    <w:p w14:paraId="592AD4ED" w14:textId="77777777" w:rsidR="00E573E1" w:rsidRPr="00D62092" w:rsidRDefault="00EF43C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 xml:space="preserve">No Harassment / </w:t>
      </w:r>
      <w:r w:rsidR="009A451E" w:rsidRPr="00D62092">
        <w:rPr>
          <w:rFonts w:ascii="Times New Roman" w:hAnsi="Times New Roman"/>
          <w:b w:val="0"/>
          <w:sz w:val="20"/>
          <w:u w:val="single"/>
        </w:rPr>
        <w:t>Nondiscrimination</w:t>
      </w:r>
      <w:r w:rsidR="009A451E" w:rsidRPr="00D62092">
        <w:rPr>
          <w:rFonts w:ascii="Times New Roman" w:hAnsi="Times New Roman"/>
          <w:b w:val="0"/>
          <w:sz w:val="20"/>
        </w:rPr>
        <w:t xml:space="preserve">. </w:t>
      </w:r>
      <w:r w:rsidRPr="00D62092">
        <w:rPr>
          <w:rFonts w:ascii="Times New Roman" w:hAnsi="Times New Roman"/>
          <w:b w:val="0"/>
          <w:sz w:val="20"/>
        </w:rPr>
        <w:t xml:space="preserve">Contractor does not engage in unlawful harassment, including sexual harassment, with respect to any persons with whom Contractor may interact in the performance of this Agreement, and Contractor takes all reasonable steps to prevent harassment from occurring. </w:t>
      </w:r>
      <w:r w:rsidR="009A451E" w:rsidRPr="00D62092">
        <w:rPr>
          <w:rFonts w:ascii="Times New Roman" w:hAnsi="Times New Roman"/>
          <w:b w:val="0"/>
          <w:sz w:val="20"/>
        </w:rPr>
        <w:t>Contractor complies with the federal Americans with Disabilities Act (42 U.S.C. 12101 et seq.), and California’s Fair Employment and Housing Act (Government Code sections 12990 et seq.) and associated regulations (Code of Regulations, title 2, sections 7285 et seq.). 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has notified in writing each labor organization with which Contractor has a collective bargaining or other agreement of Contractor’s obl</w:t>
      </w:r>
      <w:r w:rsidR="00F724AB" w:rsidRPr="00D62092">
        <w:rPr>
          <w:rFonts w:ascii="Times New Roman" w:hAnsi="Times New Roman"/>
          <w:b w:val="0"/>
          <w:sz w:val="20"/>
        </w:rPr>
        <w:t>igations of nondiscrimination.</w:t>
      </w:r>
    </w:p>
    <w:p w14:paraId="5B375EF0"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lastRenderedPageBreak/>
        <w:t>Domestic Partners, Spouses, Gender</w:t>
      </w:r>
      <w:r w:rsidR="00587716">
        <w:rPr>
          <w:rFonts w:ascii="Times New Roman" w:hAnsi="Times New Roman"/>
          <w:b w:val="0"/>
          <w:sz w:val="20"/>
          <w:u w:val="single"/>
        </w:rPr>
        <w:t>, and Gender Identity</w:t>
      </w:r>
      <w:r w:rsidRPr="00D62092">
        <w:rPr>
          <w:rFonts w:ascii="Times New Roman" w:hAnsi="Times New Roman"/>
          <w:b w:val="0"/>
          <w:sz w:val="20"/>
          <w:u w:val="single"/>
        </w:rPr>
        <w:t xml:space="preserve"> Discrimination</w:t>
      </w:r>
      <w:r w:rsidRPr="00D62092">
        <w:rPr>
          <w:rFonts w:ascii="Times New Roman" w:hAnsi="Times New Roman"/>
          <w:b w:val="0"/>
          <w:sz w:val="20"/>
        </w:rPr>
        <w:t xml:space="preserve">. If </w:t>
      </w:r>
      <w:r w:rsidR="00FA5782">
        <w:rPr>
          <w:rFonts w:ascii="Times New Roman" w:hAnsi="Times New Roman"/>
          <w:b w:val="0"/>
          <w:sz w:val="20"/>
        </w:rPr>
        <w:t xml:space="preserve">the Contract Amount is </w:t>
      </w:r>
      <w:r w:rsidRPr="00D62092">
        <w:rPr>
          <w:rFonts w:ascii="Times New Roman" w:hAnsi="Times New Roman"/>
          <w:b w:val="0"/>
          <w:sz w:val="20"/>
        </w:rPr>
        <w:t>$100,000</w:t>
      </w:r>
      <w:r w:rsidR="00FF045E">
        <w:rPr>
          <w:rFonts w:ascii="Times New Roman" w:hAnsi="Times New Roman"/>
          <w:b w:val="0"/>
          <w:sz w:val="20"/>
        </w:rPr>
        <w:t xml:space="preserve"> or more</w:t>
      </w:r>
      <w:r w:rsidRPr="00D62092">
        <w:rPr>
          <w:rFonts w:ascii="Times New Roman" w:hAnsi="Times New Roman"/>
          <w:b w:val="0"/>
          <w:sz w:val="20"/>
        </w:rPr>
        <w:t>, Contractor is in compliance with</w:t>
      </w:r>
      <w:r w:rsidR="00290CE6">
        <w:rPr>
          <w:rFonts w:ascii="Times New Roman" w:hAnsi="Times New Roman"/>
          <w:b w:val="0"/>
          <w:sz w:val="20"/>
        </w:rPr>
        <w:t>:</w:t>
      </w:r>
      <w:r w:rsidRPr="00D62092">
        <w:rPr>
          <w:rFonts w:ascii="Times New Roman" w:hAnsi="Times New Roman"/>
          <w:b w:val="0"/>
          <w:sz w:val="20"/>
        </w:rPr>
        <w:t xml:space="preserve"> </w:t>
      </w:r>
      <w:r w:rsidR="00587716">
        <w:rPr>
          <w:rFonts w:ascii="Times New Roman" w:hAnsi="Times New Roman"/>
          <w:b w:val="0"/>
          <w:sz w:val="20"/>
        </w:rPr>
        <w:t xml:space="preserve">(i) </w:t>
      </w:r>
      <w:r w:rsidRPr="00D62092">
        <w:rPr>
          <w:rFonts w:ascii="Times New Roman" w:hAnsi="Times New Roman"/>
          <w:b w:val="0"/>
          <w:sz w:val="20"/>
        </w:rPr>
        <w:t>Public Contract Code section 10295.3, which</w:t>
      </w:r>
      <w:r w:rsidR="001969C3">
        <w:rPr>
          <w:rFonts w:ascii="Times New Roman" w:hAnsi="Times New Roman"/>
          <w:b w:val="0"/>
          <w:sz w:val="20"/>
        </w:rPr>
        <w:t xml:space="preserve"> places limitations on contracts with contractors </w:t>
      </w:r>
      <w:r w:rsidR="00053CAA">
        <w:rPr>
          <w:rFonts w:ascii="Times New Roman" w:hAnsi="Times New Roman"/>
          <w:b w:val="0"/>
          <w:sz w:val="20"/>
        </w:rPr>
        <w:t xml:space="preserve">who </w:t>
      </w:r>
      <w:r w:rsidR="001969C3">
        <w:rPr>
          <w:rFonts w:ascii="Times New Roman" w:hAnsi="Times New Roman"/>
          <w:b w:val="0"/>
          <w:sz w:val="20"/>
        </w:rPr>
        <w:t xml:space="preserve">discriminate </w:t>
      </w:r>
      <w:r w:rsidR="00053CAA">
        <w:rPr>
          <w:rFonts w:ascii="Times New Roman" w:hAnsi="Times New Roman"/>
          <w:b w:val="0"/>
          <w:sz w:val="20"/>
        </w:rPr>
        <w:t>in the provision of benefits on the basis of marital or domestic partner status</w:t>
      </w:r>
      <w:r w:rsidR="00587716">
        <w:rPr>
          <w:rFonts w:ascii="Times New Roman" w:hAnsi="Times New Roman"/>
          <w:b w:val="0"/>
          <w:sz w:val="20"/>
        </w:rPr>
        <w:t>; and (ii) Public Contract Code section 10295.35, which places limitations on contracts with contractors that discriminate in the provision of benefits on the basis of an employee’s or dependent’s actual or perceived gender identity.</w:t>
      </w:r>
    </w:p>
    <w:p w14:paraId="76420B08"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National Labor Relations Board Orders</w:t>
      </w:r>
      <w:r w:rsidRPr="00D62092">
        <w:rPr>
          <w:rFonts w:ascii="Times New Roman" w:hAnsi="Times New Roman"/>
          <w:b w:val="0"/>
          <w:sz w:val="20"/>
        </w:rPr>
        <w:t xml:space="preserve">. </w:t>
      </w:r>
      <w:r w:rsidR="00FF045E">
        <w:rPr>
          <w:rFonts w:ascii="Times New Roman" w:hAnsi="Times New Roman"/>
          <w:b w:val="0"/>
          <w:sz w:val="20"/>
        </w:rPr>
        <w:t>N</w:t>
      </w:r>
      <w:r w:rsidRPr="00D62092">
        <w:rPr>
          <w:rFonts w:ascii="Times New Roman" w:hAnsi="Times New Roman"/>
          <w:b w:val="0"/>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p>
    <w:p w14:paraId="5EAE16AF" w14:textId="77777777" w:rsidR="00E573E1" w:rsidRPr="00E0655A"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Child Support Compliance Act</w:t>
      </w:r>
      <w:r w:rsidRPr="00D62092">
        <w:rPr>
          <w:rFonts w:ascii="Times New Roman" w:hAnsi="Times New Roman"/>
          <w:b w:val="0"/>
          <w:sz w:val="20"/>
        </w:rPr>
        <w:t xml:space="preserve">.  If </w:t>
      </w:r>
      <w:r w:rsidR="003D50FC">
        <w:rPr>
          <w:rFonts w:ascii="Times New Roman" w:hAnsi="Times New Roman"/>
          <w:b w:val="0"/>
          <w:sz w:val="20"/>
        </w:rPr>
        <w:t xml:space="preserve">the Contract Amount is </w:t>
      </w:r>
      <w:r w:rsidRPr="00D62092">
        <w:rPr>
          <w:rFonts w:ascii="Times New Roman" w:hAnsi="Times New Roman"/>
          <w:b w:val="0"/>
          <w:sz w:val="20"/>
        </w:rPr>
        <w:t xml:space="preserve">$100,000 or more: </w:t>
      </w:r>
      <w:r w:rsidR="003C6EB8" w:rsidRPr="00D62092">
        <w:rPr>
          <w:rFonts w:ascii="Times New Roman" w:hAnsi="Times New Roman"/>
          <w:b w:val="0"/>
          <w:sz w:val="20"/>
        </w:rPr>
        <w:t xml:space="preserve">(i) </w:t>
      </w:r>
      <w:r w:rsidRPr="00D62092">
        <w:rPr>
          <w:rFonts w:ascii="Times New Roman" w:hAnsi="Times New Roman"/>
          <w:b w:val="0"/>
          <w:sz w:val="20"/>
        </w:rPr>
        <w:t>Contractor recognizes the importance of child and family support obligations and fully complies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r w:rsidR="003C6EB8" w:rsidRPr="00D62092">
        <w:rPr>
          <w:rFonts w:ascii="Times New Roman" w:hAnsi="Times New Roman"/>
          <w:b w:val="0"/>
          <w:sz w:val="20"/>
        </w:rPr>
        <w:t xml:space="preserve"> (ii) </w:t>
      </w:r>
      <w:r w:rsidRPr="00D62092">
        <w:rPr>
          <w:rFonts w:ascii="Times New Roman" w:hAnsi="Times New Roman"/>
          <w:b w:val="0"/>
          <w:sz w:val="20"/>
        </w:rPr>
        <w:t xml:space="preserve">Contractor provides the names of all new employees to the New Hire Registry maintained by the California Employment Development Department.  </w:t>
      </w:r>
    </w:p>
    <w:p w14:paraId="57A91D40" w14:textId="77777777" w:rsidR="00E573E1" w:rsidRPr="00D62092" w:rsidRDefault="000A7278"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69" w:name="_Toc18745259"/>
      <w:bookmarkStart w:id="70" w:name="_Ref65999360"/>
      <w:bookmarkStart w:id="71" w:name="_Ref66680425"/>
      <w:r w:rsidRPr="00D62092">
        <w:rPr>
          <w:rFonts w:ascii="Times New Roman" w:hAnsi="Times New Roman"/>
          <w:b w:val="0"/>
          <w:sz w:val="20"/>
          <w:u w:val="single"/>
        </w:rPr>
        <w:t>Intellectual Property</w:t>
      </w:r>
      <w:r w:rsidR="00873C10" w:rsidRPr="00D62092">
        <w:rPr>
          <w:rFonts w:ascii="Times New Roman" w:hAnsi="Times New Roman"/>
          <w:b w:val="0"/>
          <w:sz w:val="20"/>
        </w:rPr>
        <w:t xml:space="preserve">. </w:t>
      </w:r>
      <w:bookmarkStart w:id="72" w:name="_Ref527469810"/>
      <w:r w:rsidR="008B0A96" w:rsidRPr="00D62092">
        <w:rPr>
          <w:rFonts w:ascii="Times New Roman" w:hAnsi="Times New Roman"/>
          <w:b w:val="0"/>
          <w:sz w:val="20"/>
        </w:rPr>
        <w:t>Contractor</w:t>
      </w:r>
      <w:r w:rsidR="00873C10" w:rsidRPr="00D62092">
        <w:rPr>
          <w:rFonts w:ascii="Times New Roman" w:hAnsi="Times New Roman"/>
          <w:b w:val="0"/>
          <w:sz w:val="20"/>
        </w:rPr>
        <w:t xml:space="preserve"> shall perform its </w:t>
      </w:r>
      <w:r w:rsidRPr="00D62092">
        <w:rPr>
          <w:rFonts w:ascii="Times New Roman" w:hAnsi="Times New Roman"/>
          <w:b w:val="0"/>
          <w:sz w:val="20"/>
        </w:rPr>
        <w:t xml:space="preserve">obligations </w:t>
      </w:r>
      <w:r w:rsidR="00873C10" w:rsidRPr="00D62092">
        <w:rPr>
          <w:rFonts w:ascii="Times New Roman" w:hAnsi="Times New Roman"/>
          <w:b w:val="0"/>
          <w:sz w:val="20"/>
        </w:rPr>
        <w:t>under this Agreement in a manner that</w:t>
      </w:r>
      <w:r w:rsidR="00E50B14">
        <w:rPr>
          <w:rFonts w:ascii="Times New Roman" w:hAnsi="Times New Roman"/>
          <w:b w:val="0"/>
          <w:sz w:val="20"/>
        </w:rPr>
        <w:t xml:space="preserve"> the </w:t>
      </w:r>
      <w:r w:rsidR="008610FA">
        <w:rPr>
          <w:rFonts w:ascii="Times New Roman" w:hAnsi="Times New Roman"/>
          <w:b w:val="0"/>
          <w:sz w:val="20"/>
        </w:rPr>
        <w:t>Work</w:t>
      </w:r>
      <w:r w:rsidR="00E50B14">
        <w:rPr>
          <w:rFonts w:ascii="Times New Roman" w:hAnsi="Times New Roman"/>
          <w:b w:val="0"/>
          <w:sz w:val="20"/>
        </w:rPr>
        <w:t xml:space="preserve"> (including </w:t>
      </w:r>
      <w:r w:rsidR="00873C10" w:rsidRPr="00D62092">
        <w:rPr>
          <w:rFonts w:ascii="Times New Roman" w:hAnsi="Times New Roman"/>
          <w:b w:val="0"/>
          <w:sz w:val="20"/>
        </w:rPr>
        <w:t>each Deliverable</w:t>
      </w:r>
      <w:r w:rsidR="00E50B14">
        <w:rPr>
          <w:rFonts w:ascii="Times New Roman" w:hAnsi="Times New Roman"/>
          <w:b w:val="0"/>
          <w:sz w:val="20"/>
        </w:rPr>
        <w:t>)</w:t>
      </w:r>
      <w:r w:rsidR="00873C10" w:rsidRPr="00D62092">
        <w:rPr>
          <w:rFonts w:ascii="Times New Roman" w:hAnsi="Times New Roman"/>
          <w:b w:val="0"/>
          <w:sz w:val="20"/>
        </w:rPr>
        <w:t xml:space="preserve"> and any portion thereof, does not infringe, or constitute an infringement, misappropriation or violation of, any </w:t>
      </w:r>
      <w:r w:rsidRPr="00D62092">
        <w:rPr>
          <w:rFonts w:ascii="Times New Roman" w:hAnsi="Times New Roman"/>
          <w:b w:val="0"/>
          <w:sz w:val="20"/>
        </w:rPr>
        <w:t>Intellectual Property Right</w:t>
      </w:r>
      <w:r w:rsidR="00873C10" w:rsidRPr="00D62092">
        <w:rPr>
          <w:rFonts w:ascii="Times New Roman" w:hAnsi="Times New Roman"/>
          <w:b w:val="0"/>
          <w:sz w:val="20"/>
        </w:rPr>
        <w:t>.</w:t>
      </w:r>
      <w:bookmarkStart w:id="73" w:name="_Ref18473797"/>
      <w:bookmarkStart w:id="74" w:name="_Toc18745261"/>
      <w:bookmarkStart w:id="75" w:name="_Ref23860539"/>
      <w:bookmarkStart w:id="76" w:name="_Toc25032823"/>
      <w:bookmarkStart w:id="77" w:name="_Toc57173704"/>
      <w:bookmarkStart w:id="78" w:name="_Toc18745262"/>
      <w:bookmarkEnd w:id="69"/>
      <w:bookmarkEnd w:id="70"/>
      <w:bookmarkEnd w:id="71"/>
      <w:bookmarkEnd w:id="72"/>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has full Intellectual Property Rights and authority to perform all of its obligations under this Agreement, and </w:t>
      </w:r>
      <w:r w:rsidR="008B0A96" w:rsidRPr="00D62092">
        <w:rPr>
          <w:rFonts w:ascii="Times New Roman" w:hAnsi="Times New Roman"/>
          <w:b w:val="0"/>
          <w:sz w:val="20"/>
        </w:rPr>
        <w:t>Contractor</w:t>
      </w:r>
      <w:r w:rsidRPr="00D62092">
        <w:rPr>
          <w:rFonts w:ascii="Times New Roman" w:hAnsi="Times New Roman"/>
          <w:b w:val="0"/>
          <w:sz w:val="20"/>
        </w:rPr>
        <w:t xml:space="preserve"> is and will be either the owner of, or authorized to use for its own and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benefit, all </w:t>
      </w:r>
      <w:r w:rsidR="008B0A96" w:rsidRPr="00D62092">
        <w:rPr>
          <w:rFonts w:ascii="Times New Roman" w:hAnsi="Times New Roman"/>
          <w:b w:val="0"/>
          <w:sz w:val="20"/>
        </w:rPr>
        <w:t>Contractor</w:t>
      </w:r>
      <w:r w:rsidRPr="00D62092">
        <w:rPr>
          <w:rFonts w:ascii="Times New Roman" w:hAnsi="Times New Roman"/>
          <w:b w:val="0"/>
          <w:sz w:val="20"/>
        </w:rPr>
        <w:t xml:space="preserve"> </w:t>
      </w:r>
      <w:r w:rsidR="00C85AA9">
        <w:rPr>
          <w:rFonts w:ascii="Times New Roman" w:hAnsi="Times New Roman"/>
          <w:b w:val="0"/>
          <w:sz w:val="20"/>
        </w:rPr>
        <w:t>Materials</w:t>
      </w:r>
      <w:r w:rsidR="00893AF1">
        <w:rPr>
          <w:rFonts w:ascii="Times New Roman" w:hAnsi="Times New Roman"/>
          <w:b w:val="0"/>
          <w:sz w:val="20"/>
        </w:rPr>
        <w:t>,</w:t>
      </w:r>
      <w:r w:rsidRPr="00D62092">
        <w:rPr>
          <w:rFonts w:ascii="Times New Roman" w:hAnsi="Times New Roman"/>
          <w:b w:val="0"/>
          <w:sz w:val="20"/>
        </w:rPr>
        <w:t xml:space="preserve"> Third Party </w:t>
      </w:r>
      <w:r w:rsidR="00C85AA9">
        <w:rPr>
          <w:rFonts w:ascii="Times New Roman" w:hAnsi="Times New Roman"/>
          <w:b w:val="0"/>
          <w:sz w:val="20"/>
        </w:rPr>
        <w:t>Materials</w:t>
      </w:r>
      <w:r w:rsidR="00893AF1">
        <w:rPr>
          <w:rFonts w:ascii="Times New Roman" w:hAnsi="Times New Roman"/>
          <w:b w:val="0"/>
          <w:sz w:val="20"/>
        </w:rPr>
        <w:t>, and Licensed Software</w:t>
      </w:r>
      <w:r w:rsidRPr="00D62092">
        <w:rPr>
          <w:rFonts w:ascii="Times New Roman" w:hAnsi="Times New Roman"/>
          <w:b w:val="0"/>
          <w:sz w:val="20"/>
        </w:rPr>
        <w:t xml:space="preserve"> used and to be used in connection with the </w:t>
      </w:r>
      <w:bookmarkStart w:id="79" w:name="_Ref66680448"/>
      <w:r w:rsidR="008610FA">
        <w:rPr>
          <w:rFonts w:ascii="Times New Roman" w:hAnsi="Times New Roman"/>
          <w:b w:val="0"/>
          <w:sz w:val="20"/>
        </w:rPr>
        <w:t>Work</w:t>
      </w:r>
      <w:r w:rsidR="00F724AB" w:rsidRPr="00D62092">
        <w:rPr>
          <w:rFonts w:ascii="Times New Roman" w:hAnsi="Times New Roman"/>
          <w:b w:val="0"/>
          <w:sz w:val="20"/>
        </w:rPr>
        <w:t>.</w:t>
      </w:r>
    </w:p>
    <w:p w14:paraId="0DD40CC0" w14:textId="58A28B5A" w:rsidR="00E573E1" w:rsidRPr="00D62092" w:rsidRDefault="008610FA"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Pr>
          <w:rFonts w:ascii="Times New Roman" w:hAnsi="Times New Roman"/>
          <w:b w:val="0"/>
          <w:sz w:val="20"/>
          <w:u w:val="single"/>
        </w:rPr>
        <w:t>Work</w:t>
      </w:r>
      <w:r w:rsidR="00873C10" w:rsidRPr="00D62092">
        <w:rPr>
          <w:rFonts w:ascii="Times New Roman" w:hAnsi="Times New Roman"/>
          <w:b w:val="0"/>
          <w:sz w:val="20"/>
        </w:rPr>
        <w:t>.</w:t>
      </w:r>
      <w:bookmarkStart w:id="80" w:name="_Ref47714501"/>
      <w:bookmarkStart w:id="81" w:name="_Ref51946577"/>
      <w:bookmarkStart w:id="82" w:name="_Ref65987649"/>
      <w:bookmarkEnd w:id="73"/>
      <w:bookmarkEnd w:id="74"/>
      <w:bookmarkEnd w:id="79"/>
      <w:r w:rsidR="00A81A43" w:rsidRPr="00D62092">
        <w:rPr>
          <w:rFonts w:ascii="Times New Roman" w:hAnsi="Times New Roman"/>
          <w:b w:val="0"/>
          <w:sz w:val="20"/>
        </w:rPr>
        <w:t xml:space="preserve"> </w:t>
      </w:r>
      <w:r w:rsidR="00762281" w:rsidRPr="00D62092">
        <w:rPr>
          <w:rFonts w:ascii="Times New Roman" w:hAnsi="Times New Roman"/>
          <w:b w:val="0"/>
          <w:sz w:val="20"/>
        </w:rPr>
        <w:t>(i)</w:t>
      </w:r>
      <w:r w:rsidR="003734CE" w:rsidRPr="00D62092">
        <w:rPr>
          <w:rFonts w:ascii="Times New Roman" w:hAnsi="Times New Roman"/>
          <w:b w:val="0"/>
          <w:sz w:val="20"/>
        </w:rPr>
        <w:t xml:space="preserve"> the </w:t>
      </w:r>
      <w:r>
        <w:rPr>
          <w:rFonts w:ascii="Times New Roman" w:hAnsi="Times New Roman"/>
          <w:b w:val="0"/>
          <w:sz w:val="20"/>
        </w:rPr>
        <w:t>Work</w:t>
      </w:r>
      <w:r w:rsidR="003734CE" w:rsidRPr="00D62092">
        <w:rPr>
          <w:rFonts w:ascii="Times New Roman" w:hAnsi="Times New Roman"/>
          <w:b w:val="0"/>
          <w:sz w:val="20"/>
        </w:rPr>
        <w:t xml:space="preserve"> will be rendered with promptness and diligence and will be executed in a workmanlike manner, in accordance with the practices and professional standards used in well-managed operations performing services similar to the </w:t>
      </w:r>
      <w:r>
        <w:rPr>
          <w:rFonts w:ascii="Times New Roman" w:hAnsi="Times New Roman"/>
          <w:b w:val="0"/>
          <w:sz w:val="20"/>
        </w:rPr>
        <w:t>Work</w:t>
      </w:r>
      <w:r w:rsidR="00762281" w:rsidRPr="00D62092">
        <w:rPr>
          <w:rFonts w:ascii="Times New Roman" w:hAnsi="Times New Roman"/>
          <w:b w:val="0"/>
          <w:sz w:val="20"/>
        </w:rPr>
        <w:t xml:space="preserve">; (ii) </w:t>
      </w:r>
      <w:r w:rsidR="008B0A96" w:rsidRPr="00D62092">
        <w:rPr>
          <w:rFonts w:ascii="Times New Roman" w:hAnsi="Times New Roman"/>
          <w:b w:val="0"/>
          <w:sz w:val="20"/>
        </w:rPr>
        <w:t>Contractor</w:t>
      </w:r>
      <w:r w:rsidR="00762281" w:rsidRPr="00D62092">
        <w:rPr>
          <w:rFonts w:ascii="Times New Roman" w:hAnsi="Times New Roman"/>
          <w:b w:val="0"/>
          <w:sz w:val="20"/>
        </w:rPr>
        <w:t xml:space="preserve"> will use efficiently the resources or services necessary to provide the </w:t>
      </w:r>
      <w:r>
        <w:rPr>
          <w:rFonts w:ascii="Times New Roman" w:hAnsi="Times New Roman"/>
          <w:b w:val="0"/>
          <w:sz w:val="20"/>
        </w:rPr>
        <w:t>Work</w:t>
      </w:r>
      <w:r w:rsidR="00762281" w:rsidRPr="00D62092">
        <w:rPr>
          <w:rFonts w:ascii="Times New Roman" w:hAnsi="Times New Roman"/>
          <w:b w:val="0"/>
          <w:sz w:val="20"/>
        </w:rPr>
        <w:t xml:space="preserve">; and </w:t>
      </w:r>
      <w:r w:rsidR="002A55F9">
        <w:rPr>
          <w:rFonts w:ascii="Times New Roman" w:hAnsi="Times New Roman"/>
          <w:b w:val="0"/>
          <w:sz w:val="20"/>
        </w:rPr>
        <w:t>provide</w:t>
      </w:r>
      <w:r w:rsidR="002A55F9" w:rsidRPr="00D62092">
        <w:rPr>
          <w:rFonts w:ascii="Times New Roman" w:hAnsi="Times New Roman"/>
          <w:b w:val="0"/>
          <w:sz w:val="20"/>
        </w:rPr>
        <w:t xml:space="preserve"> </w:t>
      </w:r>
      <w:r w:rsidR="00762281" w:rsidRPr="00D62092">
        <w:rPr>
          <w:rFonts w:ascii="Times New Roman" w:hAnsi="Times New Roman"/>
          <w:b w:val="0"/>
          <w:sz w:val="20"/>
        </w:rPr>
        <w:t xml:space="preserve">the </w:t>
      </w:r>
      <w:r>
        <w:rPr>
          <w:rFonts w:ascii="Times New Roman" w:hAnsi="Times New Roman"/>
          <w:b w:val="0"/>
          <w:sz w:val="20"/>
        </w:rPr>
        <w:t>Work</w:t>
      </w:r>
      <w:r w:rsidR="00762281" w:rsidRPr="00D62092">
        <w:rPr>
          <w:rFonts w:ascii="Times New Roman" w:hAnsi="Times New Roman"/>
          <w:b w:val="0"/>
          <w:sz w:val="20"/>
        </w:rPr>
        <w:t xml:space="preserve"> in the most cost efficient manner consistent with the required level of quality and performance</w:t>
      </w:r>
      <w:r w:rsidR="00A3367E">
        <w:rPr>
          <w:rFonts w:ascii="Times New Roman" w:hAnsi="Times New Roman"/>
          <w:b w:val="0"/>
          <w:sz w:val="20"/>
        </w:rPr>
        <w:t xml:space="preserve">; (iii) the Work will be provided </w:t>
      </w:r>
      <w:r w:rsidR="00A3367E" w:rsidRPr="00A3367E">
        <w:rPr>
          <w:rFonts w:ascii="Times New Roman" w:hAnsi="Times New Roman"/>
          <w:b w:val="0"/>
          <w:sz w:val="20"/>
        </w:rPr>
        <w:t>free and clear of all liens, claims, and encumbrances</w:t>
      </w:r>
      <w:r w:rsidR="00951F51">
        <w:rPr>
          <w:rFonts w:ascii="Times New Roman" w:hAnsi="Times New Roman"/>
          <w:b w:val="0"/>
          <w:sz w:val="20"/>
        </w:rPr>
        <w:t xml:space="preserve">; (iv) </w:t>
      </w:r>
      <w:r w:rsidR="00325C14">
        <w:rPr>
          <w:rFonts w:ascii="Times New Roman" w:hAnsi="Times New Roman"/>
          <w:b w:val="0"/>
          <w:sz w:val="20"/>
        </w:rPr>
        <w:t xml:space="preserve">all </w:t>
      </w:r>
      <w:r w:rsidR="00951F51">
        <w:rPr>
          <w:rFonts w:ascii="Times New Roman" w:hAnsi="Times New Roman"/>
          <w:b w:val="0"/>
          <w:sz w:val="20"/>
        </w:rPr>
        <w:t xml:space="preserve">Work will be free from all defects in materials and workmanship, and </w:t>
      </w:r>
      <w:r w:rsidR="00325C14">
        <w:rPr>
          <w:rFonts w:ascii="Times New Roman" w:hAnsi="Times New Roman"/>
          <w:b w:val="0"/>
          <w:sz w:val="20"/>
        </w:rPr>
        <w:t xml:space="preserve">will be </w:t>
      </w:r>
      <w:r w:rsidR="00951F51">
        <w:rPr>
          <w:rFonts w:ascii="Times New Roman" w:hAnsi="Times New Roman"/>
          <w:b w:val="0"/>
          <w:sz w:val="20"/>
        </w:rPr>
        <w:t xml:space="preserve">in </w:t>
      </w:r>
      <w:r w:rsidR="003B42EE">
        <w:rPr>
          <w:rFonts w:ascii="Times New Roman" w:hAnsi="Times New Roman"/>
          <w:b w:val="0"/>
          <w:sz w:val="20"/>
        </w:rPr>
        <w:t xml:space="preserve">accordance </w:t>
      </w:r>
      <w:r w:rsidR="00951F51">
        <w:rPr>
          <w:rFonts w:ascii="Times New Roman" w:hAnsi="Times New Roman"/>
          <w:b w:val="0"/>
          <w:sz w:val="20"/>
        </w:rPr>
        <w:t>with Specifications</w:t>
      </w:r>
      <w:r w:rsidR="00044DA4">
        <w:rPr>
          <w:rFonts w:ascii="Times New Roman" w:hAnsi="Times New Roman"/>
          <w:b w:val="0"/>
          <w:sz w:val="20"/>
        </w:rPr>
        <w:t>, Documentation</w:t>
      </w:r>
      <w:r w:rsidR="003B42EE">
        <w:rPr>
          <w:rFonts w:ascii="Times New Roman" w:hAnsi="Times New Roman"/>
          <w:b w:val="0"/>
          <w:sz w:val="20"/>
        </w:rPr>
        <w:t xml:space="preserve">, </w:t>
      </w:r>
      <w:r w:rsidR="008F18BD">
        <w:rPr>
          <w:rFonts w:ascii="Times New Roman" w:hAnsi="Times New Roman"/>
          <w:b w:val="0"/>
          <w:sz w:val="20"/>
        </w:rPr>
        <w:t>A</w:t>
      </w:r>
      <w:r w:rsidR="00951F51">
        <w:rPr>
          <w:rFonts w:ascii="Times New Roman" w:hAnsi="Times New Roman"/>
          <w:b w:val="0"/>
          <w:sz w:val="20"/>
        </w:rPr>
        <w:t xml:space="preserve">pplicable </w:t>
      </w:r>
      <w:r w:rsidR="008F18BD">
        <w:rPr>
          <w:rFonts w:ascii="Times New Roman" w:hAnsi="Times New Roman"/>
          <w:b w:val="0"/>
          <w:sz w:val="20"/>
        </w:rPr>
        <w:t>L</w:t>
      </w:r>
      <w:r w:rsidR="00951F51">
        <w:rPr>
          <w:rFonts w:ascii="Times New Roman" w:hAnsi="Times New Roman"/>
          <w:b w:val="0"/>
          <w:sz w:val="20"/>
        </w:rPr>
        <w:t>aws</w:t>
      </w:r>
      <w:r w:rsidR="003B42EE">
        <w:rPr>
          <w:rFonts w:ascii="Times New Roman" w:hAnsi="Times New Roman"/>
          <w:b w:val="0"/>
          <w:sz w:val="20"/>
        </w:rPr>
        <w:t>, and other requirements of this Agreement</w:t>
      </w:r>
      <w:r w:rsidR="00576490">
        <w:rPr>
          <w:rFonts w:ascii="Times New Roman" w:hAnsi="Times New Roman"/>
          <w:b w:val="0"/>
          <w:sz w:val="20"/>
        </w:rPr>
        <w:t xml:space="preserve">; and (v) all equipment purchased by the JBE </w:t>
      </w:r>
      <w:r w:rsidR="00533E08">
        <w:rPr>
          <w:rFonts w:ascii="Times New Roman" w:hAnsi="Times New Roman"/>
          <w:b w:val="0"/>
          <w:sz w:val="20"/>
        </w:rPr>
        <w:t xml:space="preserve">from Contractor </w:t>
      </w:r>
      <w:r w:rsidR="00576490">
        <w:rPr>
          <w:rFonts w:ascii="Times New Roman" w:hAnsi="Times New Roman"/>
          <w:b w:val="0"/>
          <w:sz w:val="20"/>
        </w:rPr>
        <w:t>will be new</w:t>
      </w:r>
      <w:r w:rsidR="00762281" w:rsidRPr="00D62092">
        <w:rPr>
          <w:rFonts w:ascii="Times New Roman" w:hAnsi="Times New Roman"/>
          <w:b w:val="0"/>
          <w:sz w:val="20"/>
        </w:rPr>
        <w:t>.</w:t>
      </w:r>
      <w:r w:rsidR="00873C10" w:rsidRPr="00D62092">
        <w:rPr>
          <w:rFonts w:ascii="Times New Roman" w:hAnsi="Times New Roman"/>
          <w:b w:val="0"/>
          <w:sz w:val="20"/>
        </w:rPr>
        <w:t xml:space="preserve"> </w:t>
      </w:r>
      <w:bookmarkStart w:id="83" w:name="_Ref65945411"/>
      <w:bookmarkEnd w:id="80"/>
      <w:bookmarkEnd w:id="81"/>
      <w:bookmarkEnd w:id="82"/>
      <w:r w:rsidR="00873C10" w:rsidRPr="00D62092">
        <w:rPr>
          <w:rFonts w:ascii="Times New Roman" w:hAnsi="Times New Roman"/>
          <w:b w:val="0"/>
          <w:sz w:val="20"/>
        </w:rPr>
        <w:t xml:space="preserve">In the event any </w:t>
      </w:r>
      <w:r w:rsidR="003B42EE">
        <w:rPr>
          <w:rFonts w:ascii="Times New Roman" w:hAnsi="Times New Roman"/>
          <w:b w:val="0"/>
          <w:sz w:val="20"/>
        </w:rPr>
        <w:t xml:space="preserve">Work </w:t>
      </w:r>
      <w:r w:rsidR="00873C10" w:rsidRPr="00D62092">
        <w:rPr>
          <w:rFonts w:ascii="Times New Roman" w:hAnsi="Times New Roman"/>
          <w:b w:val="0"/>
          <w:sz w:val="20"/>
        </w:rPr>
        <w:t>does not conform to the foregoing provisions of this</w:t>
      </w:r>
      <w:r w:rsidR="000B32C9" w:rsidRPr="00D62092">
        <w:rPr>
          <w:rFonts w:ascii="Times New Roman" w:hAnsi="Times New Roman"/>
          <w:b w:val="0"/>
          <w:sz w:val="20"/>
        </w:rPr>
        <w:t xml:space="preserve"> Section 3.1</w:t>
      </w:r>
      <w:r w:rsidR="003B42EE">
        <w:rPr>
          <w:rFonts w:ascii="Times New Roman" w:hAnsi="Times New Roman"/>
          <w:b w:val="0"/>
          <w:sz w:val="20"/>
        </w:rPr>
        <w:t>2</w:t>
      </w:r>
      <w:r w:rsidR="000B32C9" w:rsidRPr="00D62092">
        <w:rPr>
          <w:rFonts w:ascii="Times New Roman" w:hAnsi="Times New Roman"/>
          <w:b w:val="0"/>
          <w:sz w:val="20"/>
        </w:rPr>
        <w:t>,</w:t>
      </w:r>
      <w:r w:rsidR="00873C10" w:rsidRPr="00D62092">
        <w:rPr>
          <w:rFonts w:ascii="Times New Roman" w:hAnsi="Times New Roman"/>
          <w:b w:val="0"/>
          <w:sz w:val="20"/>
        </w:rPr>
        <w:t xml:space="preserve"> </w:t>
      </w:r>
      <w:r w:rsidR="008B0A96" w:rsidRPr="00D62092">
        <w:rPr>
          <w:rFonts w:ascii="Times New Roman" w:hAnsi="Times New Roman"/>
          <w:b w:val="0"/>
          <w:sz w:val="20"/>
        </w:rPr>
        <w:t>Contractor</w:t>
      </w:r>
      <w:r w:rsidR="00873C10" w:rsidRPr="00D62092">
        <w:rPr>
          <w:rFonts w:ascii="Times New Roman" w:hAnsi="Times New Roman"/>
          <w:b w:val="0"/>
          <w:sz w:val="20"/>
        </w:rPr>
        <w:t xml:space="preserve"> shall </w:t>
      </w:r>
      <w:r w:rsidR="005167B4" w:rsidRPr="00D62092">
        <w:rPr>
          <w:rFonts w:ascii="Times New Roman" w:hAnsi="Times New Roman"/>
          <w:b w:val="0"/>
          <w:sz w:val="20"/>
        </w:rPr>
        <w:t xml:space="preserve">promptly </w:t>
      </w:r>
      <w:r w:rsidR="00873C10" w:rsidRPr="00D62092">
        <w:rPr>
          <w:rFonts w:ascii="Times New Roman" w:hAnsi="Times New Roman"/>
          <w:b w:val="0"/>
          <w:sz w:val="20"/>
        </w:rPr>
        <w:t xml:space="preserve">correct all </w:t>
      </w:r>
      <w:r w:rsidR="005A4A58" w:rsidRPr="00D62092">
        <w:rPr>
          <w:rFonts w:ascii="Times New Roman" w:hAnsi="Times New Roman"/>
          <w:b w:val="0"/>
          <w:sz w:val="20"/>
        </w:rPr>
        <w:t>nonconformities</w:t>
      </w:r>
      <w:r w:rsidR="00873C10" w:rsidRPr="00D62092">
        <w:rPr>
          <w:rFonts w:ascii="Times New Roman" w:hAnsi="Times New Roman"/>
          <w:b w:val="0"/>
          <w:sz w:val="20"/>
        </w:rPr>
        <w:t>.</w:t>
      </w:r>
      <w:bookmarkStart w:id="84" w:name="_Ref65998460"/>
      <w:bookmarkEnd w:id="83"/>
      <w:r w:rsidR="00951F51">
        <w:rPr>
          <w:rFonts w:ascii="Times New Roman" w:hAnsi="Times New Roman"/>
          <w:b w:val="0"/>
          <w:sz w:val="20"/>
        </w:rPr>
        <w:t xml:space="preserve">   </w:t>
      </w:r>
    </w:p>
    <w:p w14:paraId="1AF9D5D4" w14:textId="77777777" w:rsidR="00F255C9" w:rsidRDefault="00873C10"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Malicious Code</w:t>
      </w:r>
      <w:bookmarkEnd w:id="75"/>
      <w:bookmarkEnd w:id="76"/>
      <w:bookmarkEnd w:id="77"/>
      <w:r w:rsidRPr="00D62092">
        <w:rPr>
          <w:rFonts w:ascii="Times New Roman" w:hAnsi="Times New Roman"/>
          <w:b w:val="0"/>
          <w:sz w:val="20"/>
        </w:rPr>
        <w:t>.</w:t>
      </w:r>
      <w:r w:rsidR="00F52BF3" w:rsidRPr="00D62092">
        <w:rPr>
          <w:rFonts w:ascii="Times New Roman" w:hAnsi="Times New Roman"/>
          <w:b w:val="0"/>
          <w:sz w:val="20"/>
        </w:rPr>
        <w:t xml:space="preserve"> </w:t>
      </w:r>
      <w:r w:rsidR="005A4A58" w:rsidRPr="00D62092">
        <w:rPr>
          <w:rFonts w:ascii="Times New Roman" w:hAnsi="Times New Roman"/>
          <w:b w:val="0"/>
          <w:sz w:val="20"/>
        </w:rPr>
        <w:t>N</w:t>
      </w:r>
      <w:r w:rsidR="00F52BF3" w:rsidRPr="00D62092">
        <w:rPr>
          <w:rFonts w:ascii="Times New Roman" w:hAnsi="Times New Roman"/>
          <w:b w:val="0"/>
          <w:sz w:val="20"/>
        </w:rPr>
        <w:t xml:space="preserve">o </w:t>
      </w:r>
      <w:r w:rsidR="008610FA">
        <w:rPr>
          <w:rFonts w:ascii="Times New Roman" w:hAnsi="Times New Roman"/>
          <w:b w:val="0"/>
          <w:sz w:val="20"/>
        </w:rPr>
        <w:t>Work</w:t>
      </w:r>
      <w:r w:rsidR="00BE1A64">
        <w:rPr>
          <w:rFonts w:ascii="Times New Roman" w:hAnsi="Times New Roman"/>
          <w:b w:val="0"/>
          <w:sz w:val="20"/>
        </w:rPr>
        <w:t xml:space="preserve"> </w:t>
      </w:r>
      <w:r w:rsidR="00F52BF3" w:rsidRPr="00D62092">
        <w:rPr>
          <w:rFonts w:ascii="Times New Roman" w:hAnsi="Times New Roman"/>
          <w:b w:val="0"/>
          <w:sz w:val="20"/>
        </w:rPr>
        <w:t xml:space="preserve">will </w:t>
      </w:r>
      <w:r w:rsidR="002C0CD7" w:rsidRPr="00D62092">
        <w:rPr>
          <w:rFonts w:ascii="Times New Roman" w:hAnsi="Times New Roman"/>
          <w:b w:val="0"/>
          <w:sz w:val="20"/>
        </w:rPr>
        <w:t xml:space="preserve">contain </w:t>
      </w:r>
      <w:r w:rsidR="00490E08" w:rsidRPr="00D62092">
        <w:rPr>
          <w:rFonts w:ascii="Times New Roman" w:hAnsi="Times New Roman"/>
          <w:b w:val="0"/>
          <w:sz w:val="20"/>
        </w:rPr>
        <w:t xml:space="preserve">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immediately provide to the JBE written notice in reasonable detail upon becoming aware of the existence of any Malicious Code. Without limiting the foregoing,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best efforts and all necessary precautions to prevent the introduction and proliferation of any Malicious Code in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or networks or in the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systems used to provide </w:t>
      </w:r>
      <w:r w:rsidR="008610FA">
        <w:rPr>
          <w:rFonts w:ascii="Times New Roman" w:hAnsi="Times New Roman"/>
          <w:b w:val="0"/>
          <w:sz w:val="20"/>
        </w:rPr>
        <w:t>Work</w:t>
      </w:r>
      <w:r w:rsidR="00F52BF3" w:rsidRPr="00D62092">
        <w:rPr>
          <w:rFonts w:ascii="Times New Roman" w:hAnsi="Times New Roman"/>
          <w:b w:val="0"/>
          <w:sz w:val="20"/>
        </w:rPr>
        <w:t xml:space="preserve">.  In the event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w:t>
      </w:r>
      <w:r w:rsidR="00A6389B" w:rsidRPr="00D62092">
        <w:rPr>
          <w:rFonts w:ascii="Times New Roman" w:hAnsi="Times New Roman"/>
          <w:b w:val="0"/>
          <w:sz w:val="20"/>
        </w:rPr>
        <w:t xml:space="preserve">the JBE </w:t>
      </w:r>
      <w:r w:rsidR="00F52BF3" w:rsidRPr="00D62092">
        <w:rPr>
          <w:rFonts w:ascii="Times New Roman" w:hAnsi="Times New Roman"/>
          <w:b w:val="0"/>
          <w:sz w:val="20"/>
        </w:rPr>
        <w:t xml:space="preserve">discovers the existence of 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its best efforts, in cooperation with </w:t>
      </w:r>
      <w:r w:rsidR="00A6389B" w:rsidRPr="00D62092">
        <w:rPr>
          <w:rFonts w:ascii="Times New Roman" w:hAnsi="Times New Roman"/>
          <w:b w:val="0"/>
          <w:sz w:val="20"/>
        </w:rPr>
        <w:t>the JBE</w:t>
      </w:r>
      <w:r w:rsidR="00F52BF3" w:rsidRPr="00D62092">
        <w:rPr>
          <w:rFonts w:ascii="Times New Roman" w:hAnsi="Times New Roman"/>
          <w:b w:val="0"/>
          <w:sz w:val="20"/>
        </w:rPr>
        <w:t xml:space="preserve">, to </w:t>
      </w:r>
      <w:proofErr w:type="gramStart"/>
      <w:r w:rsidR="00F52BF3" w:rsidRPr="00D62092">
        <w:rPr>
          <w:rFonts w:ascii="Times New Roman" w:hAnsi="Times New Roman"/>
          <w:b w:val="0"/>
          <w:sz w:val="20"/>
        </w:rPr>
        <w:t>effect</w:t>
      </w:r>
      <w:proofErr w:type="gramEnd"/>
      <w:r w:rsidR="00F52BF3" w:rsidRPr="00D62092">
        <w:rPr>
          <w:rFonts w:ascii="Times New Roman" w:hAnsi="Times New Roman"/>
          <w:b w:val="0"/>
          <w:sz w:val="20"/>
        </w:rPr>
        <w:t xml:space="preserve"> the prompt removal of the Malicious Code from the </w:t>
      </w:r>
      <w:r w:rsidR="00B75B2D">
        <w:rPr>
          <w:rFonts w:ascii="Times New Roman" w:hAnsi="Times New Roman"/>
          <w:b w:val="0"/>
          <w:sz w:val="20"/>
        </w:rPr>
        <w:t>Work</w:t>
      </w:r>
      <w:r w:rsidR="00A83621" w:rsidRPr="00D62092">
        <w:rPr>
          <w:rFonts w:ascii="Times New Roman" w:hAnsi="Times New Roman"/>
          <w:b w:val="0"/>
          <w:sz w:val="20"/>
        </w:rPr>
        <w:t xml:space="preserve"> </w:t>
      </w:r>
      <w:r w:rsidR="00F52BF3" w:rsidRPr="00D62092">
        <w:rPr>
          <w:rFonts w:ascii="Times New Roman" w:hAnsi="Times New Roman"/>
          <w:b w:val="0"/>
          <w:sz w:val="20"/>
        </w:rPr>
        <w:t xml:space="preserve">and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and the repair of any files or data corrupted thereby, and the expenses associated with the removal of the Malicious Code and restoration of the data shall be borne by </w:t>
      </w:r>
      <w:r w:rsidR="008B0A96" w:rsidRPr="00D62092">
        <w:rPr>
          <w:rFonts w:ascii="Times New Roman" w:hAnsi="Times New Roman"/>
          <w:b w:val="0"/>
          <w:sz w:val="20"/>
        </w:rPr>
        <w:t>Contractor</w:t>
      </w:r>
      <w:r w:rsidR="00740180" w:rsidRPr="00D62092">
        <w:rPr>
          <w:rFonts w:ascii="Times New Roman" w:hAnsi="Times New Roman"/>
          <w:b w:val="0"/>
          <w:sz w:val="20"/>
        </w:rPr>
        <w:t>.</w:t>
      </w:r>
      <w:r w:rsidR="00F52BF3" w:rsidRPr="00D62092">
        <w:rPr>
          <w:rFonts w:ascii="Times New Roman" w:hAnsi="Times New Roman"/>
          <w:b w:val="0"/>
          <w:sz w:val="20"/>
        </w:rPr>
        <w:t xml:space="preserve"> In no event will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any Subcontractor invoke any Malicious Code</w:t>
      </w:r>
      <w:bookmarkEnd w:id="78"/>
      <w:r w:rsidRPr="00D62092">
        <w:rPr>
          <w:rFonts w:ascii="Times New Roman" w:hAnsi="Times New Roman"/>
          <w:b w:val="0"/>
          <w:sz w:val="20"/>
        </w:rPr>
        <w:t>.</w:t>
      </w:r>
      <w:bookmarkEnd w:id="84"/>
    </w:p>
    <w:p w14:paraId="7D8CE2B4" w14:textId="77777777" w:rsidR="00BE6B1A" w:rsidRPr="00BE6B1A" w:rsidRDefault="00F255C9"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F255C9">
        <w:rPr>
          <w:rFonts w:ascii="Times New Roman" w:hAnsi="Times New Roman"/>
          <w:b w:val="0"/>
          <w:sz w:val="20"/>
          <w:u w:val="single"/>
        </w:rPr>
        <w:t>Four-Digit Date Compliance</w:t>
      </w:r>
      <w:r w:rsidRPr="00F255C9">
        <w:rPr>
          <w:rFonts w:ascii="Times New Roman" w:hAnsi="Times New Roman"/>
          <w:b w:val="0"/>
          <w:sz w:val="20"/>
        </w:rPr>
        <w:t>. Contractor will provide only F</w:t>
      </w:r>
      <w:r>
        <w:rPr>
          <w:rFonts w:ascii="Times New Roman" w:hAnsi="Times New Roman"/>
          <w:b w:val="0"/>
          <w:sz w:val="20"/>
        </w:rPr>
        <w:t xml:space="preserve">our-Digit Date Compliant </w:t>
      </w:r>
      <w:r w:rsidR="008610FA">
        <w:rPr>
          <w:rFonts w:ascii="Times New Roman" w:hAnsi="Times New Roman"/>
          <w:b w:val="0"/>
          <w:sz w:val="20"/>
        </w:rPr>
        <w:t>Work</w:t>
      </w:r>
      <w:r>
        <w:rPr>
          <w:rFonts w:ascii="Times New Roman" w:hAnsi="Times New Roman"/>
          <w:b w:val="0"/>
          <w:sz w:val="20"/>
        </w:rPr>
        <w:t xml:space="preserve"> to the JBE</w:t>
      </w:r>
      <w:r w:rsidRPr="00F255C9">
        <w:rPr>
          <w:rFonts w:ascii="Times New Roman" w:hAnsi="Times New Roman"/>
          <w:b w:val="0"/>
          <w:sz w:val="20"/>
        </w:rPr>
        <w:t xml:space="preserve">. “Four-Digit Date Compliant” </w:t>
      </w:r>
      <w:r w:rsidR="008610FA">
        <w:rPr>
          <w:rFonts w:ascii="Times New Roman" w:hAnsi="Times New Roman"/>
          <w:b w:val="0"/>
          <w:sz w:val="20"/>
        </w:rPr>
        <w:t>Work</w:t>
      </w:r>
      <w:r w:rsidRPr="00F255C9">
        <w:rPr>
          <w:rFonts w:ascii="Times New Roman" w:hAnsi="Times New Roman"/>
          <w:b w:val="0"/>
          <w:sz w:val="20"/>
        </w:rPr>
        <w:t xml:space="preserve"> can accurately process, calculate, compare, and sequence date data, including without limitation date data arising out of or relating to leap years and changes in centuries</w:t>
      </w:r>
      <w:r w:rsidR="001969C3">
        <w:rPr>
          <w:rFonts w:ascii="Times New Roman" w:hAnsi="Times New Roman"/>
          <w:b w:val="0"/>
          <w:sz w:val="20"/>
        </w:rPr>
        <w:t>.</w:t>
      </w:r>
    </w:p>
    <w:p w14:paraId="20E2188A" w14:textId="77777777" w:rsidR="00BE6B1A" w:rsidRPr="00BE6B1A" w:rsidRDefault="00BE6B1A"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BE6B1A">
        <w:rPr>
          <w:rFonts w:ascii="Times New Roman" w:hAnsi="Times New Roman"/>
          <w:b w:val="0"/>
          <w:sz w:val="20"/>
          <w:szCs w:val="20"/>
          <w:u w:val="single"/>
        </w:rPr>
        <w:t>Conflict Minerals</w:t>
      </w:r>
      <w:r w:rsidRPr="00BE6B1A">
        <w:rPr>
          <w:rFonts w:ascii="Times New Roman" w:hAnsi="Times New Roman"/>
          <w:b w:val="0"/>
          <w:sz w:val="20"/>
          <w:szCs w:val="20"/>
        </w:rPr>
        <w:t>. Contractor certifies either: (i) it is not a “scrutinized company” as defined in PCC 10490(b), or (ii) the goods or services the Contractor will provide to the JBE are not related to products or services that are the reason the Contractor must comply with Section 13(p) of the Securities Exchange Act of 1934</w:t>
      </w:r>
    </w:p>
    <w:p w14:paraId="1CD4376F" w14:textId="77777777" w:rsidR="00BE6B1A" w:rsidRPr="00AC28B1" w:rsidRDefault="001969C3" w:rsidP="00BE6B1A">
      <w:pPr>
        <w:spacing w:before="60" w:after="120" w:line="240" w:lineRule="auto"/>
        <w:rPr>
          <w:rFonts w:ascii="Times New Roman" w:hAnsi="Times New Roman"/>
          <w:sz w:val="20"/>
        </w:rPr>
      </w:pPr>
      <w:r>
        <w:tab/>
      </w:r>
      <w:r w:rsidR="00BE6B1A">
        <w:rPr>
          <w:rFonts w:ascii="Times New Roman" w:hAnsi="Times New Roman"/>
          <w:sz w:val="20"/>
          <w:szCs w:val="20"/>
        </w:rPr>
        <w:t>3.16</w:t>
      </w:r>
      <w:r w:rsidR="00FA5796">
        <w:rPr>
          <w:rFonts w:ascii="Times New Roman" w:hAnsi="Times New Roman"/>
          <w:sz w:val="20"/>
          <w:szCs w:val="20"/>
        </w:rPr>
        <w:tab/>
      </w:r>
      <w:r w:rsidR="00FA5796">
        <w:rPr>
          <w:rFonts w:ascii="Times New Roman" w:hAnsi="Times New Roman"/>
          <w:sz w:val="20"/>
          <w:szCs w:val="20"/>
          <w:u w:val="single"/>
        </w:rPr>
        <w:t>Miscellaneous</w:t>
      </w:r>
      <w:r w:rsidR="00FA5796">
        <w:rPr>
          <w:rFonts w:ascii="Times New Roman" w:hAnsi="Times New Roman"/>
          <w:sz w:val="20"/>
          <w:szCs w:val="20"/>
        </w:rPr>
        <w:t xml:space="preserve">. </w:t>
      </w:r>
      <w:bookmarkStart w:id="85" w:name="_Ref66680489"/>
      <w:r w:rsidR="00873C10" w:rsidRPr="00D62092">
        <w:rPr>
          <w:rFonts w:ascii="Times New Roman" w:hAnsi="Times New Roman"/>
          <w:sz w:val="20"/>
        </w:rPr>
        <w:t xml:space="preserve">The rights and remedies of the </w:t>
      </w:r>
      <w:r w:rsidR="00D27D61" w:rsidRPr="00D62092">
        <w:rPr>
          <w:rFonts w:ascii="Times New Roman" w:hAnsi="Times New Roman"/>
          <w:sz w:val="20"/>
        </w:rPr>
        <w:t>JBE</w:t>
      </w:r>
      <w:r w:rsidR="00873C10" w:rsidRPr="00D62092">
        <w:rPr>
          <w:rFonts w:ascii="Times New Roman" w:hAnsi="Times New Roman"/>
          <w:sz w:val="20"/>
        </w:rPr>
        <w:t xml:space="preserve"> provided in this Section</w:t>
      </w:r>
      <w:r w:rsidR="00A73508" w:rsidRPr="00D62092">
        <w:rPr>
          <w:rFonts w:ascii="Times New Roman" w:hAnsi="Times New Roman"/>
          <w:sz w:val="20"/>
        </w:rPr>
        <w:t xml:space="preserve"> 3 </w:t>
      </w:r>
      <w:r w:rsidR="00873C10" w:rsidRPr="00D62092">
        <w:rPr>
          <w:rFonts w:ascii="Times New Roman" w:hAnsi="Times New Roman"/>
          <w:sz w:val="20"/>
        </w:rPr>
        <w:t xml:space="preserve">will not be exclusive and are in addition to any other rights and remedies provided </w:t>
      </w:r>
      <w:bookmarkStart w:id="86" w:name="_Toc18745264"/>
      <w:bookmarkStart w:id="87" w:name="_Ref23860551"/>
      <w:bookmarkStart w:id="88" w:name="_Toc25032825"/>
      <w:bookmarkStart w:id="89" w:name="_Toc57173706"/>
      <w:r w:rsidR="00873C10" w:rsidRPr="00D62092">
        <w:rPr>
          <w:rFonts w:ascii="Times New Roman" w:hAnsi="Times New Roman"/>
          <w:sz w:val="20"/>
        </w:rPr>
        <w:t>by law or under this Agr</w:t>
      </w:r>
      <w:r w:rsidR="00873C10" w:rsidRPr="00041323">
        <w:rPr>
          <w:rFonts w:ascii="Times New Roman" w:hAnsi="Times New Roman"/>
          <w:sz w:val="20"/>
        </w:rPr>
        <w:t>eement.</w:t>
      </w:r>
      <w:bookmarkEnd w:id="85"/>
      <w:bookmarkEnd w:id="86"/>
      <w:bookmarkEnd w:id="87"/>
      <w:bookmarkEnd w:id="88"/>
      <w:bookmarkEnd w:id="89"/>
      <w:r w:rsidR="00495D0C" w:rsidRPr="00041323">
        <w:rPr>
          <w:rFonts w:ascii="Times New Roman" w:hAnsi="Times New Roman"/>
          <w:sz w:val="20"/>
        </w:rPr>
        <w:t xml:space="preserve"> </w:t>
      </w:r>
      <w:r w:rsidR="003E79A1" w:rsidRPr="00041323">
        <w:rPr>
          <w:rFonts w:ascii="Times New Roman" w:hAnsi="Times New Roman"/>
          <w:sz w:val="20"/>
        </w:rPr>
        <w:t>The representations and warranties that Contractor makes in this Section</w:t>
      </w:r>
      <w:r w:rsidR="00495D0C" w:rsidRPr="00041323">
        <w:rPr>
          <w:rFonts w:ascii="Times New Roman" w:hAnsi="Times New Roman"/>
          <w:sz w:val="20"/>
        </w:rPr>
        <w:t xml:space="preserve"> 3</w:t>
      </w:r>
      <w:r w:rsidR="003E79A1" w:rsidRPr="00041323">
        <w:rPr>
          <w:rFonts w:ascii="Times New Roman" w:hAnsi="Times New Roman"/>
          <w:sz w:val="20"/>
        </w:rPr>
        <w:t xml:space="preserve"> shall be true and accurate as of the Effective Date, and shall remain true during the term of this Agreement and the Termination Assist</w:t>
      </w:r>
      <w:r w:rsidR="00022BD4" w:rsidRPr="00041323">
        <w:rPr>
          <w:rFonts w:ascii="Times New Roman" w:hAnsi="Times New Roman"/>
          <w:sz w:val="20"/>
        </w:rPr>
        <w:t>ance Period</w:t>
      </w:r>
      <w:r w:rsidR="003E79A1" w:rsidRPr="00041323">
        <w:rPr>
          <w:rFonts w:ascii="Times New Roman" w:hAnsi="Times New Roman"/>
          <w:sz w:val="20"/>
        </w:rPr>
        <w:t>. Contractor shall promptly notify the JBE if any representation or warranty becomes untrue.</w:t>
      </w:r>
    </w:p>
    <w:p w14:paraId="145F53E0"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bookmarkStart w:id="90" w:name="_Ref65992764"/>
      <w:r w:rsidRPr="00303BCF">
        <w:rPr>
          <w:rFonts w:ascii="Times New Roman" w:hAnsi="Times New Roman"/>
          <w:b/>
          <w:sz w:val="20"/>
        </w:rPr>
        <w:t>Intellectual Property.</w:t>
      </w:r>
    </w:p>
    <w:p w14:paraId="282174D8" w14:textId="77777777"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bookmarkStart w:id="91" w:name="_Ref65998205"/>
      <w:bookmarkEnd w:id="90"/>
      <w:r w:rsidRPr="00D62092">
        <w:rPr>
          <w:rFonts w:ascii="Times New Roman" w:hAnsi="Times New Roman"/>
          <w:b w:val="0"/>
          <w:sz w:val="20"/>
          <w:u w:val="single"/>
        </w:rPr>
        <w:t xml:space="preserve">Contractor/Third Party </w:t>
      </w:r>
      <w:r w:rsidR="00C85AA9">
        <w:rPr>
          <w:rFonts w:ascii="Times New Roman" w:hAnsi="Times New Roman"/>
          <w:b w:val="0"/>
          <w:sz w:val="20"/>
          <w:u w:val="single"/>
        </w:rPr>
        <w:t>Materials</w:t>
      </w:r>
      <w:r w:rsidRPr="00D62092">
        <w:rPr>
          <w:rFonts w:ascii="Times New Roman" w:hAnsi="Times New Roman"/>
          <w:b w:val="0"/>
          <w:sz w:val="20"/>
        </w:rPr>
        <w:t xml:space="preserve">. </w:t>
      </w:r>
      <w:r w:rsidRPr="00AC2205">
        <w:rPr>
          <w:rFonts w:ascii="Times New Roman" w:hAnsi="Times New Roman"/>
          <w:b w:val="0"/>
          <w:sz w:val="20"/>
        </w:rPr>
        <w:t xml:space="preserve">Contractor shall set forth in </w:t>
      </w:r>
      <w:r w:rsidR="0038652A" w:rsidRPr="00AC2205">
        <w:rPr>
          <w:rFonts w:ascii="Times New Roman" w:hAnsi="Times New Roman"/>
          <w:b w:val="0"/>
          <w:sz w:val="20"/>
        </w:rPr>
        <w:t xml:space="preserve">an exhibit to </w:t>
      </w:r>
      <w:r w:rsidRPr="00AC2205">
        <w:rPr>
          <w:rFonts w:ascii="Times New Roman" w:hAnsi="Times New Roman"/>
          <w:b w:val="0"/>
          <w:sz w:val="20"/>
        </w:rPr>
        <w:t xml:space="preserve">each Statement of Work all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that Contractor intends to use in connection with that Statement of Work. The JBE shall have the right to approve in writing the introduction of any Contractor </w:t>
      </w:r>
      <w:r w:rsidR="00C85AA9" w:rsidRPr="00AC2205">
        <w:rPr>
          <w:rFonts w:ascii="Times New Roman" w:hAnsi="Times New Roman"/>
          <w:b w:val="0"/>
          <w:sz w:val="20"/>
        </w:rPr>
        <w:t>Materials</w:t>
      </w:r>
      <w:r w:rsidRPr="00AC2205">
        <w:rPr>
          <w:rFonts w:ascii="Times New Roman" w:hAnsi="Times New Roman"/>
          <w:b w:val="0"/>
          <w:sz w:val="20"/>
        </w:rPr>
        <w:t xml:space="preserve"> or Third Party </w:t>
      </w:r>
      <w:r w:rsidR="00C85AA9" w:rsidRPr="00AC2205">
        <w:rPr>
          <w:rFonts w:ascii="Times New Roman" w:hAnsi="Times New Roman"/>
          <w:b w:val="0"/>
          <w:sz w:val="20"/>
        </w:rPr>
        <w:t>Materials</w:t>
      </w:r>
      <w:r w:rsidRPr="00AC2205">
        <w:rPr>
          <w:rFonts w:ascii="Times New Roman" w:hAnsi="Times New Roman"/>
          <w:b w:val="0"/>
          <w:sz w:val="20"/>
        </w:rPr>
        <w:t xml:space="preserve"> </w:t>
      </w:r>
      <w:r w:rsidRPr="00AC2205">
        <w:rPr>
          <w:rFonts w:ascii="Times New Roman" w:hAnsi="Times New Roman"/>
          <w:b w:val="0"/>
          <w:sz w:val="20"/>
        </w:rPr>
        <w:lastRenderedPageBreak/>
        <w:t xml:space="preserve">into any </w:t>
      </w:r>
      <w:r w:rsidR="001D6431" w:rsidRPr="00AC2205">
        <w:rPr>
          <w:rFonts w:ascii="Times New Roman" w:hAnsi="Times New Roman"/>
          <w:b w:val="0"/>
          <w:sz w:val="20"/>
        </w:rPr>
        <w:t xml:space="preserve">Work </w:t>
      </w:r>
      <w:r w:rsidRPr="00AC2205">
        <w:rPr>
          <w:rFonts w:ascii="Times New Roman" w:hAnsi="Times New Roman"/>
          <w:b w:val="0"/>
          <w:sz w:val="20"/>
        </w:rPr>
        <w:t xml:space="preserve">prior to such introduction.  Contractor grants to the </w:t>
      </w:r>
      <w:r w:rsidR="001A3ECF" w:rsidRPr="00AC2205">
        <w:rPr>
          <w:rFonts w:ascii="Times New Roman" w:hAnsi="Times New Roman"/>
          <w:b w:val="0"/>
          <w:sz w:val="20"/>
        </w:rPr>
        <w:t>Judicial Branch Entities</w:t>
      </w:r>
      <w:r w:rsidRPr="00AC2205">
        <w:rPr>
          <w:rFonts w:ascii="Times New Roman" w:hAnsi="Times New Roman"/>
          <w:b w:val="0"/>
          <w:sz w:val="20"/>
        </w:rPr>
        <w:t xml:space="preserve">, together with all JBE Contractors, without additional charge, a perpetual, irrevocable, royalty-free, fully paid-up, worldwide, nonexclusive license to use, reproduce, perform, display, transmit, distribute, modify, create derivative works of, make, have made, sell, offer for sale and import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(including Source Code) and to sublicense such rights to other entities, in each case for </w:t>
      </w:r>
      <w:r w:rsidR="00B564CF">
        <w:rPr>
          <w:rFonts w:ascii="Times New Roman" w:hAnsi="Times New Roman"/>
          <w:b w:val="0"/>
          <w:sz w:val="20"/>
        </w:rPr>
        <w:t xml:space="preserve">California judicial branch business and operations. </w:t>
      </w:r>
      <w:bookmarkStart w:id="92" w:name="_Ref65998218"/>
      <w:bookmarkEnd w:id="91"/>
    </w:p>
    <w:p w14:paraId="268C4C5A" w14:textId="77777777"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 xml:space="preserve">Rights in Developed </w:t>
      </w:r>
      <w:r w:rsidR="00C85AA9">
        <w:rPr>
          <w:rFonts w:ascii="Times New Roman" w:hAnsi="Times New Roman"/>
          <w:b w:val="0"/>
          <w:sz w:val="20"/>
          <w:u w:val="single"/>
        </w:rPr>
        <w:t>Materials</w:t>
      </w:r>
      <w:r w:rsidR="00B55A0E">
        <w:rPr>
          <w:rFonts w:ascii="Times New Roman" w:hAnsi="Times New Roman"/>
          <w:b w:val="0"/>
          <w:sz w:val="20"/>
          <w:u w:val="single"/>
        </w:rPr>
        <w:t>.</w:t>
      </w:r>
      <w:r w:rsidRPr="00D62092">
        <w:rPr>
          <w:rFonts w:ascii="Times New Roman" w:hAnsi="Times New Roman"/>
          <w:b w:val="0"/>
          <w:sz w:val="20"/>
        </w:rPr>
        <w:t xml:space="preserve"> </w:t>
      </w:r>
      <w:r w:rsidR="004979F8">
        <w:rPr>
          <w:rFonts w:ascii="Times New Roman" w:hAnsi="Times New Roman"/>
          <w:b w:val="0"/>
          <w:sz w:val="20"/>
        </w:rPr>
        <w:t>Notwithstanding any provision to the contrary, upon their creation</w:t>
      </w:r>
      <w:r w:rsidRPr="00D62092">
        <w:rPr>
          <w:rFonts w:ascii="Times New Roman" w:hAnsi="Times New Roman"/>
          <w:b w:val="0"/>
          <w:sz w:val="20"/>
        </w:rPr>
        <w:t xml:space="preserve"> the Developed </w:t>
      </w:r>
      <w:r w:rsidR="00C85AA9">
        <w:rPr>
          <w:rFonts w:ascii="Times New Roman" w:hAnsi="Times New Roman"/>
          <w:b w:val="0"/>
          <w:sz w:val="20"/>
        </w:rPr>
        <w:t>Materials</w:t>
      </w:r>
      <w:r w:rsidRPr="00D62092">
        <w:rPr>
          <w:rFonts w:ascii="Times New Roman" w:hAnsi="Times New Roman"/>
          <w:b w:val="0"/>
          <w:sz w:val="20"/>
        </w:rPr>
        <w:t xml:space="preserve"> (and all Intellectual Property Rights therein) will be the sole and exclusive property of the JBE. Contractor </w:t>
      </w:r>
      <w:r w:rsidR="0021383C" w:rsidRPr="00D62092">
        <w:rPr>
          <w:rFonts w:ascii="Times New Roman" w:hAnsi="Times New Roman"/>
          <w:b w:val="0"/>
          <w:sz w:val="20"/>
        </w:rPr>
        <w:t xml:space="preserve">(for itself, Project Staff and Subcontractors) </w:t>
      </w:r>
      <w:r w:rsidRPr="00D62092">
        <w:rPr>
          <w:rFonts w:ascii="Times New Roman" w:hAnsi="Times New Roman"/>
          <w:b w:val="0"/>
          <w:sz w:val="20"/>
        </w:rPr>
        <w:t xml:space="preserve">hereby irrevocably assigns, transfers and conveys to the JBE without further consideration all worldwide right, title and interest in and to the Developed </w:t>
      </w:r>
      <w:r w:rsidR="00C85AA9">
        <w:rPr>
          <w:rFonts w:ascii="Times New Roman" w:hAnsi="Times New Roman"/>
          <w:b w:val="0"/>
          <w:sz w:val="20"/>
        </w:rPr>
        <w:t>Materials</w:t>
      </w:r>
      <w:r w:rsidRPr="00D62092">
        <w:rPr>
          <w:rFonts w:ascii="Times New Roman" w:hAnsi="Times New Roman"/>
          <w:b w:val="0"/>
          <w:sz w:val="20"/>
        </w:rPr>
        <w:t>, including all Intellectual Property Rights therein. Contractor further agrees to execute</w:t>
      </w:r>
      <w:r w:rsidR="00944BB3" w:rsidRPr="00D62092">
        <w:rPr>
          <w:rFonts w:ascii="Times New Roman" w:hAnsi="Times New Roman"/>
          <w:b w:val="0"/>
          <w:sz w:val="20"/>
        </w:rPr>
        <w:t>, and shall cause Project Staff and Subcontractors to execute,</w:t>
      </w:r>
      <w:r w:rsidRPr="00D62092">
        <w:rPr>
          <w:rFonts w:ascii="Times New Roman" w:hAnsi="Times New Roman"/>
          <w:b w:val="0"/>
          <w:sz w:val="20"/>
        </w:rPr>
        <w:t xml:space="preserve"> any documents or take any other actions as may be reasonably necessary or convenient to perfect the JBE’s or its designee’s ownership of any Developed </w:t>
      </w:r>
      <w:r w:rsidR="00C85AA9">
        <w:rPr>
          <w:rFonts w:ascii="Times New Roman" w:hAnsi="Times New Roman"/>
          <w:b w:val="0"/>
          <w:sz w:val="20"/>
        </w:rPr>
        <w:t>Materials</w:t>
      </w:r>
      <w:r w:rsidRPr="00D62092">
        <w:rPr>
          <w:rFonts w:ascii="Times New Roman" w:hAnsi="Times New Roman"/>
          <w:b w:val="0"/>
          <w:sz w:val="20"/>
        </w:rPr>
        <w:t xml:space="preserve"> and to obtain and enforce Intellectual Property Rights in or relating to Developed </w:t>
      </w:r>
      <w:r w:rsidR="00C85AA9">
        <w:rPr>
          <w:rFonts w:ascii="Times New Roman" w:hAnsi="Times New Roman"/>
          <w:b w:val="0"/>
          <w:sz w:val="20"/>
        </w:rPr>
        <w:t>Materials</w:t>
      </w:r>
      <w:r w:rsidRPr="00D62092">
        <w:rPr>
          <w:rFonts w:ascii="Times New Roman" w:hAnsi="Times New Roman"/>
          <w:b w:val="0"/>
          <w:sz w:val="20"/>
        </w:rPr>
        <w:t xml:space="preserve">.  </w:t>
      </w:r>
      <w:bookmarkEnd w:id="92"/>
      <w:r w:rsidRPr="00D62092">
        <w:rPr>
          <w:rFonts w:ascii="Times New Roman" w:hAnsi="Times New Roman"/>
          <w:b w:val="0"/>
          <w:sz w:val="20"/>
        </w:rPr>
        <w:t xml:space="preserve">Contractor shall promptly notify the JBE upon the completion of the development, creation or reduction to practice of any and all Developed </w:t>
      </w:r>
      <w:r w:rsidR="00C85AA9">
        <w:rPr>
          <w:rFonts w:ascii="Times New Roman" w:hAnsi="Times New Roman"/>
          <w:b w:val="0"/>
          <w:sz w:val="20"/>
        </w:rPr>
        <w:t>Materials</w:t>
      </w:r>
      <w:r w:rsidRPr="00D62092">
        <w:rPr>
          <w:rFonts w:ascii="Times New Roman" w:hAnsi="Times New Roman"/>
          <w:b w:val="0"/>
          <w:sz w:val="20"/>
        </w:rPr>
        <w:t>.</w:t>
      </w:r>
    </w:p>
    <w:p w14:paraId="6F59CFEA" w14:textId="77777777"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Retention of Rights</w:t>
      </w:r>
      <w:r w:rsidR="00B55A0E">
        <w:rPr>
          <w:rFonts w:ascii="Times New Roman" w:hAnsi="Times New Roman"/>
          <w:b w:val="0"/>
          <w:sz w:val="20"/>
          <w:u w:val="single"/>
        </w:rPr>
        <w:t>.</w:t>
      </w:r>
      <w:r w:rsidRPr="00D62092">
        <w:rPr>
          <w:rFonts w:ascii="Times New Roman" w:hAnsi="Times New Roman"/>
          <w:b w:val="0"/>
          <w:sz w:val="20"/>
        </w:rPr>
        <w:t xml:space="preserve"> The JBE retains all rights, title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JBE </w:t>
      </w:r>
      <w:r w:rsidR="00C85AA9">
        <w:rPr>
          <w:rFonts w:ascii="Times New Roman" w:hAnsi="Times New Roman"/>
          <w:b w:val="0"/>
          <w:sz w:val="20"/>
        </w:rPr>
        <w:t>Materials</w:t>
      </w:r>
      <w:r w:rsidRPr="00D62092">
        <w:rPr>
          <w:rFonts w:ascii="Times New Roman" w:hAnsi="Times New Roman"/>
          <w:b w:val="0"/>
          <w:sz w:val="20"/>
        </w:rPr>
        <w:t>. Subject to</w:t>
      </w:r>
      <w:r w:rsidR="009B7261" w:rsidRPr="00D62092">
        <w:rPr>
          <w:rFonts w:ascii="Times New Roman" w:hAnsi="Times New Roman"/>
          <w:b w:val="0"/>
          <w:sz w:val="20"/>
        </w:rPr>
        <w:t xml:space="preserve"> </w:t>
      </w:r>
      <w:r w:rsidR="00281D24" w:rsidRPr="00D62092">
        <w:rPr>
          <w:rFonts w:ascii="Times New Roman" w:hAnsi="Times New Roman"/>
          <w:b w:val="0"/>
          <w:sz w:val="20"/>
        </w:rPr>
        <w:t>rights granted herein</w:t>
      </w:r>
      <w:r w:rsidRPr="00D62092">
        <w:rPr>
          <w:rFonts w:ascii="Times New Roman" w:hAnsi="Times New Roman"/>
          <w:b w:val="0"/>
          <w:sz w:val="20"/>
        </w:rPr>
        <w:t>, Contractor retains all right</w:t>
      </w:r>
      <w:r w:rsidR="009B7261" w:rsidRPr="00D62092">
        <w:rPr>
          <w:rFonts w:ascii="Times New Roman" w:hAnsi="Times New Roman"/>
          <w:b w:val="0"/>
          <w:sz w:val="20"/>
        </w:rPr>
        <w:t>s</w:t>
      </w:r>
      <w:r w:rsidRPr="00D62092">
        <w:rPr>
          <w:rFonts w:ascii="Times New Roman" w:hAnsi="Times New Roman"/>
          <w:b w:val="0"/>
          <w:sz w:val="20"/>
        </w:rPr>
        <w:t xml:space="preserve">, title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Contractor </w:t>
      </w:r>
      <w:r w:rsidR="00C85AA9">
        <w:rPr>
          <w:rFonts w:ascii="Times New Roman" w:hAnsi="Times New Roman"/>
          <w:b w:val="0"/>
          <w:sz w:val="20"/>
        </w:rPr>
        <w:t>Materials</w:t>
      </w:r>
      <w:r w:rsidR="0007546F" w:rsidRPr="00D62092">
        <w:rPr>
          <w:rFonts w:ascii="Times New Roman" w:hAnsi="Times New Roman"/>
          <w:b w:val="0"/>
          <w:sz w:val="20"/>
        </w:rPr>
        <w:t>.</w:t>
      </w:r>
    </w:p>
    <w:p w14:paraId="638A3F30" w14:textId="77777777" w:rsidR="0007546F" w:rsidRPr="00303BCF" w:rsidRDefault="004A4258" w:rsidP="00E266EA">
      <w:pPr>
        <w:spacing w:before="120" w:after="120" w:line="240" w:lineRule="auto"/>
        <w:ind w:firstLine="720"/>
        <w:rPr>
          <w:rFonts w:ascii="Times New Roman" w:hAnsi="Times New Roman"/>
          <w:sz w:val="20"/>
        </w:rPr>
      </w:pPr>
      <w:r w:rsidRPr="00D62092">
        <w:rPr>
          <w:rFonts w:ascii="Times New Roman" w:hAnsi="Times New Roman"/>
          <w:sz w:val="20"/>
        </w:rPr>
        <w:t>4.4</w:t>
      </w:r>
      <w:r w:rsidRPr="00D62092">
        <w:rPr>
          <w:rFonts w:ascii="Times New Roman" w:hAnsi="Times New Roman"/>
          <w:sz w:val="20"/>
        </w:rPr>
        <w:tab/>
      </w:r>
      <w:r w:rsidRPr="00D62092">
        <w:rPr>
          <w:rFonts w:ascii="Times New Roman" w:hAnsi="Times New Roman"/>
          <w:sz w:val="20"/>
          <w:u w:val="single"/>
        </w:rPr>
        <w:t>Third-Party Rights</w:t>
      </w:r>
      <w:r w:rsidRPr="00D62092">
        <w:rPr>
          <w:rFonts w:ascii="Times New Roman" w:hAnsi="Times New Roman"/>
          <w:sz w:val="20"/>
        </w:rPr>
        <w:t xml:space="preserve">. </w:t>
      </w:r>
      <w:r w:rsidRPr="00D62092">
        <w:rPr>
          <w:rFonts w:ascii="Times New Roman" w:hAnsi="Times New Roman"/>
          <w:spacing w:val="-2"/>
          <w:sz w:val="20"/>
        </w:rPr>
        <w:t xml:space="preserve">Contractor hereby assigns to the </w:t>
      </w:r>
      <w:r w:rsidR="005819C6" w:rsidRPr="00D62092">
        <w:rPr>
          <w:rFonts w:ascii="Times New Roman" w:hAnsi="Times New Roman"/>
          <w:spacing w:val="-2"/>
          <w:sz w:val="20"/>
        </w:rPr>
        <w:t xml:space="preserve">Judicial Branch Entities </w:t>
      </w:r>
      <w:r w:rsidRPr="00D62092">
        <w:rPr>
          <w:rFonts w:ascii="Times New Roman" w:hAnsi="Times New Roman"/>
          <w:spacing w:val="-2"/>
          <w:sz w:val="20"/>
        </w:rPr>
        <w:t>all of Contractor’s licenses and other rights (including any representations, warranties, or indemnities that inure to Contractor from third parties) to all Third</w:t>
      </w:r>
      <w:r w:rsidR="0069138F" w:rsidRPr="00D62092">
        <w:rPr>
          <w:rFonts w:ascii="Times New Roman" w:hAnsi="Times New Roman"/>
          <w:spacing w:val="-2"/>
          <w:sz w:val="20"/>
        </w:rPr>
        <w:t xml:space="preserve"> </w:t>
      </w:r>
      <w:r w:rsidRPr="00D62092">
        <w:rPr>
          <w:rFonts w:ascii="Times New Roman" w:hAnsi="Times New Roman"/>
          <w:spacing w:val="-2"/>
          <w:sz w:val="20"/>
        </w:rPr>
        <w:t xml:space="preserve">Party </w:t>
      </w:r>
      <w:r w:rsidR="00C85AA9">
        <w:rPr>
          <w:rFonts w:ascii="Times New Roman" w:hAnsi="Times New Roman"/>
          <w:spacing w:val="-2"/>
          <w:sz w:val="20"/>
        </w:rPr>
        <w:t>Materials</w:t>
      </w:r>
      <w:r w:rsidRPr="00D62092">
        <w:rPr>
          <w:rFonts w:ascii="Times New Roman" w:hAnsi="Times New Roman"/>
          <w:spacing w:val="-2"/>
          <w:sz w:val="20"/>
        </w:rPr>
        <w:t xml:space="preserve"> incorporated into</w:t>
      </w:r>
      <w:r w:rsidRPr="00303BCF">
        <w:rPr>
          <w:rFonts w:ascii="Times New Roman" w:hAnsi="Times New Roman"/>
          <w:spacing w:val="-2"/>
          <w:sz w:val="20"/>
        </w:rPr>
        <w:t xml:space="preserve"> the </w:t>
      </w:r>
      <w:r w:rsidR="008610FA">
        <w:rPr>
          <w:rFonts w:ascii="Times New Roman" w:hAnsi="Times New Roman"/>
          <w:spacing w:val="-2"/>
          <w:sz w:val="20"/>
        </w:rPr>
        <w:t>Work</w:t>
      </w:r>
      <w:r w:rsidRPr="00303BCF">
        <w:rPr>
          <w:rFonts w:ascii="Times New Roman" w:hAnsi="Times New Roman"/>
          <w:spacing w:val="-2"/>
          <w:sz w:val="20"/>
        </w:rPr>
        <w:t xml:space="preserve">.  If such licenses and rights cannot be validly assigned </w:t>
      </w:r>
      <w:r w:rsidR="005819C6" w:rsidRPr="00303BCF">
        <w:rPr>
          <w:rFonts w:ascii="Times New Roman" w:hAnsi="Times New Roman"/>
          <w:spacing w:val="-2"/>
          <w:sz w:val="20"/>
        </w:rPr>
        <w:t xml:space="preserve">to </w:t>
      </w:r>
      <w:r w:rsidRPr="00303BCF">
        <w:rPr>
          <w:rFonts w:ascii="Times New Roman" w:hAnsi="Times New Roman"/>
          <w:spacing w:val="-2"/>
          <w:sz w:val="20"/>
        </w:rPr>
        <w:t xml:space="preserve">or passed through </w:t>
      </w:r>
      <w:r w:rsidR="005819C6" w:rsidRPr="00303BCF">
        <w:rPr>
          <w:rFonts w:ascii="Times New Roman" w:hAnsi="Times New Roman"/>
          <w:spacing w:val="-2"/>
          <w:sz w:val="20"/>
        </w:rPr>
        <w:t xml:space="preserve">to Judicial Branch Entities by </w:t>
      </w:r>
      <w:r w:rsidRPr="00303BCF">
        <w:rPr>
          <w:rFonts w:ascii="Times New Roman" w:hAnsi="Times New Roman"/>
          <w:spacing w:val="-2"/>
          <w:sz w:val="20"/>
        </w:rPr>
        <w:t xml:space="preserve">Contractor without a Third Party’s consent, then Contractor will use its best efforts to obtain such consent (at Contractor’s expense) and will indemnify and hold harmless the JBE, Judicial Branch Entities and Judicial Branch Personnel </w:t>
      </w:r>
      <w:r w:rsidRPr="00303BCF">
        <w:rPr>
          <w:rFonts w:ascii="Times New Roman" w:hAnsi="Times New Roman"/>
          <w:sz w:val="20"/>
        </w:rPr>
        <w:t xml:space="preserve">against all </w:t>
      </w:r>
      <w:r w:rsidR="0069138F" w:rsidRPr="00303BCF">
        <w:rPr>
          <w:rFonts w:ascii="Times New Roman" w:hAnsi="Times New Roman"/>
          <w:sz w:val="20"/>
        </w:rPr>
        <w:t xml:space="preserve">Claims </w:t>
      </w:r>
      <w:r w:rsidRPr="00303BCF">
        <w:rPr>
          <w:rFonts w:ascii="Times New Roman" w:hAnsi="Times New Roman"/>
          <w:sz w:val="20"/>
        </w:rPr>
        <w:t>arising from Contractor’s failure to obtain such consent.</w:t>
      </w:r>
    </w:p>
    <w:p w14:paraId="49A705F4"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Confidentiality.</w:t>
      </w:r>
    </w:p>
    <w:p w14:paraId="279C429A" w14:textId="2DD47C04"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General Obligations</w:t>
      </w:r>
      <w:r w:rsidRPr="00594F71">
        <w:rPr>
          <w:rFonts w:ascii="Times New Roman" w:hAnsi="Times New Roman"/>
          <w:b w:val="0"/>
          <w:sz w:val="20"/>
        </w:rPr>
        <w:t>.</w:t>
      </w:r>
      <w:r w:rsidRPr="00303BCF">
        <w:rPr>
          <w:rFonts w:ascii="Times New Roman" w:hAnsi="Times New Roman"/>
          <w:sz w:val="20"/>
        </w:rPr>
        <w:t xml:space="preserve"> </w:t>
      </w:r>
      <w:r w:rsidR="00A85422" w:rsidRPr="00041323">
        <w:rPr>
          <w:rFonts w:ascii="Times New Roman" w:hAnsi="Times New Roman"/>
          <w:b w:val="0"/>
          <w:sz w:val="20"/>
        </w:rPr>
        <w:t xml:space="preserve">During the </w:t>
      </w:r>
      <w:r w:rsidR="0042186A">
        <w:rPr>
          <w:rFonts w:ascii="Times New Roman" w:hAnsi="Times New Roman"/>
          <w:b w:val="0"/>
          <w:sz w:val="20"/>
        </w:rPr>
        <w:t>T</w:t>
      </w:r>
      <w:r w:rsidR="0042186A" w:rsidRPr="00041323">
        <w:rPr>
          <w:rFonts w:ascii="Times New Roman" w:hAnsi="Times New Roman"/>
          <w:b w:val="0"/>
          <w:sz w:val="20"/>
        </w:rPr>
        <w:t xml:space="preserve">erm </w:t>
      </w:r>
      <w:r w:rsidR="00A85422" w:rsidRPr="00041323">
        <w:rPr>
          <w:rFonts w:ascii="Times New Roman" w:hAnsi="Times New Roman"/>
          <w:b w:val="0"/>
          <w:sz w:val="20"/>
        </w:rPr>
        <w:t xml:space="preserve">and at all times thereafter,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w:t>
      </w:r>
      <w:r w:rsidR="00382D44" w:rsidRPr="00041323">
        <w:rPr>
          <w:rFonts w:ascii="Times New Roman" w:hAnsi="Times New Roman"/>
          <w:b w:val="0"/>
          <w:sz w:val="20"/>
        </w:rPr>
        <w:t>:</w:t>
      </w:r>
      <w:r w:rsidR="00A85422" w:rsidRPr="00041323">
        <w:rPr>
          <w:rFonts w:ascii="Times New Roman" w:hAnsi="Times New Roman"/>
          <w:b w:val="0"/>
          <w:sz w:val="20"/>
        </w:rPr>
        <w:t xml:space="preserve">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w:t>
      </w:r>
      <w:r w:rsidR="001A7255" w:rsidRPr="00041323">
        <w:rPr>
          <w:rFonts w:ascii="Times New Roman" w:hAnsi="Times New Roman"/>
          <w:b w:val="0"/>
          <w:sz w:val="20"/>
        </w:rPr>
        <w:t>Third Party</w:t>
      </w:r>
      <w:r w:rsidR="00A85422" w:rsidRPr="00041323">
        <w:rPr>
          <w:rFonts w:ascii="Times New Roman" w:hAnsi="Times New Roman"/>
          <w:b w:val="0"/>
          <w:sz w:val="20"/>
        </w:rPr>
        <w:t xml:space="preserve"> without obtaining </w:t>
      </w:r>
      <w:r w:rsidR="00651BB6">
        <w:rPr>
          <w:rFonts w:ascii="Times New Roman" w:hAnsi="Times New Roman"/>
          <w:b w:val="0"/>
          <w:sz w:val="20"/>
        </w:rPr>
        <w:t>the JBE</w:t>
      </w:r>
      <w:r w:rsidR="00651BB6" w:rsidRPr="00041323">
        <w:rPr>
          <w:rFonts w:ascii="Times New Roman" w:hAnsi="Times New Roman"/>
          <w:b w:val="0"/>
          <w:sz w:val="20"/>
        </w:rPr>
        <w:t xml:space="preserve">’s </w:t>
      </w:r>
      <w:r w:rsidR="00A85422" w:rsidRPr="00041323">
        <w:rPr>
          <w:rFonts w:ascii="Times New Roman" w:hAnsi="Times New Roman"/>
          <w:b w:val="0"/>
          <w:sz w:val="20"/>
        </w:rPr>
        <w:t xml:space="preserve">express prior written consent on a case-by-case basis.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disclose Confidential Information only to </w:t>
      </w:r>
      <w:r w:rsidR="00D8594D" w:rsidRPr="00041323">
        <w:rPr>
          <w:rFonts w:ascii="Times New Roman" w:hAnsi="Times New Roman"/>
          <w:b w:val="0"/>
          <w:sz w:val="20"/>
        </w:rPr>
        <w:t xml:space="preserve">Project Staff (including </w:t>
      </w:r>
      <w:r w:rsidR="008B0A96" w:rsidRPr="00041323">
        <w:rPr>
          <w:rFonts w:ascii="Times New Roman" w:hAnsi="Times New Roman"/>
          <w:b w:val="0"/>
          <w:sz w:val="20"/>
        </w:rPr>
        <w:t>Subcontractor</w:t>
      </w:r>
      <w:r w:rsidR="00A85422" w:rsidRPr="00041323">
        <w:rPr>
          <w:rFonts w:ascii="Times New Roman" w:hAnsi="Times New Roman"/>
          <w:b w:val="0"/>
          <w:sz w:val="20"/>
        </w:rPr>
        <w:t>s</w:t>
      </w:r>
      <w:r w:rsidR="00D8594D" w:rsidRPr="00041323">
        <w:rPr>
          <w:rFonts w:ascii="Times New Roman" w:hAnsi="Times New Roman"/>
          <w:b w:val="0"/>
          <w:sz w:val="20"/>
        </w:rPr>
        <w:t>)</w:t>
      </w:r>
      <w:r w:rsidR="00A85422" w:rsidRPr="00041323">
        <w:rPr>
          <w:rFonts w:ascii="Times New Roman" w:hAnsi="Times New Roman"/>
          <w:b w:val="0"/>
          <w:sz w:val="20"/>
        </w:rPr>
        <w:t xml:space="preserve"> with a need to know </w:t>
      </w:r>
      <w:r w:rsidR="002A55F9">
        <w:rPr>
          <w:rFonts w:ascii="Times New Roman" w:hAnsi="Times New Roman"/>
          <w:b w:val="0"/>
          <w:sz w:val="20"/>
        </w:rPr>
        <w:t>in order to provide</w:t>
      </w:r>
      <w:r w:rsidR="00A85422" w:rsidRPr="00041323">
        <w:rPr>
          <w:rFonts w:ascii="Times New Roman" w:hAnsi="Times New Roman"/>
          <w:b w:val="0"/>
          <w:sz w:val="20"/>
        </w:rPr>
        <w:t xml:space="preserve"> the </w:t>
      </w:r>
      <w:r w:rsidR="008610FA">
        <w:rPr>
          <w:rFonts w:ascii="Times New Roman" w:hAnsi="Times New Roman"/>
          <w:b w:val="0"/>
          <w:sz w:val="20"/>
        </w:rPr>
        <w:t>Work</w:t>
      </w:r>
      <w:r w:rsidR="00A85422" w:rsidRPr="00041323">
        <w:rPr>
          <w:rFonts w:ascii="Times New Roman" w:hAnsi="Times New Roman"/>
          <w:b w:val="0"/>
          <w:sz w:val="20"/>
        </w:rPr>
        <w:t xml:space="preserve"> hereunder </w:t>
      </w:r>
      <w:r w:rsidR="00382D44" w:rsidRPr="00041323">
        <w:rPr>
          <w:rFonts w:ascii="Times New Roman" w:hAnsi="Times New Roman"/>
          <w:b w:val="0"/>
          <w:sz w:val="20"/>
        </w:rPr>
        <w:t xml:space="preserve">and </w:t>
      </w:r>
      <w:r w:rsidR="00A85422" w:rsidRPr="00041323">
        <w:rPr>
          <w:rFonts w:ascii="Times New Roman" w:hAnsi="Times New Roman"/>
          <w:b w:val="0"/>
          <w:sz w:val="20"/>
        </w:rPr>
        <w:t xml:space="preserve">who have executed a confidentiality agreement with </w:t>
      </w:r>
      <w:r w:rsidR="008B0A96" w:rsidRPr="00041323">
        <w:rPr>
          <w:rFonts w:ascii="Times New Roman" w:hAnsi="Times New Roman"/>
          <w:b w:val="0"/>
          <w:sz w:val="20"/>
        </w:rPr>
        <w:t>Contractor</w:t>
      </w:r>
      <w:r w:rsidR="00A85422" w:rsidRPr="00041323">
        <w:rPr>
          <w:rFonts w:ascii="Times New Roman" w:hAnsi="Times New Roman"/>
          <w:b w:val="0"/>
          <w:sz w:val="20"/>
        </w:rPr>
        <w:t xml:space="preserve"> at least as protective as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shall survive beyond the expiration or termination of this Agreement.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protect the Confidential Information from unauthorized use, access, or disclosure in the same manner as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protects its own confidential or proprietary information of a similar nature, and with no less than reasonable care and industry-standard care.</w:t>
      </w:r>
      <w:r w:rsidRPr="00041323">
        <w:rPr>
          <w:rFonts w:ascii="Times New Roman" w:hAnsi="Times New Roman"/>
          <w:b w:val="0"/>
          <w:sz w:val="20"/>
        </w:rPr>
        <w:t xml:space="preserve"> The JBE owns all right, title and interest in the Confidential Information.</w:t>
      </w:r>
      <w:r w:rsidR="001734A4" w:rsidRPr="00041323">
        <w:rPr>
          <w:rFonts w:ascii="Times New Roman" w:hAnsi="Times New Roman"/>
          <w:b w:val="0"/>
          <w:sz w:val="20"/>
        </w:rPr>
        <w:t xml:space="preserve"> </w:t>
      </w:r>
      <w:r w:rsidR="008B0A96" w:rsidRPr="00041323">
        <w:rPr>
          <w:rFonts w:ascii="Times New Roman" w:hAnsi="Times New Roman"/>
          <w:b w:val="0"/>
          <w:sz w:val="20"/>
        </w:rPr>
        <w:t>Contractor</w:t>
      </w:r>
      <w:r w:rsidR="001734A4" w:rsidRPr="00041323">
        <w:rPr>
          <w:rFonts w:ascii="Times New Roman" w:hAnsi="Times New Roman"/>
          <w:b w:val="0"/>
          <w:sz w:val="20"/>
        </w:rPr>
        <w:t xml:space="preserve"> will notify the JBE promptly upon learning of any unauthorized disclosure or use of Confidential Information and will cooperate fully with the JBE to protect such Confidential Information.</w:t>
      </w:r>
      <w:r w:rsidR="00DB3230">
        <w:rPr>
          <w:rFonts w:ascii="Times New Roman" w:hAnsi="Times New Roman"/>
          <w:b w:val="0"/>
          <w:sz w:val="20"/>
        </w:rPr>
        <w:t xml:space="preserve"> </w:t>
      </w:r>
      <w:r w:rsidR="00C61029">
        <w:rPr>
          <w:rFonts w:ascii="Times New Roman" w:hAnsi="Times New Roman"/>
          <w:b w:val="0"/>
          <w:sz w:val="20"/>
        </w:rPr>
        <w:t>Notwithstanding any provision to the contrary, Contractor will keep all Personal Information confidential</w:t>
      </w:r>
      <w:r w:rsidR="00007830">
        <w:rPr>
          <w:rFonts w:ascii="Times New Roman" w:hAnsi="Times New Roman"/>
          <w:b w:val="0"/>
          <w:sz w:val="20"/>
        </w:rPr>
        <w:t>, unless otherwise authorized by the JBE in writing</w:t>
      </w:r>
      <w:r w:rsidR="00C61029">
        <w:rPr>
          <w:rFonts w:ascii="Times New Roman" w:hAnsi="Times New Roman"/>
          <w:b w:val="0"/>
          <w:sz w:val="20"/>
        </w:rPr>
        <w:t xml:space="preserve">. </w:t>
      </w:r>
    </w:p>
    <w:p w14:paraId="30B3C312" w14:textId="77777777"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Removal; Return</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will not remove any Confidential Information from </w:t>
      </w:r>
      <w:r w:rsidR="001A3ECF" w:rsidRPr="00041323">
        <w:rPr>
          <w:rFonts w:ascii="Times New Roman" w:hAnsi="Times New Roman"/>
          <w:b w:val="0"/>
          <w:sz w:val="20"/>
        </w:rPr>
        <w:t>Judicial Branch Entities</w:t>
      </w:r>
      <w:r w:rsidR="00BD123C" w:rsidRPr="00041323">
        <w:rPr>
          <w:rFonts w:ascii="Times New Roman" w:hAnsi="Times New Roman"/>
          <w:b w:val="0"/>
          <w:sz w:val="20"/>
        </w:rPr>
        <w:t>’</w:t>
      </w:r>
      <w:r w:rsidRPr="00041323">
        <w:rPr>
          <w:rFonts w:ascii="Times New Roman" w:hAnsi="Times New Roman"/>
          <w:b w:val="0"/>
          <w:sz w:val="20"/>
        </w:rPr>
        <w:t xml:space="preserve"> facilities or premises without the JBE</w:t>
      </w:r>
      <w:r w:rsidR="00382D44" w:rsidRPr="00041323">
        <w:rPr>
          <w:rFonts w:ascii="Times New Roman" w:hAnsi="Times New Roman"/>
          <w:b w:val="0"/>
          <w:sz w:val="20"/>
        </w:rPr>
        <w:t>’</w:t>
      </w:r>
      <w:r w:rsidRPr="00041323">
        <w:rPr>
          <w:rFonts w:ascii="Times New Roman" w:hAnsi="Times New Roman"/>
          <w:b w:val="0"/>
          <w:sz w:val="20"/>
        </w:rPr>
        <w:t xml:space="preserve">s express prior written consent. Upon the JBE’s request and upon any termination or expiration of this Agreement, </w:t>
      </w:r>
      <w:r w:rsidR="008B0A96" w:rsidRPr="00041323">
        <w:rPr>
          <w:rFonts w:ascii="Times New Roman" w:hAnsi="Times New Roman"/>
          <w:b w:val="0"/>
          <w:sz w:val="20"/>
        </w:rPr>
        <w:t>Contractor</w:t>
      </w:r>
      <w:r w:rsidRPr="00041323">
        <w:rPr>
          <w:rFonts w:ascii="Times New Roman" w:hAnsi="Times New Roman"/>
          <w:b w:val="0"/>
          <w:sz w:val="20"/>
        </w:rPr>
        <w:t xml:space="preserve"> will promptly (a) return to the JBE or, if </w:t>
      </w:r>
      <w:proofErr w:type="gramStart"/>
      <w:r w:rsidRPr="00041323">
        <w:rPr>
          <w:rFonts w:ascii="Times New Roman" w:hAnsi="Times New Roman"/>
          <w:b w:val="0"/>
          <w:sz w:val="20"/>
        </w:rPr>
        <w:t>so</w:t>
      </w:r>
      <w:proofErr w:type="gramEnd"/>
      <w:r w:rsidRPr="00041323">
        <w:rPr>
          <w:rFonts w:ascii="Times New Roman" w:hAnsi="Times New Roman"/>
          <w:b w:val="0"/>
          <w:sz w:val="20"/>
        </w:rPr>
        <w:t xml:space="preserve"> directed by the JBE, destroy all Confidential Information (in every form and medium), and (b) certify to the JBE in writing that </w:t>
      </w:r>
      <w:r w:rsidR="008B0A96" w:rsidRPr="00041323">
        <w:rPr>
          <w:rFonts w:ascii="Times New Roman" w:hAnsi="Times New Roman"/>
          <w:b w:val="0"/>
          <w:sz w:val="20"/>
        </w:rPr>
        <w:t>Contractor</w:t>
      </w:r>
      <w:r w:rsidRPr="00041323">
        <w:rPr>
          <w:rFonts w:ascii="Times New Roman" w:hAnsi="Times New Roman"/>
          <w:b w:val="0"/>
          <w:sz w:val="20"/>
        </w:rPr>
        <w:t xml:space="preserve"> has fully complied with the foregoing obligations.</w:t>
      </w:r>
    </w:p>
    <w:p w14:paraId="7B4F5B0F" w14:textId="77777777" w:rsidR="00391403" w:rsidRPr="00041323" w:rsidRDefault="002A6960"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594F71">
        <w:rPr>
          <w:rFonts w:ascii="Times New Roman" w:hAnsi="Times New Roman"/>
          <w:b w:val="0"/>
          <w:sz w:val="20"/>
          <w:u w:val="single"/>
        </w:rPr>
        <w:t>Breach of Confidentiality</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acknowledges that</w:t>
      </w:r>
      <w:r w:rsidR="008A2076" w:rsidRPr="00041323">
        <w:rPr>
          <w:rFonts w:ascii="Times New Roman" w:hAnsi="Times New Roman"/>
          <w:b w:val="0"/>
          <w:sz w:val="20"/>
        </w:rPr>
        <w:t xml:space="preserve"> </w:t>
      </w:r>
      <w:r w:rsidRPr="00041323">
        <w:rPr>
          <w:rFonts w:ascii="Times New Roman" w:hAnsi="Times New Roman"/>
          <w:b w:val="0"/>
          <w:sz w:val="20"/>
        </w:rPr>
        <w:t xml:space="preserve">there can be no adequate remedy at law for any breach of </w:t>
      </w:r>
      <w:r w:rsidR="008B0A96" w:rsidRPr="00041323">
        <w:rPr>
          <w:rFonts w:ascii="Times New Roman" w:hAnsi="Times New Roman"/>
          <w:b w:val="0"/>
          <w:sz w:val="20"/>
        </w:rPr>
        <w:t>Contractor</w:t>
      </w:r>
      <w:r w:rsidRPr="00041323">
        <w:rPr>
          <w:rFonts w:ascii="Times New Roman" w:hAnsi="Times New Roman"/>
          <w:b w:val="0"/>
          <w:sz w:val="20"/>
        </w:rPr>
        <w:t xml:space="preserve">’s obligations hereunder, that any such breach will likely result in irreparable harm, and therefore, that upon any breach or threatened breach of the confidentiality obligations, the </w:t>
      </w:r>
      <w:r w:rsidR="00D27D61" w:rsidRPr="00041323">
        <w:rPr>
          <w:rFonts w:ascii="Times New Roman" w:hAnsi="Times New Roman"/>
          <w:b w:val="0"/>
          <w:sz w:val="20"/>
        </w:rPr>
        <w:t>JBE</w:t>
      </w:r>
      <w:r w:rsidRPr="00041323">
        <w:rPr>
          <w:rFonts w:ascii="Times New Roman" w:hAnsi="Times New Roman"/>
          <w:b w:val="0"/>
          <w:sz w:val="20"/>
        </w:rPr>
        <w:t xml:space="preserve"> shall be entitled to appropriate equitable relief, without the requirement of posting a bond, in addition to its other remedies at law.</w:t>
      </w:r>
    </w:p>
    <w:p w14:paraId="2E654044" w14:textId="77777777" w:rsidR="00391403" w:rsidRPr="00303BCF" w:rsidRDefault="007F3B58" w:rsidP="00E266EA">
      <w:pPr>
        <w:pStyle w:val="ListParagraph"/>
        <w:widowControl w:val="0"/>
        <w:numPr>
          <w:ilvl w:val="0"/>
          <w:numId w:val="37"/>
        </w:numPr>
        <w:spacing w:before="120" w:after="120" w:line="240" w:lineRule="auto"/>
        <w:ind w:left="720" w:hanging="720"/>
        <w:rPr>
          <w:rFonts w:ascii="Times New Roman" w:hAnsi="Times New Roman"/>
          <w:b/>
          <w:sz w:val="20"/>
        </w:rPr>
      </w:pPr>
      <w:r w:rsidRPr="00303BCF">
        <w:rPr>
          <w:rFonts w:ascii="Times New Roman" w:hAnsi="Times New Roman"/>
          <w:b/>
          <w:sz w:val="20"/>
        </w:rPr>
        <w:t>Indemnification.</w:t>
      </w:r>
    </w:p>
    <w:p w14:paraId="7D5F473E" w14:textId="77777777" w:rsidR="00391403" w:rsidRPr="00303BCF" w:rsidRDefault="00873C10" w:rsidP="00AC28B1">
      <w:pPr>
        <w:pStyle w:val="Heading3"/>
        <w:keepNext w:val="0"/>
        <w:widowControl w:val="0"/>
        <w:numPr>
          <w:ilvl w:val="1"/>
          <w:numId w:val="37"/>
        </w:numPr>
        <w:spacing w:before="120" w:after="0" w:line="240" w:lineRule="auto"/>
        <w:ind w:left="0" w:firstLine="720"/>
        <w:rPr>
          <w:rFonts w:ascii="Times New Roman" w:hAnsi="Times New Roman"/>
          <w:sz w:val="20"/>
        </w:rPr>
      </w:pPr>
      <w:bookmarkStart w:id="93" w:name="_Ref65518147"/>
      <w:r w:rsidRPr="00594F71">
        <w:rPr>
          <w:rFonts w:ascii="Times New Roman" w:hAnsi="Times New Roman"/>
          <w:b w:val="0"/>
          <w:sz w:val="20"/>
          <w:u w:val="single"/>
        </w:rPr>
        <w:t>General Indemnity</w:t>
      </w:r>
      <w:r w:rsidRPr="00594F71">
        <w:rPr>
          <w:rFonts w:ascii="Times New Roman" w:hAnsi="Times New Roman"/>
          <w:b w:val="0"/>
          <w:sz w:val="20"/>
        </w:rPr>
        <w:t>.</w:t>
      </w:r>
      <w:r w:rsidRPr="00303BCF">
        <w:rPr>
          <w:rFonts w:ascii="Times New Roman" w:hAnsi="Times New Roman"/>
          <w:sz w:val="20"/>
        </w:rPr>
        <w:t xml:space="preserve"> </w:t>
      </w:r>
      <w:r w:rsidR="002A6960" w:rsidRPr="00041323">
        <w:rPr>
          <w:rFonts w:ascii="Times New Roman" w:hAnsi="Times New Roman"/>
          <w:b w:val="0"/>
          <w:sz w:val="20"/>
        </w:rPr>
        <w:t>Contractor shall indemnify, defend (with counsel satisfactory to the JBE)</w:t>
      </w:r>
      <w:r w:rsidR="00C751AD" w:rsidRPr="00041323">
        <w:rPr>
          <w:rFonts w:ascii="Times New Roman" w:hAnsi="Times New Roman"/>
          <w:b w:val="0"/>
          <w:sz w:val="20"/>
        </w:rPr>
        <w:t>, and hold harmless</w:t>
      </w:r>
      <w:r w:rsidR="002A6960" w:rsidRPr="00041323">
        <w:rPr>
          <w:rFonts w:ascii="Times New Roman" w:hAnsi="Times New Roman"/>
          <w:b w:val="0"/>
          <w:sz w:val="20"/>
        </w:rPr>
        <w:t xml:space="preserve"> Judicial Branch Entities and Judicial Branch Personnel against all </w:t>
      </w:r>
      <w:r w:rsidR="00F01955" w:rsidRPr="00041323">
        <w:rPr>
          <w:rFonts w:ascii="Times New Roman" w:hAnsi="Times New Roman"/>
          <w:b w:val="0"/>
          <w:sz w:val="20"/>
        </w:rPr>
        <w:t>C</w:t>
      </w:r>
      <w:r w:rsidR="002A6960" w:rsidRPr="00041323">
        <w:rPr>
          <w:rFonts w:ascii="Times New Roman" w:hAnsi="Times New Roman"/>
          <w:b w:val="0"/>
          <w:sz w:val="20"/>
        </w:rPr>
        <w:t>laims founded upon</w:t>
      </w:r>
      <w:r w:rsidR="007D46CF">
        <w:rPr>
          <w:rFonts w:ascii="Times New Roman" w:hAnsi="Times New Roman"/>
          <w:b w:val="0"/>
          <w:sz w:val="20"/>
        </w:rPr>
        <w:t xml:space="preserve"> or that arise out of or in connection with</w:t>
      </w:r>
      <w:r w:rsidR="00B469B1" w:rsidRPr="00041323">
        <w:rPr>
          <w:rFonts w:ascii="Times New Roman" w:hAnsi="Times New Roman"/>
          <w:b w:val="0"/>
          <w:sz w:val="20"/>
        </w:rPr>
        <w:t>:</w:t>
      </w:r>
      <w:r w:rsidR="002A6960" w:rsidRPr="00041323">
        <w:rPr>
          <w:rFonts w:ascii="Times New Roman" w:hAnsi="Times New Roman"/>
          <w:b w:val="0"/>
          <w:sz w:val="20"/>
        </w:rPr>
        <w:t xml:space="preserve"> (i) Contractor’s </w:t>
      </w:r>
      <w:r w:rsidR="00907246">
        <w:rPr>
          <w:rFonts w:ascii="Times New Roman" w:hAnsi="Times New Roman"/>
          <w:b w:val="0"/>
          <w:sz w:val="20"/>
        </w:rPr>
        <w:t>provision</w:t>
      </w:r>
      <w:r w:rsidR="00907246" w:rsidRPr="00041323">
        <w:rPr>
          <w:rFonts w:ascii="Times New Roman" w:hAnsi="Times New Roman"/>
          <w:b w:val="0"/>
          <w:sz w:val="20"/>
        </w:rPr>
        <w:t xml:space="preserve"> </w:t>
      </w:r>
      <w:r w:rsidR="002A6960" w:rsidRPr="00041323">
        <w:rPr>
          <w:rFonts w:ascii="Times New Roman" w:hAnsi="Times New Roman"/>
          <w:b w:val="0"/>
          <w:sz w:val="20"/>
        </w:rPr>
        <w:t xml:space="preserve">of, or failure to </w:t>
      </w:r>
      <w:r w:rsidR="00907246">
        <w:rPr>
          <w:rFonts w:ascii="Times New Roman" w:hAnsi="Times New Roman"/>
          <w:b w:val="0"/>
          <w:sz w:val="20"/>
        </w:rPr>
        <w:t>provide</w:t>
      </w:r>
      <w:r w:rsidR="002A6960" w:rsidRPr="00041323">
        <w:rPr>
          <w:rFonts w:ascii="Times New Roman" w:hAnsi="Times New Roman"/>
          <w:b w:val="0"/>
          <w:sz w:val="20"/>
        </w:rPr>
        <w:t xml:space="preserve">, the </w:t>
      </w:r>
      <w:r w:rsidR="008610FA">
        <w:rPr>
          <w:rFonts w:ascii="Times New Roman" w:hAnsi="Times New Roman"/>
          <w:b w:val="0"/>
          <w:sz w:val="20"/>
        </w:rPr>
        <w:t>Work</w:t>
      </w:r>
      <w:r w:rsidR="002A6960" w:rsidRPr="00041323">
        <w:rPr>
          <w:rFonts w:ascii="Times New Roman" w:hAnsi="Times New Roman"/>
          <w:b w:val="0"/>
          <w:sz w:val="20"/>
        </w:rPr>
        <w:t xml:space="preserve"> (ii) any other breach by Contractor </w:t>
      </w:r>
      <w:r w:rsidR="004276EA" w:rsidRPr="00041323">
        <w:rPr>
          <w:rFonts w:ascii="Times New Roman" w:hAnsi="Times New Roman"/>
          <w:b w:val="0"/>
          <w:sz w:val="20"/>
        </w:rPr>
        <w:t xml:space="preserve">under </w:t>
      </w:r>
      <w:r w:rsidR="002A6960" w:rsidRPr="00041323">
        <w:rPr>
          <w:rFonts w:ascii="Times New Roman" w:hAnsi="Times New Roman"/>
          <w:b w:val="0"/>
          <w:sz w:val="20"/>
        </w:rPr>
        <w:t>this Agreement</w:t>
      </w:r>
      <w:r w:rsidR="00C751AD" w:rsidRPr="00041323">
        <w:rPr>
          <w:rFonts w:ascii="Times New Roman" w:hAnsi="Times New Roman"/>
          <w:b w:val="0"/>
          <w:sz w:val="20"/>
        </w:rPr>
        <w:t xml:space="preserve">; or (iii) </w:t>
      </w:r>
      <w:r w:rsidR="001A7255" w:rsidRPr="00041323">
        <w:rPr>
          <w:rFonts w:ascii="Times New Roman" w:hAnsi="Times New Roman"/>
          <w:b w:val="0"/>
          <w:sz w:val="20"/>
        </w:rPr>
        <w:t>Third Party</w:t>
      </w:r>
      <w:r w:rsidR="00C751AD" w:rsidRPr="00041323">
        <w:rPr>
          <w:rFonts w:ascii="Times New Roman" w:hAnsi="Times New Roman"/>
          <w:b w:val="0"/>
          <w:sz w:val="20"/>
        </w:rPr>
        <w:t xml:space="preserve"> </w:t>
      </w:r>
      <w:r w:rsidR="004276EA" w:rsidRPr="00041323">
        <w:rPr>
          <w:rFonts w:ascii="Times New Roman" w:hAnsi="Times New Roman"/>
          <w:b w:val="0"/>
          <w:sz w:val="20"/>
        </w:rPr>
        <w:t>C</w:t>
      </w:r>
      <w:r w:rsidR="00C751AD" w:rsidRPr="00041323">
        <w:rPr>
          <w:rFonts w:ascii="Times New Roman" w:hAnsi="Times New Roman"/>
          <w:b w:val="0"/>
          <w:sz w:val="20"/>
        </w:rPr>
        <w:t xml:space="preserve">laims </w:t>
      </w:r>
      <w:r w:rsidR="004276EA" w:rsidRPr="00041323">
        <w:rPr>
          <w:rFonts w:ascii="Times New Roman" w:hAnsi="Times New Roman"/>
          <w:b w:val="0"/>
          <w:sz w:val="20"/>
        </w:rPr>
        <w:t xml:space="preserve">relating to </w:t>
      </w:r>
      <w:r w:rsidR="00C751AD" w:rsidRPr="00041323">
        <w:rPr>
          <w:rFonts w:ascii="Times New Roman" w:hAnsi="Times New Roman"/>
          <w:b w:val="0"/>
          <w:sz w:val="20"/>
        </w:rPr>
        <w:t xml:space="preserve">infringement or misappropriation of any Intellectual Property Right by </w:t>
      </w:r>
      <w:r w:rsidR="008B0A96" w:rsidRPr="00041323">
        <w:rPr>
          <w:rFonts w:ascii="Times New Roman" w:hAnsi="Times New Roman"/>
          <w:b w:val="0"/>
          <w:sz w:val="20"/>
        </w:rPr>
        <w:t>Contractor</w:t>
      </w:r>
      <w:r w:rsidR="00A83621" w:rsidRPr="00041323">
        <w:rPr>
          <w:rFonts w:ascii="Times New Roman" w:hAnsi="Times New Roman"/>
          <w:b w:val="0"/>
          <w:sz w:val="20"/>
        </w:rPr>
        <w:t xml:space="preserve"> or</w:t>
      </w:r>
      <w:r w:rsidR="00181371" w:rsidRPr="00041323">
        <w:rPr>
          <w:rFonts w:ascii="Times New Roman" w:hAnsi="Times New Roman"/>
          <w:b w:val="0"/>
          <w:sz w:val="20"/>
        </w:rPr>
        <w:t xml:space="preserve"> </w:t>
      </w:r>
      <w:r w:rsidR="00C751AD" w:rsidRPr="00041323">
        <w:rPr>
          <w:rFonts w:ascii="Times New Roman" w:hAnsi="Times New Roman"/>
          <w:b w:val="0"/>
          <w:sz w:val="20"/>
        </w:rPr>
        <w:t xml:space="preserve">the </w:t>
      </w:r>
      <w:r w:rsidR="00B75B2D">
        <w:rPr>
          <w:rFonts w:ascii="Times New Roman" w:hAnsi="Times New Roman"/>
          <w:b w:val="0"/>
          <w:sz w:val="20"/>
        </w:rPr>
        <w:t xml:space="preserve">Work, including </w:t>
      </w:r>
      <w:r w:rsidR="00C751AD" w:rsidRPr="00041323">
        <w:rPr>
          <w:rFonts w:ascii="Times New Roman" w:hAnsi="Times New Roman"/>
          <w:b w:val="0"/>
          <w:sz w:val="20"/>
        </w:rPr>
        <w:t xml:space="preserve">software, </w:t>
      </w:r>
      <w:r w:rsidR="00B75B2D">
        <w:rPr>
          <w:rFonts w:ascii="Times New Roman" w:hAnsi="Times New Roman"/>
          <w:b w:val="0"/>
          <w:sz w:val="20"/>
        </w:rPr>
        <w:t xml:space="preserve">services, </w:t>
      </w:r>
      <w:r w:rsidR="00C751AD" w:rsidRPr="00041323">
        <w:rPr>
          <w:rFonts w:ascii="Times New Roman" w:hAnsi="Times New Roman"/>
          <w:b w:val="0"/>
          <w:sz w:val="20"/>
        </w:rPr>
        <w:t>systems</w:t>
      </w:r>
      <w:r w:rsidR="00BE6B1A">
        <w:rPr>
          <w:rFonts w:ascii="Times New Roman" w:hAnsi="Times New Roman"/>
          <w:b w:val="0"/>
          <w:sz w:val="20"/>
        </w:rPr>
        <w:t>, equipment</w:t>
      </w:r>
      <w:r w:rsidR="00B75B2D">
        <w:rPr>
          <w:rFonts w:ascii="Times New Roman" w:hAnsi="Times New Roman"/>
          <w:b w:val="0"/>
          <w:sz w:val="20"/>
        </w:rPr>
        <w:t>,</w:t>
      </w:r>
      <w:r w:rsidR="00C751AD" w:rsidRPr="00041323">
        <w:rPr>
          <w:rFonts w:ascii="Times New Roman" w:hAnsi="Times New Roman"/>
          <w:b w:val="0"/>
          <w:sz w:val="20"/>
        </w:rPr>
        <w:t xml:space="preserve"> or other </w:t>
      </w:r>
      <w:r w:rsidR="00B75B2D">
        <w:rPr>
          <w:rFonts w:ascii="Times New Roman" w:hAnsi="Times New Roman"/>
          <w:b w:val="0"/>
          <w:sz w:val="20"/>
        </w:rPr>
        <w:t xml:space="preserve">materials </w:t>
      </w:r>
      <w:r w:rsidR="00C751AD" w:rsidRPr="00041323">
        <w:rPr>
          <w:rFonts w:ascii="Times New Roman" w:hAnsi="Times New Roman"/>
          <w:b w:val="0"/>
          <w:sz w:val="20"/>
        </w:rPr>
        <w:t xml:space="preserve">provided by </w:t>
      </w:r>
      <w:r w:rsidR="008B0A96" w:rsidRPr="00041323">
        <w:rPr>
          <w:rFonts w:ascii="Times New Roman" w:hAnsi="Times New Roman"/>
          <w:b w:val="0"/>
          <w:sz w:val="20"/>
        </w:rPr>
        <w:t>Contractor</w:t>
      </w:r>
      <w:r w:rsidR="00C751AD" w:rsidRPr="00041323">
        <w:rPr>
          <w:rFonts w:ascii="Times New Roman" w:hAnsi="Times New Roman"/>
          <w:b w:val="0"/>
          <w:sz w:val="20"/>
        </w:rPr>
        <w:t xml:space="preserve"> or </w:t>
      </w:r>
      <w:r w:rsidR="008B0A96" w:rsidRPr="00041323">
        <w:rPr>
          <w:rFonts w:ascii="Times New Roman" w:hAnsi="Times New Roman"/>
          <w:b w:val="0"/>
          <w:sz w:val="20"/>
        </w:rPr>
        <w:t>Subcontractor</w:t>
      </w:r>
      <w:r w:rsidR="00C751AD" w:rsidRPr="00041323">
        <w:rPr>
          <w:rFonts w:ascii="Times New Roman" w:hAnsi="Times New Roman"/>
          <w:b w:val="0"/>
          <w:sz w:val="20"/>
        </w:rPr>
        <w:t xml:space="preserve">s to </w:t>
      </w:r>
      <w:r w:rsidR="001A3ECF" w:rsidRPr="00041323">
        <w:rPr>
          <w:rFonts w:ascii="Times New Roman" w:hAnsi="Times New Roman"/>
          <w:b w:val="0"/>
          <w:sz w:val="20"/>
        </w:rPr>
        <w:t>Judicial Branch Entities</w:t>
      </w:r>
      <w:r w:rsidR="00C751AD" w:rsidRPr="00041323">
        <w:rPr>
          <w:rFonts w:ascii="Times New Roman" w:hAnsi="Times New Roman"/>
          <w:b w:val="0"/>
          <w:sz w:val="20"/>
        </w:rPr>
        <w:t xml:space="preserve"> (collectively, the “Covered Items”)</w:t>
      </w:r>
      <w:r w:rsidR="002A6960" w:rsidRPr="00041323">
        <w:rPr>
          <w:rFonts w:ascii="Times New Roman" w:hAnsi="Times New Roman"/>
          <w:b w:val="0"/>
          <w:sz w:val="20"/>
        </w:rPr>
        <w:t>.</w:t>
      </w:r>
      <w:r w:rsidR="00145B12" w:rsidRPr="00041323">
        <w:rPr>
          <w:rFonts w:ascii="Times New Roman" w:hAnsi="Times New Roman"/>
          <w:b w:val="0"/>
          <w:sz w:val="20"/>
        </w:rPr>
        <w:t xml:space="preserve"> </w:t>
      </w:r>
      <w:r w:rsidR="008B0A96" w:rsidRPr="00041323">
        <w:rPr>
          <w:rFonts w:ascii="Times New Roman" w:hAnsi="Times New Roman"/>
          <w:b w:val="0"/>
          <w:sz w:val="20"/>
        </w:rPr>
        <w:t>Contractor</w:t>
      </w:r>
      <w:r w:rsidR="00145B12" w:rsidRPr="00041323">
        <w:rPr>
          <w:rFonts w:ascii="Times New Roman" w:hAnsi="Times New Roman"/>
          <w:b w:val="0"/>
          <w:sz w:val="20"/>
        </w:rPr>
        <w:t xml:space="preserve"> shall not make any admission of </w:t>
      </w:r>
      <w:r w:rsidR="00145B12" w:rsidRPr="00041323">
        <w:rPr>
          <w:rFonts w:ascii="Times New Roman" w:hAnsi="Times New Roman"/>
          <w:b w:val="0"/>
          <w:sz w:val="20"/>
        </w:rPr>
        <w:lastRenderedPageBreak/>
        <w:t xml:space="preserve">liability or other statement on behalf of an indemnified party or enter into any settlement or other agreement which would bind an indemnified party, without the JBE’s prior written consent, which consent shall not be unreasonably withheld; and the JBE shall have the right, at its option and expense, to participate in the defense and/or settlement of a claim through counsel of its own choosing. </w:t>
      </w:r>
      <w:r w:rsidR="002A6960" w:rsidRPr="00041323">
        <w:rPr>
          <w:rFonts w:ascii="Times New Roman" w:hAnsi="Times New Roman"/>
          <w:b w:val="0"/>
          <w:sz w:val="20"/>
        </w:rPr>
        <w:t>Contractor’s duties of indemnification exclude indemnifying a party for that portion of losses and expenses that are finally determined by a reviewing court to have arisen out of the sole negligence or willful misconduct of the indemnified party</w:t>
      </w:r>
      <w:r w:rsidR="009A1B84" w:rsidRPr="00041323">
        <w:rPr>
          <w:rFonts w:ascii="Times New Roman" w:hAnsi="Times New Roman"/>
          <w:b w:val="0"/>
          <w:sz w:val="20"/>
        </w:rPr>
        <w:t>.</w:t>
      </w:r>
    </w:p>
    <w:p w14:paraId="4B3D0DDC" w14:textId="77777777" w:rsidR="00391403" w:rsidRPr="003B489F" w:rsidRDefault="00BD380C" w:rsidP="00AC28B1">
      <w:pPr>
        <w:pStyle w:val="Heading3"/>
        <w:keepNext w:val="0"/>
        <w:widowControl w:val="0"/>
        <w:numPr>
          <w:ilvl w:val="1"/>
          <w:numId w:val="37"/>
        </w:numPr>
        <w:spacing w:before="120" w:after="120" w:line="240" w:lineRule="auto"/>
        <w:ind w:left="0" w:firstLine="720"/>
        <w:rPr>
          <w:rFonts w:ascii="Times New Roman" w:hAnsi="Times New Roman"/>
          <w:sz w:val="20"/>
          <w:szCs w:val="20"/>
        </w:rPr>
      </w:pPr>
      <w:r w:rsidRPr="00594F71">
        <w:rPr>
          <w:rFonts w:ascii="Times New Roman" w:hAnsi="Times New Roman"/>
          <w:b w:val="0"/>
          <w:sz w:val="20"/>
          <w:u w:val="single"/>
        </w:rPr>
        <w:t>Certain Remedies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Covered Item provided under this Agreement becomes, or in </w:t>
      </w:r>
      <w:r w:rsidR="008B0A96" w:rsidRPr="00041323">
        <w:rPr>
          <w:rFonts w:ascii="Times New Roman" w:hAnsi="Times New Roman"/>
          <w:b w:val="0"/>
          <w:sz w:val="20"/>
        </w:rPr>
        <w:t>Contractor</w:t>
      </w:r>
      <w:r w:rsidRPr="00041323">
        <w:rPr>
          <w:rFonts w:ascii="Times New Roman" w:hAnsi="Times New Roman"/>
          <w:b w:val="0"/>
          <w:sz w:val="20"/>
        </w:rPr>
        <w:t xml:space="preserve">’s or the JBE’s reasonable opinion is likely to become, the subject of any </w:t>
      </w:r>
      <w:r w:rsidR="00603219" w:rsidRPr="00041323">
        <w:rPr>
          <w:rFonts w:ascii="Times New Roman" w:hAnsi="Times New Roman"/>
          <w:b w:val="0"/>
          <w:sz w:val="20"/>
        </w:rPr>
        <w:t>C</w:t>
      </w:r>
      <w:r w:rsidRPr="00041323">
        <w:rPr>
          <w:rFonts w:ascii="Times New Roman" w:hAnsi="Times New Roman"/>
          <w:b w:val="0"/>
          <w:sz w:val="20"/>
        </w:rPr>
        <w:t xml:space="preserve">laim arising from or alleging infringement, misappropriation or other violation of, or in the event of any adjudication that such Covered Item infringes, misappropriates or otherwise violates any Intellectual Property Right of a </w:t>
      </w:r>
      <w:r w:rsidR="001A7255" w:rsidRPr="00041323">
        <w:rPr>
          <w:rFonts w:ascii="Times New Roman" w:hAnsi="Times New Roman"/>
          <w:b w:val="0"/>
          <w:sz w:val="20"/>
        </w:rPr>
        <w:t>Third Party</w:t>
      </w:r>
      <w:r w:rsidRPr="00041323">
        <w:rPr>
          <w:rFonts w:ascii="Times New Roman" w:hAnsi="Times New Roman"/>
          <w:b w:val="0"/>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at its own expense shall take the following actions in t</w:t>
      </w:r>
      <w:r w:rsidR="0011134E" w:rsidRPr="00041323">
        <w:rPr>
          <w:rFonts w:ascii="Times New Roman" w:hAnsi="Times New Roman"/>
          <w:b w:val="0"/>
          <w:sz w:val="20"/>
        </w:rPr>
        <w:t xml:space="preserve">he listed order of preference: </w:t>
      </w:r>
      <w:r w:rsidRPr="00041323">
        <w:rPr>
          <w:rFonts w:ascii="Times New Roman" w:hAnsi="Times New Roman"/>
          <w:b w:val="0"/>
          <w:sz w:val="20"/>
        </w:rPr>
        <w:t xml:space="preserve">(a) secure for the </w:t>
      </w:r>
      <w:r w:rsidR="001A3ECF" w:rsidRPr="00041323">
        <w:rPr>
          <w:rFonts w:ascii="Times New Roman" w:hAnsi="Times New Roman"/>
          <w:b w:val="0"/>
          <w:sz w:val="20"/>
        </w:rPr>
        <w:t>Judicial Branch Entities</w:t>
      </w:r>
      <w:r w:rsidR="00145B12" w:rsidRPr="00041323">
        <w:rPr>
          <w:rFonts w:ascii="Times New Roman" w:hAnsi="Times New Roman"/>
          <w:b w:val="0"/>
          <w:sz w:val="20"/>
        </w:rPr>
        <w:t xml:space="preserve"> </w:t>
      </w:r>
      <w:r w:rsidRPr="00041323">
        <w:rPr>
          <w:rFonts w:ascii="Times New Roman" w:hAnsi="Times New Roman"/>
          <w:b w:val="0"/>
          <w:sz w:val="20"/>
        </w:rPr>
        <w:t xml:space="preserve">the right to continue using the applicable </w:t>
      </w:r>
      <w:r w:rsidR="00145B12" w:rsidRPr="00041323">
        <w:rPr>
          <w:rFonts w:ascii="Times New Roman" w:hAnsi="Times New Roman"/>
          <w:b w:val="0"/>
          <w:sz w:val="20"/>
        </w:rPr>
        <w:t>Covered Item</w:t>
      </w:r>
      <w:r w:rsidRPr="00041323">
        <w:rPr>
          <w:rFonts w:ascii="Times New Roman" w:hAnsi="Times New Roman"/>
          <w:b w:val="0"/>
          <w:sz w:val="20"/>
        </w:rPr>
        <w:t xml:space="preserve">; or (b) if commercially reasonable efforts are unavailing, replace or modify the infringing </w:t>
      </w:r>
      <w:r w:rsidR="00145B12" w:rsidRPr="00041323">
        <w:rPr>
          <w:rFonts w:ascii="Times New Roman" w:hAnsi="Times New Roman"/>
          <w:b w:val="0"/>
          <w:sz w:val="20"/>
        </w:rPr>
        <w:t xml:space="preserve">Covered Item </w:t>
      </w:r>
      <w:r w:rsidRPr="00041323">
        <w:rPr>
          <w:rFonts w:ascii="Times New Roman" w:hAnsi="Times New Roman"/>
          <w:b w:val="0"/>
          <w:sz w:val="20"/>
        </w:rPr>
        <w:t xml:space="preserve">to make it </w:t>
      </w:r>
      <w:proofErr w:type="spellStart"/>
      <w:r w:rsidRPr="00041323">
        <w:rPr>
          <w:rFonts w:ascii="Times New Roman" w:hAnsi="Times New Roman"/>
          <w:b w:val="0"/>
          <w:sz w:val="20"/>
        </w:rPr>
        <w:t>noninfringing</w:t>
      </w:r>
      <w:proofErr w:type="spellEnd"/>
      <w:r w:rsidRPr="00041323">
        <w:rPr>
          <w:rFonts w:ascii="Times New Roman" w:hAnsi="Times New Roman"/>
          <w:b w:val="0"/>
          <w:sz w:val="20"/>
        </w:rPr>
        <w:t xml:space="preserve">; provided, however, that such modification or replacement shall not degrade the operation or </w:t>
      </w:r>
      <w:r w:rsidRPr="003B489F">
        <w:rPr>
          <w:rFonts w:ascii="Times New Roman" w:hAnsi="Times New Roman"/>
          <w:b w:val="0"/>
          <w:sz w:val="20"/>
          <w:szCs w:val="20"/>
        </w:rPr>
        <w:t xml:space="preserve">performance of the </w:t>
      </w:r>
      <w:r w:rsidR="00145B12" w:rsidRPr="003B489F">
        <w:rPr>
          <w:rFonts w:ascii="Times New Roman" w:hAnsi="Times New Roman"/>
          <w:b w:val="0"/>
          <w:sz w:val="20"/>
          <w:szCs w:val="20"/>
        </w:rPr>
        <w:t>Covered Item.</w:t>
      </w:r>
      <w:r w:rsidR="00145B12" w:rsidRPr="003B489F">
        <w:rPr>
          <w:rFonts w:ascii="Times New Roman" w:hAnsi="Times New Roman"/>
          <w:sz w:val="20"/>
          <w:szCs w:val="20"/>
        </w:rPr>
        <w:t xml:space="preserve"> </w:t>
      </w:r>
      <w:bookmarkStart w:id="94" w:name="_Ref66681749"/>
      <w:bookmarkEnd w:id="93"/>
    </w:p>
    <w:p w14:paraId="00497FFA" w14:textId="77777777" w:rsidR="00432982" w:rsidRPr="003B489F" w:rsidRDefault="007F0FEB" w:rsidP="00AC28B1">
      <w:pPr>
        <w:pStyle w:val="ListParagraph"/>
        <w:numPr>
          <w:ilvl w:val="0"/>
          <w:numId w:val="37"/>
        </w:numPr>
        <w:spacing w:after="120" w:line="240" w:lineRule="auto"/>
        <w:ind w:left="720" w:hanging="720"/>
        <w:rPr>
          <w:rFonts w:ascii="Times New Roman" w:hAnsi="Times New Roman"/>
          <w:b/>
          <w:sz w:val="20"/>
          <w:szCs w:val="20"/>
        </w:rPr>
      </w:pPr>
      <w:r w:rsidRPr="003B489F">
        <w:rPr>
          <w:rFonts w:ascii="Times New Roman" w:hAnsi="Times New Roman"/>
          <w:b/>
          <w:sz w:val="20"/>
          <w:szCs w:val="20"/>
        </w:rPr>
        <w:t>Insurance.</w:t>
      </w:r>
      <w:bookmarkEnd w:id="94"/>
      <w:r w:rsidR="00AC28B1" w:rsidRPr="003B489F">
        <w:rPr>
          <w:rFonts w:ascii="Times New Roman" w:hAnsi="Times New Roman"/>
          <w:b/>
          <w:sz w:val="20"/>
          <w:szCs w:val="20"/>
        </w:rPr>
        <w:t xml:space="preserve"> </w:t>
      </w:r>
      <w:r w:rsidR="0054412A" w:rsidRPr="003B489F">
        <w:rPr>
          <w:rFonts w:ascii="Times New Roman" w:hAnsi="Times New Roman"/>
          <w:b/>
          <w:i/>
          <w:sz w:val="20"/>
          <w:szCs w:val="20"/>
          <w:highlight w:val="yellow"/>
        </w:rPr>
        <w:t>[</w:t>
      </w:r>
      <w:r w:rsidR="003E044F" w:rsidRPr="003B489F">
        <w:rPr>
          <w:rFonts w:ascii="Times New Roman" w:hAnsi="Times New Roman"/>
          <w:b/>
          <w:i/>
          <w:sz w:val="20"/>
          <w:szCs w:val="20"/>
          <w:highlight w:val="yellow"/>
        </w:rPr>
        <w:t>SPECIAL INSTRUCTIONS</w:t>
      </w:r>
      <w:r w:rsidR="00A40C97" w:rsidRPr="003B489F">
        <w:rPr>
          <w:rFonts w:ascii="Times New Roman" w:hAnsi="Times New Roman"/>
          <w:b/>
          <w:i/>
          <w:sz w:val="20"/>
          <w:szCs w:val="20"/>
          <w:highlight w:val="yellow"/>
        </w:rPr>
        <w:t xml:space="preserve">: </w:t>
      </w:r>
      <w:r w:rsidR="003E044F" w:rsidRPr="003B489F">
        <w:rPr>
          <w:rFonts w:ascii="Times New Roman" w:hAnsi="Times New Roman"/>
          <w:b/>
          <w:i/>
          <w:sz w:val="20"/>
          <w:szCs w:val="20"/>
          <w:highlight w:val="yellow"/>
        </w:rPr>
        <w:t>T</w:t>
      </w:r>
      <w:r w:rsidR="00A40C97" w:rsidRPr="003B489F">
        <w:rPr>
          <w:rFonts w:ascii="Times New Roman" w:hAnsi="Times New Roman"/>
          <w:b/>
          <w:i/>
          <w:sz w:val="20"/>
          <w:szCs w:val="20"/>
          <w:highlight w:val="yellow"/>
        </w:rPr>
        <w:t>he</w:t>
      </w:r>
      <w:r w:rsidR="003E044F" w:rsidRPr="003B489F">
        <w:rPr>
          <w:rFonts w:ascii="Times New Roman" w:hAnsi="Times New Roman"/>
          <w:b/>
          <w:i/>
          <w:sz w:val="20"/>
          <w:szCs w:val="20"/>
          <w:highlight w:val="yellow"/>
        </w:rPr>
        <w:t>se</w:t>
      </w:r>
      <w:r w:rsidR="00A40C97" w:rsidRPr="003B489F">
        <w:rPr>
          <w:rFonts w:ascii="Times New Roman" w:hAnsi="Times New Roman"/>
          <w:b/>
          <w:i/>
          <w:sz w:val="20"/>
          <w:szCs w:val="20"/>
          <w:highlight w:val="yellow"/>
        </w:rPr>
        <w:t xml:space="preserve"> </w:t>
      </w:r>
      <w:r w:rsidR="00C700C6" w:rsidRPr="003B489F">
        <w:rPr>
          <w:rFonts w:ascii="Times New Roman" w:hAnsi="Times New Roman"/>
          <w:b/>
          <w:i/>
          <w:sz w:val="20"/>
          <w:szCs w:val="20"/>
          <w:highlight w:val="yellow"/>
        </w:rPr>
        <w:t>Section 7</w:t>
      </w:r>
      <w:r w:rsidR="003E044F" w:rsidRPr="003B489F">
        <w:rPr>
          <w:rFonts w:ascii="Times New Roman" w:hAnsi="Times New Roman"/>
          <w:b/>
          <w:i/>
          <w:sz w:val="20"/>
          <w:szCs w:val="20"/>
          <w:highlight w:val="yellow"/>
        </w:rPr>
        <w:t xml:space="preserve"> </w:t>
      </w:r>
      <w:r w:rsidR="0054412A" w:rsidRPr="003B489F">
        <w:rPr>
          <w:rFonts w:ascii="Times New Roman" w:hAnsi="Times New Roman"/>
          <w:b/>
          <w:i/>
          <w:sz w:val="20"/>
          <w:szCs w:val="20"/>
          <w:highlight w:val="yellow"/>
        </w:rPr>
        <w:t xml:space="preserve">requirements may need to be </w:t>
      </w:r>
      <w:r w:rsidR="00884172" w:rsidRPr="003B489F">
        <w:rPr>
          <w:rFonts w:ascii="Times New Roman" w:hAnsi="Times New Roman"/>
          <w:b/>
          <w:i/>
          <w:sz w:val="20"/>
          <w:szCs w:val="20"/>
          <w:highlight w:val="yellow"/>
        </w:rPr>
        <w:t xml:space="preserve">increased for high dollar amount, high risk or complex </w:t>
      </w:r>
      <w:r w:rsidR="0054412A" w:rsidRPr="003B489F">
        <w:rPr>
          <w:rFonts w:ascii="Times New Roman" w:hAnsi="Times New Roman"/>
          <w:b/>
          <w:i/>
          <w:sz w:val="20"/>
          <w:szCs w:val="20"/>
          <w:highlight w:val="yellow"/>
        </w:rPr>
        <w:t xml:space="preserve">IT </w:t>
      </w:r>
      <w:r w:rsidR="00884172" w:rsidRPr="003B489F">
        <w:rPr>
          <w:rFonts w:ascii="Times New Roman" w:hAnsi="Times New Roman"/>
          <w:b/>
          <w:i/>
          <w:sz w:val="20"/>
          <w:szCs w:val="20"/>
          <w:highlight w:val="yellow"/>
        </w:rPr>
        <w:t>projects</w:t>
      </w:r>
      <w:r w:rsidR="0054412A" w:rsidRPr="003B489F">
        <w:rPr>
          <w:rFonts w:ascii="Times New Roman" w:hAnsi="Times New Roman"/>
          <w:b/>
          <w:i/>
          <w:sz w:val="20"/>
          <w:szCs w:val="20"/>
          <w:highlight w:val="yellow"/>
        </w:rPr>
        <w:t>]</w:t>
      </w:r>
    </w:p>
    <w:p w14:paraId="1AF2F8ED" w14:textId="30826BE1" w:rsidR="003B489F" w:rsidRPr="003B489F" w:rsidRDefault="003B489F" w:rsidP="00E266EA">
      <w:pPr>
        <w:pStyle w:val="Heading3"/>
        <w:keepNext w:val="0"/>
        <w:widowControl w:val="0"/>
        <w:numPr>
          <w:ilvl w:val="1"/>
          <w:numId w:val="37"/>
        </w:numPr>
        <w:spacing w:before="120" w:after="120" w:line="240" w:lineRule="auto"/>
        <w:ind w:left="0" w:firstLine="720"/>
        <w:rPr>
          <w:ins w:id="95" w:author="Author"/>
          <w:rFonts w:ascii="Times New Roman" w:hAnsi="Times New Roman" w:cs="Times New Roman"/>
          <w:b w:val="0"/>
          <w:bCs w:val="0"/>
          <w:sz w:val="20"/>
          <w:szCs w:val="20"/>
        </w:rPr>
      </w:pPr>
      <w:bookmarkStart w:id="96" w:name="_Ref65518680"/>
      <w:ins w:id="97" w:author="Author">
        <w:r w:rsidRPr="003B489F">
          <w:rPr>
            <w:rFonts w:ascii="Times New Roman" w:hAnsi="Times New Roman"/>
            <w:b w:val="0"/>
            <w:bCs w:val="0"/>
            <w:sz w:val="20"/>
            <w:szCs w:val="20"/>
            <w:u w:val="single"/>
          </w:rPr>
          <w:t xml:space="preserve">General </w:t>
        </w:r>
        <w:r w:rsidRPr="003B489F">
          <w:rPr>
            <w:rFonts w:ascii="Times New Roman" w:hAnsi="Times New Roman" w:cs="Times New Roman"/>
            <w:b w:val="0"/>
            <w:bCs w:val="0"/>
            <w:sz w:val="20"/>
            <w:szCs w:val="20"/>
            <w:u w:val="single"/>
          </w:rPr>
          <w:t>Requirements</w:t>
        </w:r>
        <w:r w:rsidRPr="003B489F">
          <w:rPr>
            <w:rFonts w:ascii="Times New Roman" w:hAnsi="Times New Roman" w:cs="Times New Roman"/>
            <w:b w:val="0"/>
            <w:bCs w:val="0"/>
            <w:sz w:val="20"/>
            <w:szCs w:val="20"/>
          </w:rPr>
          <w:t xml:space="preserve">. </w:t>
        </w:r>
      </w:ins>
    </w:p>
    <w:p w14:paraId="1671765A" w14:textId="58885F09" w:rsidR="003B489F" w:rsidRDefault="003B489F" w:rsidP="003B489F">
      <w:pPr>
        <w:pStyle w:val="ListParagraph"/>
        <w:numPr>
          <w:ilvl w:val="3"/>
          <w:numId w:val="37"/>
        </w:numPr>
        <w:ind w:left="0" w:firstLine="1530"/>
        <w:rPr>
          <w:ins w:id="98" w:author="Author"/>
          <w:rFonts w:ascii="Times New Roman" w:hAnsi="Times New Roman" w:cs="Times New Roman"/>
          <w:sz w:val="20"/>
          <w:szCs w:val="20"/>
        </w:rPr>
      </w:pPr>
      <w:ins w:id="99" w:author="Author">
        <w:r w:rsidRPr="003B489F">
          <w:rPr>
            <w:rFonts w:ascii="Times New Roman" w:hAnsi="Times New Roman" w:cs="Times New Roman"/>
            <w:sz w:val="20"/>
            <w:szCs w:val="20"/>
          </w:rPr>
          <w:t>By requiring the minimum insurance set forth in this Agreement, the JBE shall not be deemed or construed to have assessed the risks that may be applicable to Contractor under this Agreement. Contractor shall assess its own risks and if it deems appropriate or prudent, maintain higher limits or broader coverage.</w:t>
        </w:r>
      </w:ins>
    </w:p>
    <w:p w14:paraId="02B2B0B8" w14:textId="77777777" w:rsidR="003B489F" w:rsidRPr="003B489F" w:rsidRDefault="003B489F" w:rsidP="003B489F">
      <w:pPr>
        <w:pStyle w:val="ListParagraph"/>
        <w:ind w:left="1530"/>
        <w:rPr>
          <w:ins w:id="100" w:author="Author"/>
          <w:rFonts w:ascii="Times New Roman" w:hAnsi="Times New Roman" w:cs="Times New Roman"/>
          <w:sz w:val="20"/>
          <w:szCs w:val="20"/>
        </w:rPr>
      </w:pPr>
    </w:p>
    <w:p w14:paraId="1FB1BB99" w14:textId="2872BBF8" w:rsidR="003B489F" w:rsidRDefault="003B489F" w:rsidP="003B489F">
      <w:pPr>
        <w:pStyle w:val="ListParagraph"/>
        <w:numPr>
          <w:ilvl w:val="3"/>
          <w:numId w:val="37"/>
        </w:numPr>
        <w:ind w:left="0" w:firstLine="1530"/>
        <w:rPr>
          <w:ins w:id="101" w:author="Author"/>
          <w:rFonts w:ascii="Times New Roman" w:hAnsi="Times New Roman" w:cs="Times New Roman"/>
          <w:sz w:val="20"/>
          <w:szCs w:val="20"/>
        </w:rPr>
      </w:pPr>
      <w:ins w:id="102" w:author="Author">
        <w:r w:rsidRPr="00517F5E">
          <w:rPr>
            <w:rFonts w:ascii="Times New Roman" w:hAnsi="Times New Roman" w:cs="Times New Roman"/>
            <w:sz w:val="20"/>
            <w:szCs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w:t>
        </w:r>
        <w:r>
          <w:rPr>
            <w:rFonts w:ascii="Times New Roman" w:hAnsi="Times New Roman" w:cs="Times New Roman"/>
            <w:sz w:val="20"/>
            <w:szCs w:val="20"/>
          </w:rPr>
          <w:t>JBE</w:t>
        </w:r>
        <w:r w:rsidRPr="00517F5E">
          <w:rPr>
            <w:rFonts w:ascii="Times New Roman" w:hAnsi="Times New Roman" w:cs="Times New Roman"/>
            <w:sz w:val="20"/>
            <w:szCs w:val="20"/>
          </w:rPr>
          <w:t xml:space="preserve"> in compliance with the </w:t>
        </w:r>
        <w:r>
          <w:rPr>
            <w:rFonts w:ascii="Times New Roman" w:hAnsi="Times New Roman" w:cs="Times New Roman"/>
            <w:sz w:val="20"/>
            <w:szCs w:val="20"/>
          </w:rPr>
          <w:t>i</w:t>
        </w:r>
        <w:r w:rsidRPr="00517F5E">
          <w:rPr>
            <w:rFonts w:ascii="Times New Roman" w:hAnsi="Times New Roman" w:cs="Times New Roman"/>
            <w:sz w:val="20"/>
            <w:szCs w:val="20"/>
          </w:rPr>
          <w:t xml:space="preserve">nsurance </w:t>
        </w:r>
        <w:r>
          <w:rPr>
            <w:rFonts w:ascii="Times New Roman" w:hAnsi="Times New Roman" w:cs="Times New Roman"/>
            <w:sz w:val="20"/>
            <w:szCs w:val="20"/>
          </w:rPr>
          <w:t>r</w:t>
        </w:r>
        <w:r w:rsidRPr="00517F5E">
          <w:rPr>
            <w:rFonts w:ascii="Times New Roman" w:hAnsi="Times New Roman" w:cs="Times New Roman"/>
            <w:sz w:val="20"/>
            <w:szCs w:val="20"/>
          </w:rPr>
          <w:t xml:space="preserve">equirements set forth in this Agreement. The </w:t>
        </w:r>
        <w:r>
          <w:rPr>
            <w:rFonts w:ascii="Times New Roman" w:hAnsi="Times New Roman" w:cs="Times New Roman"/>
            <w:sz w:val="20"/>
            <w:szCs w:val="20"/>
          </w:rPr>
          <w:t>JBE</w:t>
        </w:r>
        <w:r w:rsidRPr="00517F5E">
          <w:rPr>
            <w:rFonts w:ascii="Times New Roman" w:hAnsi="Times New Roman" w:cs="Times New Roman"/>
            <w:sz w:val="20"/>
            <w:szCs w:val="20"/>
          </w:rPr>
          <w:t xml:space="preserve"> may, in its sole discretion, accept self-insurance or risk-pool coverage as a substitute for any of the required insurance policies under this Agreement. No representation is made by the </w:t>
        </w:r>
        <w:r>
          <w:rPr>
            <w:rFonts w:ascii="Times New Roman" w:hAnsi="Times New Roman" w:cs="Times New Roman"/>
            <w:sz w:val="20"/>
            <w:szCs w:val="20"/>
          </w:rPr>
          <w:t>JBE</w:t>
        </w:r>
        <w:r w:rsidRPr="00517F5E">
          <w:rPr>
            <w:rFonts w:ascii="Times New Roman" w:hAnsi="Times New Roman" w:cs="Times New Roman"/>
            <w:sz w:val="20"/>
            <w:szCs w:val="20"/>
          </w:rPr>
          <w:t xml:space="preserve"> that the minimum insurance requirements of this Agreement are sufficient to cover the obligations of the Contractor under this Agreement</w:t>
        </w:r>
        <w:r>
          <w:rPr>
            <w:rFonts w:ascii="Times New Roman" w:hAnsi="Times New Roman" w:cs="Times New Roman"/>
            <w:sz w:val="20"/>
            <w:szCs w:val="20"/>
          </w:rPr>
          <w:t>.</w:t>
        </w:r>
      </w:ins>
    </w:p>
    <w:p w14:paraId="6FE3E234" w14:textId="77777777" w:rsidR="003B489F" w:rsidRPr="003B489F" w:rsidRDefault="003B489F" w:rsidP="003B489F">
      <w:pPr>
        <w:pStyle w:val="ListParagraph"/>
        <w:rPr>
          <w:ins w:id="103" w:author="Author"/>
          <w:rFonts w:ascii="Times New Roman" w:hAnsi="Times New Roman" w:cs="Times New Roman"/>
          <w:sz w:val="20"/>
          <w:szCs w:val="20"/>
        </w:rPr>
      </w:pPr>
    </w:p>
    <w:p w14:paraId="041D376C" w14:textId="1E54C388" w:rsidR="003B489F" w:rsidRDefault="003B489F" w:rsidP="003B489F">
      <w:pPr>
        <w:pStyle w:val="ListParagraph"/>
        <w:numPr>
          <w:ilvl w:val="3"/>
          <w:numId w:val="37"/>
        </w:numPr>
        <w:ind w:left="0" w:firstLine="1530"/>
        <w:rPr>
          <w:ins w:id="104" w:author="Author"/>
          <w:rFonts w:ascii="Times New Roman" w:hAnsi="Times New Roman" w:cs="Times New Roman"/>
          <w:sz w:val="20"/>
          <w:szCs w:val="20"/>
        </w:rPr>
      </w:pPr>
      <w:ins w:id="105" w:author="Author">
        <w:r w:rsidRPr="00517F5E">
          <w:rPr>
            <w:rFonts w:ascii="Times New Roman" w:hAnsi="Times New Roman" w:cs="Times New Roman"/>
            <w:sz w:val="20"/>
            <w:szCs w:val="20"/>
          </w:rPr>
          <w:t xml:space="preserve">Contractor shall obtain and maintain the required insurance for the duration of this Agreement with an insurance company or companies acceptable to </w:t>
        </w:r>
        <w:r>
          <w:rPr>
            <w:rFonts w:ascii="Times New Roman" w:hAnsi="Times New Roman" w:cs="Times New Roman"/>
            <w:sz w:val="20"/>
            <w:szCs w:val="20"/>
          </w:rPr>
          <w:t>the JBE</w:t>
        </w:r>
        <w:r w:rsidRPr="00517F5E">
          <w:rPr>
            <w:rFonts w:ascii="Times New Roman" w:hAnsi="Times New Roman" w:cs="Times New Roman"/>
            <w:sz w:val="20"/>
            <w:szCs w:val="20"/>
          </w:rPr>
          <w:t>, in its sole discretion, and that are rated “A-VII” or higher by A. M. Best’s key rating guide and are authorized to do business in the state of California</w:t>
        </w:r>
        <w:r>
          <w:rPr>
            <w:rFonts w:ascii="Times New Roman" w:hAnsi="Times New Roman" w:cs="Times New Roman"/>
            <w:sz w:val="20"/>
            <w:szCs w:val="20"/>
          </w:rPr>
          <w:t>.</w:t>
        </w:r>
      </w:ins>
    </w:p>
    <w:p w14:paraId="40A38F4A" w14:textId="77777777" w:rsidR="003B489F" w:rsidRPr="003B489F" w:rsidRDefault="003B489F" w:rsidP="003B489F">
      <w:pPr>
        <w:pStyle w:val="ListParagraph"/>
        <w:rPr>
          <w:ins w:id="106" w:author="Author"/>
          <w:rFonts w:ascii="Times New Roman" w:hAnsi="Times New Roman" w:cs="Times New Roman"/>
          <w:sz w:val="20"/>
          <w:szCs w:val="20"/>
        </w:rPr>
      </w:pPr>
    </w:p>
    <w:p w14:paraId="34DDEB95" w14:textId="27F9257A" w:rsidR="003B489F" w:rsidRDefault="003B489F" w:rsidP="003B489F">
      <w:pPr>
        <w:pStyle w:val="ListParagraph"/>
        <w:numPr>
          <w:ilvl w:val="3"/>
          <w:numId w:val="37"/>
        </w:numPr>
        <w:ind w:left="0" w:firstLine="1530"/>
        <w:rPr>
          <w:ins w:id="107" w:author="Author"/>
          <w:rFonts w:ascii="Times New Roman" w:hAnsi="Times New Roman" w:cs="Times New Roman"/>
          <w:sz w:val="20"/>
          <w:szCs w:val="20"/>
        </w:rPr>
      </w:pPr>
      <w:ins w:id="108" w:author="Author">
        <w:r w:rsidRPr="00517F5E">
          <w:rPr>
            <w:rFonts w:ascii="Times New Roman" w:hAnsi="Times New Roman" w:cs="Times New Roman"/>
            <w:sz w:val="20"/>
            <w:szCs w:val="20"/>
          </w:rPr>
          <w:t xml:space="preserve">For all insurance policies required under this Agreement, no deductible shall exceed five (5) percent of the minimum limit of insurance required under this Agreement unless authorized in writing by the </w:t>
        </w:r>
        <w:r w:rsidR="00412281">
          <w:rPr>
            <w:rFonts w:ascii="Times New Roman" w:hAnsi="Times New Roman" w:cs="Times New Roman"/>
            <w:sz w:val="20"/>
            <w:szCs w:val="20"/>
          </w:rPr>
          <w:t>JBE</w:t>
        </w:r>
        <w:r w:rsidRPr="00517F5E">
          <w:rPr>
            <w:rFonts w:ascii="Times New Roman" w:hAnsi="Times New Roman" w:cs="Times New Roman"/>
            <w:sz w:val="20"/>
            <w:szCs w:val="20"/>
          </w:rPr>
          <w:t>. Any Contractor deductible must be clearly stated on the appropriate certificate of insurance</w:t>
        </w:r>
        <w:r w:rsidR="00412281">
          <w:rPr>
            <w:rFonts w:ascii="Times New Roman" w:hAnsi="Times New Roman" w:cs="Times New Roman"/>
            <w:sz w:val="20"/>
            <w:szCs w:val="20"/>
          </w:rPr>
          <w:t xml:space="preserve">. </w:t>
        </w:r>
      </w:ins>
    </w:p>
    <w:p w14:paraId="7F01E43B" w14:textId="77777777" w:rsidR="00412281" w:rsidRPr="00412281" w:rsidRDefault="00412281" w:rsidP="00412281">
      <w:pPr>
        <w:pStyle w:val="ListParagraph"/>
        <w:rPr>
          <w:ins w:id="109" w:author="Author"/>
          <w:rFonts w:ascii="Times New Roman" w:hAnsi="Times New Roman" w:cs="Times New Roman"/>
          <w:sz w:val="20"/>
          <w:szCs w:val="20"/>
        </w:rPr>
      </w:pPr>
    </w:p>
    <w:p w14:paraId="1C1F7CC2" w14:textId="31DD1BCA" w:rsidR="00412281" w:rsidRDefault="00412281" w:rsidP="00412281">
      <w:pPr>
        <w:rPr>
          <w:ins w:id="110" w:author="Author"/>
          <w:rFonts w:ascii="Times New Roman" w:hAnsi="Times New Roman" w:cs="Times New Roman"/>
          <w:sz w:val="20"/>
          <w:szCs w:val="20"/>
        </w:rPr>
      </w:pPr>
      <w:ins w:id="111" w:author="Author">
        <w:r w:rsidRPr="00517F5E">
          <w:rPr>
            <w:rFonts w:ascii="Times New Roman" w:hAnsi="Times New Roman" w:cs="Times New Roman"/>
            <w:sz w:val="20"/>
            <w:szCs w:val="20"/>
          </w:rPr>
          <w:t xml:space="preserve">Self-Insured retentions (SIR) must be declared to and approved in writing by the </w:t>
        </w:r>
        <w:r>
          <w:rPr>
            <w:rFonts w:ascii="Times New Roman" w:hAnsi="Times New Roman" w:cs="Times New Roman"/>
            <w:sz w:val="20"/>
            <w:szCs w:val="20"/>
          </w:rPr>
          <w:t>JBE</w:t>
        </w:r>
        <w:r w:rsidRPr="00517F5E">
          <w:rPr>
            <w:rFonts w:ascii="Times New Roman" w:hAnsi="Times New Roman" w:cs="Times New Roman"/>
            <w:sz w:val="20"/>
            <w:szCs w:val="20"/>
          </w:rPr>
          <w:t xml:space="preserve">. The </w:t>
        </w:r>
        <w:r>
          <w:rPr>
            <w:rFonts w:ascii="Times New Roman" w:hAnsi="Times New Roman" w:cs="Times New Roman"/>
            <w:sz w:val="20"/>
            <w:szCs w:val="20"/>
          </w:rPr>
          <w:t>JBE</w:t>
        </w:r>
        <w:r w:rsidRPr="00517F5E">
          <w:rPr>
            <w:rFonts w:ascii="Times New Roman" w:hAnsi="Times New Roman" w:cs="Times New Roman"/>
            <w:sz w:val="20"/>
            <w:szCs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Pr>
            <w:rFonts w:ascii="Times New Roman" w:hAnsi="Times New Roman" w:cs="Times New Roman"/>
            <w:sz w:val="20"/>
            <w:szCs w:val="20"/>
          </w:rPr>
          <w:t>JBE</w:t>
        </w:r>
        <w:r w:rsidRPr="00517F5E">
          <w:rPr>
            <w:rFonts w:ascii="Times New Roman" w:hAnsi="Times New Roman" w:cs="Times New Roman"/>
            <w:sz w:val="20"/>
            <w:szCs w:val="20"/>
          </w:rPr>
          <w:t xml:space="preserve">. Any and all deductibles and SIRs shall be the sole responsibility of Contractor or subcontractor who procured such insurance and shall not apply to the </w:t>
        </w:r>
        <w:r w:rsidR="00C73C26">
          <w:rPr>
            <w:rFonts w:ascii="Times New Roman" w:hAnsi="Times New Roman" w:cs="Times New Roman"/>
            <w:sz w:val="20"/>
            <w:szCs w:val="20"/>
          </w:rPr>
          <w:t>Judicial Branch Entities and Judicial Branch Personnel</w:t>
        </w:r>
        <w:r w:rsidRPr="00517F5E">
          <w:rPr>
            <w:rFonts w:ascii="Times New Roman" w:hAnsi="Times New Roman" w:cs="Times New Roman"/>
            <w:sz w:val="20"/>
            <w:szCs w:val="20"/>
          </w:rPr>
          <w:t xml:space="preserve">. </w:t>
        </w:r>
        <w:r>
          <w:rPr>
            <w:rFonts w:ascii="Times New Roman" w:hAnsi="Times New Roman" w:cs="Times New Roman"/>
            <w:sz w:val="20"/>
            <w:szCs w:val="20"/>
          </w:rPr>
          <w:t>JBE</w:t>
        </w:r>
        <w:r w:rsidRPr="00517F5E">
          <w:rPr>
            <w:rFonts w:ascii="Times New Roman" w:hAnsi="Times New Roman" w:cs="Times New Roman"/>
            <w:sz w:val="20"/>
            <w:szCs w:val="20"/>
          </w:rPr>
          <w:t xml:space="preserv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w:t>
        </w:r>
        <w:r>
          <w:rPr>
            <w:rFonts w:ascii="Times New Roman" w:hAnsi="Times New Roman" w:cs="Times New Roman"/>
            <w:sz w:val="20"/>
            <w:szCs w:val="20"/>
          </w:rPr>
          <w:t>JBE</w:t>
        </w:r>
        <w:r w:rsidRPr="00517F5E">
          <w:rPr>
            <w:rFonts w:ascii="Times New Roman" w:hAnsi="Times New Roman" w:cs="Times New Roman"/>
            <w:sz w:val="20"/>
            <w:szCs w:val="20"/>
          </w:rPr>
          <w:t xml:space="preserve"> reserves the right to obtain a copy of any policies and endorsements for verification</w:t>
        </w:r>
        <w:r>
          <w:rPr>
            <w:rFonts w:ascii="Times New Roman" w:hAnsi="Times New Roman" w:cs="Times New Roman"/>
            <w:sz w:val="20"/>
            <w:szCs w:val="20"/>
          </w:rPr>
          <w:t>.</w:t>
        </w:r>
      </w:ins>
    </w:p>
    <w:p w14:paraId="3B114FA1" w14:textId="2E2E6604" w:rsidR="00412281" w:rsidRDefault="00412281" w:rsidP="00412281">
      <w:pPr>
        <w:pStyle w:val="ListParagraph"/>
        <w:numPr>
          <w:ilvl w:val="3"/>
          <w:numId w:val="37"/>
        </w:numPr>
        <w:ind w:left="0" w:firstLine="1440"/>
        <w:rPr>
          <w:ins w:id="112" w:author="Author"/>
          <w:rFonts w:ascii="Times New Roman" w:hAnsi="Times New Roman" w:cs="Times New Roman"/>
          <w:sz w:val="20"/>
          <w:szCs w:val="20"/>
        </w:rPr>
      </w:pPr>
      <w:ins w:id="113" w:author="Author">
        <w:r w:rsidRPr="00517F5E">
          <w:rPr>
            <w:rFonts w:ascii="Times New Roman" w:hAnsi="Times New Roman" w:cs="Times New Roman"/>
            <w:sz w:val="20"/>
            <w:szCs w:val="20"/>
          </w:rPr>
          <w:t xml:space="preserve">Contractor is responsible for and may not recover from the State of California, Judicial Council, or the </w:t>
        </w:r>
        <w:r>
          <w:rPr>
            <w:rFonts w:ascii="Times New Roman" w:hAnsi="Times New Roman" w:cs="Times New Roman"/>
            <w:sz w:val="20"/>
            <w:szCs w:val="20"/>
          </w:rPr>
          <w:t>JBE</w:t>
        </w:r>
        <w:r w:rsidRPr="00517F5E">
          <w:rPr>
            <w:rFonts w:ascii="Times New Roman" w:hAnsi="Times New Roman" w:cs="Times New Roman"/>
            <w:sz w:val="20"/>
            <w:szCs w:val="20"/>
          </w:rPr>
          <w:t xml:space="preserve"> any deductible or self-insured retention that is connected to the insurance required under this Agreement. If</w:t>
        </w:r>
        <w:r w:rsidRPr="00517F5E">
          <w:rPr>
            <w:rFonts w:ascii="Times New Roman" w:hAnsi="Times New Roman" w:cs="Times New Roman"/>
            <w:spacing w:val="-2"/>
            <w:sz w:val="20"/>
            <w:szCs w:val="20"/>
          </w:rPr>
          <w:t xml:space="preserve"> </w:t>
        </w:r>
        <w:r w:rsidRPr="00517F5E">
          <w:rPr>
            <w:rFonts w:ascii="Times New Roman" w:hAnsi="Times New Roman" w:cs="Times New Roman"/>
            <w:sz w:val="20"/>
            <w:szCs w:val="20"/>
          </w:rPr>
          <w:t>self-insured,</w:t>
        </w:r>
        <w:r w:rsidRPr="00517F5E">
          <w:rPr>
            <w:rFonts w:ascii="Times New Roman" w:hAnsi="Times New Roman" w:cs="Times New Roman"/>
            <w:spacing w:val="1"/>
            <w:sz w:val="20"/>
            <w:szCs w:val="20"/>
          </w:rPr>
          <w:t xml:space="preserve"> </w:t>
        </w:r>
        <w:bookmarkStart w:id="114" w:name="_bookmark0"/>
        <w:bookmarkEnd w:id="114"/>
        <w:r w:rsidRPr="00517F5E">
          <w:rPr>
            <w:rFonts w:ascii="Times New Roman" w:hAnsi="Times New Roman" w:cs="Times New Roman"/>
            <w:sz w:val="20"/>
            <w:szCs w:val="20"/>
          </w:rPr>
          <w:t xml:space="preserve">Contractor warrants that it will maintain funds to cover losses required to be insured against by Contractor under the terms </w:t>
        </w:r>
        <w:bookmarkStart w:id="115" w:name="_bookmark1"/>
        <w:bookmarkEnd w:id="115"/>
        <w:r w:rsidRPr="00517F5E">
          <w:rPr>
            <w:rFonts w:ascii="Times New Roman" w:hAnsi="Times New Roman" w:cs="Times New Roman"/>
            <w:sz w:val="20"/>
            <w:szCs w:val="20"/>
          </w:rPr>
          <w:t>of this Agreement</w:t>
        </w:r>
        <w:r>
          <w:rPr>
            <w:rFonts w:ascii="Times New Roman" w:hAnsi="Times New Roman" w:cs="Times New Roman"/>
            <w:sz w:val="20"/>
            <w:szCs w:val="20"/>
          </w:rPr>
          <w:t>.</w:t>
        </w:r>
      </w:ins>
    </w:p>
    <w:p w14:paraId="450C6AF7" w14:textId="7FB540CE" w:rsidR="00412281" w:rsidRDefault="00412281" w:rsidP="00412281">
      <w:pPr>
        <w:pStyle w:val="ListParagraph"/>
        <w:ind w:left="2160"/>
        <w:rPr>
          <w:ins w:id="116" w:author="Author"/>
          <w:rFonts w:ascii="Times New Roman" w:hAnsi="Times New Roman" w:cs="Times New Roman"/>
          <w:sz w:val="20"/>
          <w:szCs w:val="20"/>
        </w:rPr>
      </w:pPr>
    </w:p>
    <w:p w14:paraId="67842A0D" w14:textId="65675E26" w:rsidR="00412281" w:rsidRDefault="00412281" w:rsidP="00412281">
      <w:pPr>
        <w:pStyle w:val="ListParagraph"/>
        <w:numPr>
          <w:ilvl w:val="3"/>
          <w:numId w:val="37"/>
        </w:numPr>
        <w:ind w:left="0" w:firstLine="1440"/>
        <w:rPr>
          <w:ins w:id="117" w:author="Author"/>
          <w:rFonts w:ascii="Times New Roman" w:hAnsi="Times New Roman" w:cs="Times New Roman"/>
          <w:sz w:val="20"/>
          <w:szCs w:val="20"/>
        </w:rPr>
      </w:pPr>
      <w:ins w:id="118" w:author="Author">
        <w:r w:rsidRPr="00517F5E">
          <w:rPr>
            <w:rFonts w:ascii="Times New Roman" w:hAnsi="Times New Roman" w:cs="Times New Roman"/>
            <w:sz w:val="20"/>
            <w:szCs w:val="20"/>
          </w:rPr>
          <w:lastRenderedPageBreak/>
          <w:t xml:space="preserve">Contractor, prior to commencement of the Work, shall provide </w:t>
        </w:r>
        <w:r>
          <w:rPr>
            <w:rFonts w:ascii="Times New Roman" w:hAnsi="Times New Roman" w:cs="Times New Roman"/>
            <w:sz w:val="20"/>
            <w:szCs w:val="20"/>
          </w:rPr>
          <w:t>JBE</w:t>
        </w:r>
        <w:r w:rsidRPr="00517F5E">
          <w:rPr>
            <w:rFonts w:ascii="Times New Roman" w:hAnsi="Times New Roman" w:cs="Times New Roman"/>
            <w:sz w:val="20"/>
            <w:szCs w:val="20"/>
          </w:rPr>
          <w:t xml:space="preserve"> with certificates of insurance and signed insurance policy endorsements, on forms acceptable to </w:t>
        </w:r>
        <w:r>
          <w:rPr>
            <w:rFonts w:ascii="Times New Roman" w:hAnsi="Times New Roman" w:cs="Times New Roman"/>
            <w:sz w:val="20"/>
            <w:szCs w:val="20"/>
          </w:rPr>
          <w:t>JBE</w:t>
        </w:r>
        <w:r w:rsidRPr="00517F5E">
          <w:rPr>
            <w:rFonts w:ascii="Times New Roman" w:hAnsi="Times New Roman" w:cs="Times New Roman"/>
            <w:sz w:val="20"/>
            <w:szCs w:val="20"/>
          </w:rPr>
          <w:t>,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the</w:t>
        </w:r>
        <w:r w:rsidR="00C73C26">
          <w:rPr>
            <w:rFonts w:ascii="Times New Roman" w:hAnsi="Times New Roman" w:cs="Times New Roman"/>
            <w:sz w:val="20"/>
            <w:szCs w:val="20"/>
          </w:rPr>
          <w:t xml:space="preserve"> JBE</w:t>
        </w:r>
        <w:r w:rsidR="00F86C9E">
          <w:rPr>
            <w:rFonts w:ascii="Times New Roman" w:hAnsi="Times New Roman" w:cs="Times New Roman"/>
            <w:sz w:val="20"/>
            <w:szCs w:val="20"/>
          </w:rPr>
          <w:t xml:space="preserve">, </w:t>
        </w:r>
        <w:r w:rsidRPr="00517F5E">
          <w:rPr>
            <w:rFonts w:ascii="Times New Roman" w:hAnsi="Times New Roman" w:cs="Times New Roman"/>
            <w:sz w:val="20"/>
            <w:szCs w:val="20"/>
          </w:rPr>
          <w:t xml:space="preserve">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531FEE">
          <w:rPr>
            <w:rFonts w:ascii="Times New Roman" w:hAnsi="Times New Roman" w:cs="Times New Roman"/>
            <w:sz w:val="20"/>
            <w:szCs w:val="20"/>
          </w:rPr>
          <w:t>JBE.</w:t>
        </w:r>
      </w:ins>
    </w:p>
    <w:p w14:paraId="7F9614D0" w14:textId="77777777" w:rsidR="00531FEE" w:rsidRPr="00531FEE" w:rsidRDefault="00531FEE" w:rsidP="00531FEE">
      <w:pPr>
        <w:pStyle w:val="ListParagraph"/>
        <w:rPr>
          <w:ins w:id="119" w:author="Author"/>
          <w:rFonts w:ascii="Times New Roman" w:hAnsi="Times New Roman" w:cs="Times New Roman"/>
          <w:sz w:val="20"/>
          <w:szCs w:val="20"/>
        </w:rPr>
      </w:pPr>
    </w:p>
    <w:p w14:paraId="56AE80F5" w14:textId="6CC8336B" w:rsidR="00531FEE" w:rsidRDefault="00531FEE" w:rsidP="00412281">
      <w:pPr>
        <w:pStyle w:val="ListParagraph"/>
        <w:numPr>
          <w:ilvl w:val="3"/>
          <w:numId w:val="37"/>
        </w:numPr>
        <w:ind w:left="0" w:firstLine="1440"/>
        <w:rPr>
          <w:ins w:id="120" w:author="Author"/>
          <w:rFonts w:ascii="Times New Roman" w:hAnsi="Times New Roman" w:cs="Times New Roman"/>
          <w:sz w:val="20"/>
          <w:szCs w:val="20"/>
        </w:rPr>
      </w:pPr>
      <w:ins w:id="121" w:author="Author">
        <w:r w:rsidRPr="00517F5E">
          <w:rPr>
            <w:rFonts w:ascii="Times New Roman" w:hAnsi="Times New Roman" w:cs="Times New Roman"/>
            <w:sz w:val="20"/>
            <w:szCs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Pr>
            <w:rFonts w:ascii="Times New Roman" w:hAnsi="Times New Roman" w:cs="Times New Roman"/>
            <w:sz w:val="20"/>
            <w:szCs w:val="20"/>
          </w:rPr>
          <w:t>JBE</w:t>
        </w:r>
        <w:r w:rsidRPr="00517F5E">
          <w:rPr>
            <w:rFonts w:ascii="Times New Roman" w:hAnsi="Times New Roman" w:cs="Times New Roman"/>
            <w:sz w:val="20"/>
            <w:szCs w:val="20"/>
          </w:rPr>
          <w:t>. Contractor’s</w:t>
        </w:r>
        <w:r w:rsidRPr="00517F5E">
          <w:rPr>
            <w:rFonts w:ascii="Times New Roman" w:hAnsi="Times New Roman" w:cs="Times New Roman"/>
            <w:spacing w:val="15"/>
            <w:sz w:val="20"/>
            <w:szCs w:val="20"/>
          </w:rPr>
          <w:t xml:space="preserve"> </w:t>
        </w:r>
        <w:r w:rsidRPr="00517F5E">
          <w:rPr>
            <w:rFonts w:ascii="Times New Roman" w:hAnsi="Times New Roman" w:cs="Times New Roman"/>
            <w:sz w:val="20"/>
            <w:szCs w:val="20"/>
          </w:rPr>
          <w:t>liabilities</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un</w:t>
        </w:r>
        <w:r w:rsidRPr="00517F5E">
          <w:rPr>
            <w:rFonts w:ascii="Times New Roman" w:hAnsi="Times New Roman" w:cs="Times New Roman"/>
            <w:spacing w:val="-2"/>
            <w:sz w:val="20"/>
            <w:szCs w:val="20"/>
          </w:rPr>
          <w:t>d</w:t>
        </w:r>
        <w:r w:rsidRPr="00517F5E">
          <w:rPr>
            <w:rFonts w:ascii="Times New Roman" w:hAnsi="Times New Roman" w:cs="Times New Roman"/>
            <w:spacing w:val="1"/>
            <w:sz w:val="20"/>
            <w:szCs w:val="20"/>
          </w:rPr>
          <w:t>e</w:t>
        </w:r>
        <w:r w:rsidRPr="00517F5E">
          <w:rPr>
            <w:rFonts w:ascii="Times New Roman" w:hAnsi="Times New Roman" w:cs="Times New Roman"/>
            <w:sz w:val="20"/>
            <w:szCs w:val="20"/>
          </w:rPr>
          <w:t>r</w:t>
        </w:r>
        <w:r w:rsidRPr="00517F5E">
          <w:rPr>
            <w:rFonts w:ascii="Times New Roman" w:hAnsi="Times New Roman" w:cs="Times New Roman"/>
            <w:spacing w:val="16"/>
            <w:sz w:val="20"/>
            <w:szCs w:val="20"/>
          </w:rPr>
          <w:t xml:space="preserve">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h</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s</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Agreement</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s</w:t>
        </w:r>
        <w:r w:rsidRPr="00517F5E">
          <w:rPr>
            <w:rFonts w:ascii="Times New Roman" w:hAnsi="Times New Roman" w:cs="Times New Roman"/>
            <w:spacing w:val="-2"/>
            <w:sz w:val="20"/>
            <w:szCs w:val="20"/>
          </w:rPr>
          <w:t>h</w:t>
        </w:r>
        <w:r w:rsidRPr="00517F5E">
          <w:rPr>
            <w:rFonts w:ascii="Times New Roman" w:hAnsi="Times New Roman" w:cs="Times New Roman"/>
            <w:spacing w:val="1"/>
            <w:sz w:val="20"/>
            <w:szCs w:val="20"/>
          </w:rPr>
          <w:t>a</w:t>
        </w:r>
        <w:r w:rsidRPr="00517F5E">
          <w:rPr>
            <w:rFonts w:ascii="Times New Roman" w:hAnsi="Times New Roman" w:cs="Times New Roman"/>
            <w:spacing w:val="-1"/>
            <w:sz w:val="20"/>
            <w:szCs w:val="20"/>
          </w:rPr>
          <w:t>l</w:t>
        </w:r>
        <w:r w:rsidRPr="00517F5E">
          <w:rPr>
            <w:rFonts w:ascii="Times New Roman" w:hAnsi="Times New Roman" w:cs="Times New Roman"/>
            <w:sz w:val="20"/>
            <w:szCs w:val="20"/>
          </w:rPr>
          <w:t>l</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n</w:t>
        </w:r>
        <w:r w:rsidRPr="00517F5E">
          <w:rPr>
            <w:rFonts w:ascii="Times New Roman" w:hAnsi="Times New Roman" w:cs="Times New Roman"/>
            <w:spacing w:val="-2"/>
            <w:sz w:val="20"/>
            <w:szCs w:val="20"/>
          </w:rPr>
          <w:t>o</w:t>
        </w:r>
        <w:r w:rsidRPr="00517F5E">
          <w:rPr>
            <w:rFonts w:ascii="Times New Roman" w:hAnsi="Times New Roman" w:cs="Times New Roman"/>
            <w:sz w:val="20"/>
            <w:szCs w:val="20"/>
          </w:rPr>
          <w:t>t</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be</w:t>
        </w:r>
        <w:r w:rsidRPr="00517F5E">
          <w:rPr>
            <w:rFonts w:ascii="Times New Roman" w:hAnsi="Times New Roman" w:cs="Times New Roman"/>
            <w:spacing w:val="15"/>
            <w:sz w:val="20"/>
            <w:szCs w:val="20"/>
          </w:rPr>
          <w:t xml:space="preserve"> </w:t>
        </w:r>
        <w:r w:rsidRPr="00517F5E">
          <w:rPr>
            <w:rFonts w:ascii="Times New Roman" w:hAnsi="Times New Roman" w:cs="Times New Roman"/>
            <w:spacing w:val="1"/>
            <w:sz w:val="20"/>
            <w:szCs w:val="20"/>
          </w:rPr>
          <w:t>l</w:t>
        </w:r>
        <w:r w:rsidRPr="00517F5E">
          <w:rPr>
            <w:rFonts w:ascii="Times New Roman" w:hAnsi="Times New Roman" w:cs="Times New Roman"/>
            <w:spacing w:val="-1"/>
            <w:sz w:val="20"/>
            <w:szCs w:val="20"/>
          </w:rPr>
          <w:t>im</w:t>
        </w:r>
        <w:r w:rsidRPr="00517F5E">
          <w:rPr>
            <w:rFonts w:ascii="Times New Roman" w:hAnsi="Times New Roman" w:cs="Times New Roman"/>
            <w:spacing w:val="1"/>
            <w:sz w:val="20"/>
            <w:szCs w:val="20"/>
          </w:rPr>
          <w:t>it</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d</w:t>
        </w:r>
        <w:r w:rsidRPr="00517F5E">
          <w:rPr>
            <w:rFonts w:ascii="Times New Roman" w:hAnsi="Times New Roman" w:cs="Times New Roman"/>
            <w:spacing w:val="17"/>
            <w:sz w:val="20"/>
            <w:szCs w:val="20"/>
          </w:rPr>
          <w:t xml:space="preserve"> </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n</w:t>
        </w:r>
        <w:r w:rsidRPr="00517F5E">
          <w:rPr>
            <w:rFonts w:ascii="Times New Roman" w:hAnsi="Times New Roman" w:cs="Times New Roman"/>
            <w:spacing w:val="15"/>
            <w:sz w:val="20"/>
            <w:szCs w:val="20"/>
          </w:rPr>
          <w:t xml:space="preserve"> </w:t>
        </w:r>
        <w:r w:rsidRPr="00517F5E">
          <w:rPr>
            <w:rFonts w:ascii="Times New Roman" w:hAnsi="Times New Roman" w:cs="Times New Roman"/>
            <w:spacing w:val="-2"/>
            <w:sz w:val="20"/>
            <w:szCs w:val="20"/>
          </w:rPr>
          <w:t>a</w:t>
        </w:r>
        <w:r w:rsidRPr="00517F5E">
          <w:rPr>
            <w:rFonts w:ascii="Times New Roman" w:hAnsi="Times New Roman" w:cs="Times New Roman"/>
            <w:sz w:val="20"/>
            <w:szCs w:val="20"/>
          </w:rPr>
          <w:t>ny</w:t>
        </w:r>
        <w:r w:rsidRPr="00517F5E">
          <w:rPr>
            <w:rFonts w:ascii="Times New Roman" w:hAnsi="Times New Roman" w:cs="Times New Roman"/>
            <w:spacing w:val="17"/>
            <w:sz w:val="20"/>
            <w:szCs w:val="20"/>
          </w:rPr>
          <w:t xml:space="preserve"> </w:t>
        </w:r>
        <w:r w:rsidRPr="00517F5E">
          <w:rPr>
            <w:rFonts w:ascii="Times New Roman" w:hAnsi="Times New Roman" w:cs="Times New Roman"/>
            <w:spacing w:val="1"/>
            <w:sz w:val="20"/>
            <w:szCs w:val="20"/>
          </w:rPr>
          <w:t>m</w:t>
        </w:r>
        <w:r w:rsidRPr="00517F5E">
          <w:rPr>
            <w:rFonts w:ascii="Times New Roman" w:hAnsi="Times New Roman" w:cs="Times New Roman"/>
            <w:spacing w:val="-2"/>
            <w:sz w:val="20"/>
            <w:szCs w:val="20"/>
          </w:rPr>
          <w:t>a</w:t>
        </w:r>
        <w:r w:rsidRPr="00517F5E">
          <w:rPr>
            <w:rFonts w:ascii="Times New Roman" w:hAnsi="Times New Roman" w:cs="Times New Roman"/>
            <w:sz w:val="20"/>
            <w:szCs w:val="20"/>
          </w:rPr>
          <w:t>nn</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r</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 xml:space="preserve">o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he</w:t>
        </w:r>
        <w:r w:rsidRPr="00517F5E">
          <w:rPr>
            <w:rFonts w:ascii="Times New Roman" w:hAnsi="Times New Roman" w:cs="Times New Roman"/>
            <w:spacing w:val="-2"/>
            <w:sz w:val="20"/>
            <w:szCs w:val="20"/>
          </w:rPr>
          <w:t xml:space="preserve"> </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n</w:t>
        </w:r>
        <w:r w:rsidRPr="00517F5E">
          <w:rPr>
            <w:rFonts w:ascii="Times New Roman" w:hAnsi="Times New Roman" w:cs="Times New Roman"/>
            <w:spacing w:val="1"/>
            <w:sz w:val="20"/>
            <w:szCs w:val="20"/>
          </w:rPr>
          <w:t>s</w:t>
        </w:r>
        <w:r w:rsidRPr="00517F5E">
          <w:rPr>
            <w:rFonts w:ascii="Times New Roman" w:hAnsi="Times New Roman" w:cs="Times New Roman"/>
            <w:spacing w:val="-2"/>
            <w:sz w:val="20"/>
            <w:szCs w:val="20"/>
          </w:rPr>
          <w:t>u</w:t>
        </w:r>
        <w:r w:rsidRPr="00517F5E">
          <w:rPr>
            <w:rFonts w:ascii="Times New Roman" w:hAnsi="Times New Roman" w:cs="Times New Roman"/>
            <w:spacing w:val="1"/>
            <w:sz w:val="20"/>
            <w:szCs w:val="20"/>
          </w:rPr>
          <w:t>ra</w:t>
        </w:r>
        <w:r w:rsidRPr="00517F5E">
          <w:rPr>
            <w:rFonts w:ascii="Times New Roman" w:hAnsi="Times New Roman" w:cs="Times New Roman"/>
            <w:spacing w:val="-2"/>
            <w:sz w:val="20"/>
            <w:szCs w:val="20"/>
          </w:rPr>
          <w:t>n</w:t>
        </w:r>
        <w:r w:rsidRPr="00517F5E">
          <w:rPr>
            <w:rFonts w:ascii="Times New Roman" w:hAnsi="Times New Roman" w:cs="Times New Roman"/>
            <w:spacing w:val="1"/>
            <w:sz w:val="20"/>
            <w:szCs w:val="20"/>
          </w:rPr>
          <w:t>c</w:t>
        </w:r>
        <w:r w:rsidRPr="00517F5E">
          <w:rPr>
            <w:rFonts w:ascii="Times New Roman" w:hAnsi="Times New Roman" w:cs="Times New Roman"/>
            <w:sz w:val="20"/>
            <w:szCs w:val="20"/>
          </w:rPr>
          <w:t>e</w:t>
        </w:r>
        <w:r w:rsidRPr="00517F5E">
          <w:rPr>
            <w:rFonts w:ascii="Times New Roman" w:hAnsi="Times New Roman" w:cs="Times New Roman"/>
            <w:spacing w:val="1"/>
            <w:sz w:val="20"/>
            <w:szCs w:val="20"/>
          </w:rPr>
          <w:t xml:space="preserve"> c</w:t>
        </w:r>
        <w:r w:rsidRPr="00517F5E">
          <w:rPr>
            <w:rFonts w:ascii="Times New Roman" w:hAnsi="Times New Roman" w:cs="Times New Roman"/>
            <w:spacing w:val="-2"/>
            <w:sz w:val="20"/>
            <w:szCs w:val="20"/>
          </w:rPr>
          <w:t>o</w:t>
        </w:r>
        <w:r w:rsidRPr="00517F5E">
          <w:rPr>
            <w:rFonts w:ascii="Times New Roman" w:hAnsi="Times New Roman" w:cs="Times New Roman"/>
            <w:sz w:val="20"/>
            <w:szCs w:val="20"/>
          </w:rPr>
          <w:t>v</w:t>
        </w:r>
        <w:r w:rsidRPr="00517F5E">
          <w:rPr>
            <w:rFonts w:ascii="Times New Roman" w:hAnsi="Times New Roman" w:cs="Times New Roman"/>
            <w:spacing w:val="1"/>
            <w:sz w:val="20"/>
            <w:szCs w:val="20"/>
          </w:rPr>
          <w:t>e</w:t>
        </w:r>
        <w:r w:rsidRPr="00517F5E">
          <w:rPr>
            <w:rFonts w:ascii="Times New Roman" w:hAnsi="Times New Roman" w:cs="Times New Roman"/>
            <w:spacing w:val="-1"/>
            <w:sz w:val="20"/>
            <w:szCs w:val="20"/>
          </w:rPr>
          <w:t>r</w:t>
        </w:r>
        <w:r w:rsidRPr="00517F5E">
          <w:rPr>
            <w:rFonts w:ascii="Times New Roman" w:hAnsi="Times New Roman" w:cs="Times New Roman"/>
            <w:spacing w:val="1"/>
            <w:sz w:val="20"/>
            <w:szCs w:val="20"/>
          </w:rPr>
          <w:t>a</w:t>
        </w:r>
        <w:r w:rsidRPr="00517F5E">
          <w:rPr>
            <w:rFonts w:ascii="Times New Roman" w:hAnsi="Times New Roman" w:cs="Times New Roman"/>
            <w:sz w:val="20"/>
            <w:szCs w:val="20"/>
          </w:rPr>
          <w:t>ge</w:t>
        </w:r>
        <w:r w:rsidRPr="00517F5E">
          <w:rPr>
            <w:rFonts w:ascii="Times New Roman" w:hAnsi="Times New Roman" w:cs="Times New Roman"/>
            <w:spacing w:val="-2"/>
            <w:sz w:val="20"/>
            <w:szCs w:val="20"/>
          </w:rPr>
          <w:t xml:space="preserve"> </w:t>
        </w:r>
        <w:r w:rsidRPr="00517F5E">
          <w:rPr>
            <w:rFonts w:ascii="Times New Roman" w:hAnsi="Times New Roman" w:cs="Times New Roman"/>
            <w:spacing w:val="1"/>
            <w:sz w:val="20"/>
            <w:szCs w:val="20"/>
          </w:rPr>
          <w:t>re</w:t>
        </w:r>
        <w:r w:rsidRPr="00517F5E">
          <w:rPr>
            <w:rFonts w:ascii="Times New Roman" w:hAnsi="Times New Roman" w:cs="Times New Roman"/>
            <w:spacing w:val="-2"/>
            <w:sz w:val="20"/>
            <w:szCs w:val="20"/>
          </w:rPr>
          <w:t>q</w:t>
        </w:r>
        <w:r w:rsidRPr="00517F5E">
          <w:rPr>
            <w:rFonts w:ascii="Times New Roman" w:hAnsi="Times New Roman" w:cs="Times New Roman"/>
            <w:sz w:val="20"/>
            <w:szCs w:val="20"/>
          </w:rPr>
          <w:t>u</w:t>
        </w:r>
        <w:r w:rsidRPr="00517F5E">
          <w:rPr>
            <w:rFonts w:ascii="Times New Roman" w:hAnsi="Times New Roman" w:cs="Times New Roman"/>
            <w:spacing w:val="1"/>
            <w:sz w:val="20"/>
            <w:szCs w:val="20"/>
          </w:rPr>
          <w:t>ir</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d</w:t>
        </w:r>
        <w:r>
          <w:rPr>
            <w:rFonts w:ascii="Times New Roman" w:hAnsi="Times New Roman" w:cs="Times New Roman"/>
            <w:sz w:val="20"/>
            <w:szCs w:val="20"/>
          </w:rPr>
          <w:t>.</w:t>
        </w:r>
      </w:ins>
    </w:p>
    <w:p w14:paraId="04CF3D00" w14:textId="77777777" w:rsidR="00531FEE" w:rsidRPr="00531FEE" w:rsidRDefault="00531FEE" w:rsidP="00531FEE">
      <w:pPr>
        <w:pStyle w:val="ListParagraph"/>
        <w:rPr>
          <w:ins w:id="122" w:author="Author"/>
          <w:rFonts w:ascii="Times New Roman" w:hAnsi="Times New Roman" w:cs="Times New Roman"/>
          <w:sz w:val="20"/>
          <w:szCs w:val="20"/>
        </w:rPr>
      </w:pPr>
    </w:p>
    <w:p w14:paraId="57697C37" w14:textId="618E3D41" w:rsidR="00531FEE" w:rsidRDefault="00531FEE" w:rsidP="00412281">
      <w:pPr>
        <w:pStyle w:val="ListParagraph"/>
        <w:numPr>
          <w:ilvl w:val="3"/>
          <w:numId w:val="37"/>
        </w:numPr>
        <w:ind w:left="0" w:firstLine="1440"/>
        <w:rPr>
          <w:ins w:id="123" w:author="Author"/>
          <w:rFonts w:ascii="Times New Roman" w:hAnsi="Times New Roman" w:cs="Times New Roman"/>
          <w:sz w:val="20"/>
          <w:szCs w:val="20"/>
        </w:rPr>
      </w:pPr>
      <w:ins w:id="124" w:author="Author">
        <w:r w:rsidRPr="00517F5E">
          <w:rPr>
            <w:rFonts w:ascii="Times New Roman" w:hAnsi="Times New Roman" w:cs="Times New Roman"/>
            <w:sz w:val="20"/>
            <w:szCs w:val="20"/>
          </w:rPr>
          <w:t>Failure to provide the documentation as required prior to the commencement of Work shall not constitute or be construed as a waiver of the obligation to provide such documentation</w:t>
        </w:r>
        <w:r>
          <w:rPr>
            <w:rFonts w:ascii="Times New Roman" w:hAnsi="Times New Roman" w:cs="Times New Roman"/>
            <w:sz w:val="20"/>
            <w:szCs w:val="20"/>
          </w:rPr>
          <w:t>.</w:t>
        </w:r>
      </w:ins>
    </w:p>
    <w:p w14:paraId="70A3F810" w14:textId="77777777" w:rsidR="00531FEE" w:rsidRPr="00531FEE" w:rsidRDefault="00531FEE" w:rsidP="00531FEE">
      <w:pPr>
        <w:pStyle w:val="ListParagraph"/>
        <w:rPr>
          <w:ins w:id="125" w:author="Author"/>
          <w:rFonts w:ascii="Times New Roman" w:hAnsi="Times New Roman" w:cs="Times New Roman"/>
          <w:sz w:val="20"/>
          <w:szCs w:val="20"/>
        </w:rPr>
      </w:pPr>
    </w:p>
    <w:p w14:paraId="77C4227B" w14:textId="61FE02D3" w:rsidR="00531FEE" w:rsidRPr="00517F5E" w:rsidRDefault="00531FEE" w:rsidP="00531FEE">
      <w:pPr>
        <w:pStyle w:val="ListParagraph"/>
        <w:numPr>
          <w:ilvl w:val="3"/>
          <w:numId w:val="37"/>
        </w:numPr>
        <w:autoSpaceDE w:val="0"/>
        <w:autoSpaceDN w:val="0"/>
        <w:adjustRightInd w:val="0"/>
        <w:spacing w:after="240" w:line="240" w:lineRule="auto"/>
        <w:ind w:left="2160"/>
        <w:contextualSpacing w:val="0"/>
        <w:jc w:val="both"/>
        <w:rPr>
          <w:ins w:id="126" w:author="Author"/>
          <w:rFonts w:ascii="Times New Roman" w:hAnsi="Times New Roman" w:cs="Times New Roman"/>
          <w:sz w:val="20"/>
          <w:szCs w:val="20"/>
        </w:rPr>
      </w:pPr>
      <w:ins w:id="127" w:author="Author">
        <w:r w:rsidRPr="00517F5E">
          <w:rPr>
            <w:rFonts w:ascii="Times New Roman" w:hAnsi="Times New Roman" w:cs="Times New Roman"/>
            <w:sz w:val="20"/>
            <w:szCs w:val="20"/>
          </w:rPr>
          <w:t>The Certificates of Insurance must be addressed and mailed to:</w:t>
        </w:r>
      </w:ins>
    </w:p>
    <w:p w14:paraId="3A6BB149" w14:textId="77777777" w:rsidR="00531FEE" w:rsidRPr="00517F5E" w:rsidRDefault="00531FEE" w:rsidP="00531FEE">
      <w:pPr>
        <w:pStyle w:val="ListParagraph"/>
        <w:autoSpaceDE w:val="0"/>
        <w:autoSpaceDN w:val="0"/>
        <w:adjustRightInd w:val="0"/>
        <w:spacing w:after="0" w:line="240" w:lineRule="auto"/>
        <w:ind w:left="1440"/>
        <w:jc w:val="both"/>
        <w:rPr>
          <w:ins w:id="128" w:author="Author"/>
          <w:rFonts w:ascii="Times New Roman" w:hAnsi="Times New Roman" w:cs="Times New Roman"/>
          <w:sz w:val="20"/>
          <w:szCs w:val="20"/>
        </w:rPr>
      </w:pPr>
      <w:ins w:id="129" w:author="Author">
        <w:r w:rsidRPr="00531FEE">
          <w:rPr>
            <w:rFonts w:ascii="Times New Roman" w:hAnsi="Times New Roman" w:cs="Times New Roman"/>
            <w:sz w:val="20"/>
            <w:szCs w:val="20"/>
            <w:highlight w:val="yellow"/>
          </w:rPr>
          <w:t>[Insert Name</w:t>
        </w:r>
        <w:r w:rsidRPr="00517F5E">
          <w:rPr>
            <w:rFonts w:ascii="Times New Roman" w:hAnsi="Times New Roman" w:cs="Times New Roman"/>
            <w:sz w:val="20"/>
            <w:szCs w:val="20"/>
          </w:rPr>
          <w:t>]</w:t>
        </w:r>
      </w:ins>
    </w:p>
    <w:p w14:paraId="507D126A" w14:textId="77777777" w:rsidR="00531FEE" w:rsidRPr="00517F5E" w:rsidRDefault="00531FEE" w:rsidP="00531FEE">
      <w:pPr>
        <w:pStyle w:val="ListParagraph"/>
        <w:autoSpaceDE w:val="0"/>
        <w:autoSpaceDN w:val="0"/>
        <w:adjustRightInd w:val="0"/>
        <w:spacing w:after="0" w:line="240" w:lineRule="auto"/>
        <w:ind w:left="1440"/>
        <w:jc w:val="both"/>
        <w:rPr>
          <w:ins w:id="130" w:author="Author"/>
          <w:rFonts w:ascii="Times New Roman" w:hAnsi="Times New Roman" w:cs="Times New Roman"/>
          <w:sz w:val="20"/>
          <w:szCs w:val="20"/>
        </w:rPr>
      </w:pPr>
      <w:ins w:id="131" w:author="Author">
        <w:r w:rsidRPr="00517F5E">
          <w:rPr>
            <w:rFonts w:ascii="Times New Roman" w:hAnsi="Times New Roman" w:cs="Times New Roman"/>
            <w:sz w:val="20"/>
            <w:szCs w:val="20"/>
          </w:rPr>
          <w:t>Contract Specialist, Branch Accounting and Procurement</w:t>
        </w:r>
      </w:ins>
    </w:p>
    <w:p w14:paraId="69383EA1" w14:textId="77777777" w:rsidR="00531FEE" w:rsidRPr="00517F5E" w:rsidRDefault="00531FEE" w:rsidP="00531FEE">
      <w:pPr>
        <w:pStyle w:val="ListParagraph"/>
        <w:autoSpaceDE w:val="0"/>
        <w:autoSpaceDN w:val="0"/>
        <w:adjustRightInd w:val="0"/>
        <w:spacing w:after="0" w:line="240" w:lineRule="auto"/>
        <w:ind w:left="1440"/>
        <w:jc w:val="both"/>
        <w:rPr>
          <w:ins w:id="132" w:author="Author"/>
          <w:rFonts w:ascii="Times New Roman" w:hAnsi="Times New Roman" w:cs="Times New Roman"/>
          <w:i/>
          <w:iCs/>
          <w:sz w:val="20"/>
          <w:szCs w:val="20"/>
        </w:rPr>
      </w:pPr>
      <w:ins w:id="133" w:author="Author">
        <w:r w:rsidRPr="00517F5E">
          <w:rPr>
            <w:rFonts w:ascii="Times New Roman" w:hAnsi="Times New Roman" w:cs="Times New Roman"/>
            <w:sz w:val="20"/>
            <w:szCs w:val="20"/>
          </w:rPr>
          <w:t xml:space="preserve">Contract Number </w:t>
        </w:r>
        <w:r w:rsidRPr="00531FEE">
          <w:rPr>
            <w:rFonts w:ascii="Times New Roman" w:hAnsi="Times New Roman" w:cs="Times New Roman"/>
            <w:sz w:val="20"/>
            <w:szCs w:val="20"/>
            <w:highlight w:val="yellow"/>
          </w:rPr>
          <w:t>[</w:t>
        </w:r>
        <w:r w:rsidRPr="00531FEE">
          <w:rPr>
            <w:rFonts w:ascii="Times New Roman" w:hAnsi="Times New Roman" w:cs="Times New Roman"/>
            <w:i/>
            <w:iCs/>
            <w:sz w:val="20"/>
            <w:szCs w:val="20"/>
            <w:highlight w:val="yellow"/>
          </w:rPr>
          <w:t>insert contract number here</w:t>
        </w:r>
        <w:r w:rsidRPr="00517F5E">
          <w:rPr>
            <w:rFonts w:ascii="Times New Roman" w:hAnsi="Times New Roman" w:cs="Times New Roman"/>
            <w:sz w:val="20"/>
            <w:szCs w:val="20"/>
          </w:rPr>
          <w:t>]</w:t>
        </w:r>
      </w:ins>
    </w:p>
    <w:p w14:paraId="2DC78353" w14:textId="77777777" w:rsidR="00531FEE" w:rsidRPr="00517F5E" w:rsidRDefault="00531FEE" w:rsidP="00531FEE">
      <w:pPr>
        <w:pStyle w:val="ListParagraph"/>
        <w:autoSpaceDE w:val="0"/>
        <w:autoSpaceDN w:val="0"/>
        <w:adjustRightInd w:val="0"/>
        <w:spacing w:after="0" w:line="240" w:lineRule="auto"/>
        <w:ind w:left="1440"/>
        <w:jc w:val="both"/>
        <w:rPr>
          <w:ins w:id="134" w:author="Author"/>
          <w:rFonts w:ascii="Times New Roman" w:hAnsi="Times New Roman" w:cs="Times New Roman"/>
          <w:sz w:val="20"/>
          <w:szCs w:val="20"/>
        </w:rPr>
      </w:pPr>
      <w:ins w:id="135" w:author="Author">
        <w:r w:rsidRPr="00517F5E">
          <w:rPr>
            <w:rFonts w:ascii="Times New Roman" w:hAnsi="Times New Roman" w:cs="Times New Roman"/>
            <w:sz w:val="20"/>
            <w:szCs w:val="20"/>
          </w:rPr>
          <w:t>Judicial Council of California</w:t>
        </w:r>
      </w:ins>
    </w:p>
    <w:p w14:paraId="5A05E303" w14:textId="46F716CA" w:rsidR="00531FEE" w:rsidRPr="00517F5E" w:rsidRDefault="00531FEE" w:rsidP="00531FEE">
      <w:pPr>
        <w:pStyle w:val="ListParagraph"/>
        <w:numPr>
          <w:ilvl w:val="0"/>
          <w:numId w:val="54"/>
        </w:numPr>
        <w:autoSpaceDE w:val="0"/>
        <w:autoSpaceDN w:val="0"/>
        <w:adjustRightInd w:val="0"/>
        <w:spacing w:after="0" w:line="240" w:lineRule="auto"/>
        <w:jc w:val="both"/>
        <w:rPr>
          <w:ins w:id="136" w:author="Author"/>
          <w:rFonts w:ascii="Times New Roman" w:hAnsi="Times New Roman" w:cs="Times New Roman"/>
          <w:sz w:val="20"/>
          <w:szCs w:val="20"/>
        </w:rPr>
      </w:pPr>
      <w:ins w:id="137" w:author="Author">
        <w:r>
          <w:rPr>
            <w:rFonts w:ascii="Times New Roman" w:hAnsi="Times New Roman" w:cs="Times New Roman"/>
            <w:sz w:val="20"/>
            <w:szCs w:val="20"/>
          </w:rPr>
          <w:t>Go</w:t>
        </w:r>
        <w:r w:rsidRPr="00517F5E">
          <w:rPr>
            <w:rFonts w:ascii="Times New Roman" w:hAnsi="Times New Roman" w:cs="Times New Roman"/>
            <w:sz w:val="20"/>
            <w:szCs w:val="20"/>
          </w:rPr>
          <w:t>lden Gate Avenue</w:t>
        </w:r>
      </w:ins>
    </w:p>
    <w:p w14:paraId="28D0E312" w14:textId="3BC7E962" w:rsidR="00531FEE" w:rsidRDefault="00531FEE" w:rsidP="00531FEE">
      <w:pPr>
        <w:pStyle w:val="ListParagraph"/>
        <w:ind w:firstLine="720"/>
        <w:rPr>
          <w:ins w:id="138" w:author="Author"/>
          <w:rFonts w:ascii="Times New Roman" w:hAnsi="Times New Roman" w:cs="Times New Roman"/>
          <w:sz w:val="20"/>
          <w:szCs w:val="20"/>
        </w:rPr>
      </w:pPr>
      <w:ins w:id="139" w:author="Author">
        <w:r w:rsidRPr="00531FEE">
          <w:rPr>
            <w:rFonts w:ascii="Times New Roman" w:hAnsi="Times New Roman" w:cs="Times New Roman"/>
            <w:sz w:val="20"/>
            <w:szCs w:val="20"/>
          </w:rPr>
          <w:t>San Francisco, CA 94012</w:t>
        </w:r>
      </w:ins>
    </w:p>
    <w:p w14:paraId="7F512D63" w14:textId="60D1ABE6" w:rsidR="00531FEE" w:rsidRDefault="00531FEE" w:rsidP="00531FEE">
      <w:pPr>
        <w:pStyle w:val="ListParagraph"/>
        <w:ind w:firstLine="720"/>
        <w:rPr>
          <w:ins w:id="140" w:author="Author"/>
          <w:rFonts w:ascii="Times New Roman" w:hAnsi="Times New Roman" w:cs="Times New Roman"/>
          <w:sz w:val="20"/>
          <w:szCs w:val="20"/>
        </w:rPr>
      </w:pPr>
    </w:p>
    <w:p w14:paraId="66BC90FC" w14:textId="0ADD3C35" w:rsidR="00531FEE" w:rsidRDefault="00531FEE" w:rsidP="00531FEE">
      <w:pPr>
        <w:pStyle w:val="ListParagraph"/>
        <w:numPr>
          <w:ilvl w:val="3"/>
          <w:numId w:val="37"/>
        </w:numPr>
        <w:ind w:left="0" w:firstLine="1440"/>
        <w:rPr>
          <w:ins w:id="141" w:author="Author"/>
          <w:rFonts w:ascii="Times New Roman" w:hAnsi="Times New Roman" w:cs="Times New Roman"/>
          <w:sz w:val="20"/>
          <w:szCs w:val="20"/>
        </w:rPr>
      </w:pPr>
      <w:ins w:id="142" w:author="Author">
        <w:r w:rsidRPr="00517F5E">
          <w:rPr>
            <w:rFonts w:ascii="Times New Roman" w:hAnsi="Times New Roman" w:cs="Times New Roman"/>
            <w:sz w:val="20"/>
            <w:szCs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Pr>
            <w:rFonts w:ascii="Times New Roman" w:hAnsi="Times New Roman" w:cs="Times New Roman"/>
            <w:sz w:val="20"/>
            <w:szCs w:val="20"/>
          </w:rPr>
          <w:t>JBE</w:t>
        </w:r>
        <w:r w:rsidRPr="00517F5E">
          <w:rPr>
            <w:rFonts w:ascii="Times New Roman" w:hAnsi="Times New Roman" w:cs="Times New Roman"/>
            <w:sz w:val="20"/>
            <w:szCs w:val="20"/>
          </w:rPr>
          <w:t xml:space="preserve"> may direct the Contractor to stop work or may take other remedial action. Contractor must provide renewal insurance certificates and signed policy endorsements to </w:t>
        </w:r>
        <w:r>
          <w:rPr>
            <w:rFonts w:ascii="Times New Roman" w:hAnsi="Times New Roman" w:cs="Times New Roman"/>
            <w:sz w:val="20"/>
            <w:szCs w:val="20"/>
          </w:rPr>
          <w:t>JBE</w:t>
        </w:r>
        <w:r w:rsidRPr="00517F5E">
          <w:rPr>
            <w:rFonts w:ascii="Times New Roman" w:hAnsi="Times New Roman" w:cs="Times New Roman"/>
            <w:sz w:val="20"/>
            <w:szCs w:val="20"/>
          </w:rPr>
          <w:t xml:space="preserve"> on or before the expiration date of the previous insurance certificates and signed policy endorsements. Any new insurance procured by Contractor must conform to the requirements of this Agreement</w:t>
        </w:r>
        <w:r>
          <w:rPr>
            <w:rFonts w:ascii="Times New Roman" w:hAnsi="Times New Roman" w:cs="Times New Roman"/>
            <w:sz w:val="20"/>
            <w:szCs w:val="20"/>
          </w:rPr>
          <w:t>.</w:t>
        </w:r>
      </w:ins>
    </w:p>
    <w:p w14:paraId="645B869B" w14:textId="115DC448" w:rsidR="00531FEE" w:rsidRDefault="00531FEE" w:rsidP="00531FEE">
      <w:pPr>
        <w:pStyle w:val="ListParagraph"/>
        <w:ind w:left="1440"/>
        <w:rPr>
          <w:ins w:id="143" w:author="Author"/>
          <w:rFonts w:ascii="Times New Roman" w:hAnsi="Times New Roman" w:cs="Times New Roman"/>
          <w:sz w:val="20"/>
          <w:szCs w:val="20"/>
        </w:rPr>
      </w:pPr>
    </w:p>
    <w:p w14:paraId="553FCA6F" w14:textId="131BBDBA" w:rsidR="00531FEE" w:rsidRDefault="00531FEE" w:rsidP="00531FEE">
      <w:pPr>
        <w:pStyle w:val="ListParagraph"/>
        <w:numPr>
          <w:ilvl w:val="3"/>
          <w:numId w:val="37"/>
        </w:numPr>
        <w:ind w:left="0" w:firstLine="1440"/>
        <w:rPr>
          <w:ins w:id="144" w:author="Author"/>
          <w:rFonts w:ascii="Times New Roman" w:hAnsi="Times New Roman" w:cs="Times New Roman"/>
          <w:sz w:val="20"/>
          <w:szCs w:val="20"/>
        </w:rPr>
      </w:pPr>
      <w:ins w:id="145" w:author="Author">
        <w:r w:rsidRPr="00517F5E">
          <w:rPr>
            <w:rFonts w:ascii="Times New Roman" w:hAnsi="Times New Roman" w:cs="Times New Roman"/>
            <w:sz w:val="20"/>
            <w:szCs w:val="20"/>
          </w:rPr>
          <w:t xml:space="preserve">In the event Contractor fails to keep the specified insurance coverage in force at all times required under this Agreement, </w:t>
        </w:r>
        <w:r>
          <w:rPr>
            <w:rFonts w:ascii="Times New Roman" w:hAnsi="Times New Roman" w:cs="Times New Roman"/>
            <w:sz w:val="20"/>
            <w:szCs w:val="20"/>
          </w:rPr>
          <w:t>JBE</w:t>
        </w:r>
        <w:r w:rsidRPr="00517F5E">
          <w:rPr>
            <w:rFonts w:ascii="Times New Roman" w:hAnsi="Times New Roman" w:cs="Times New Roman"/>
            <w:sz w:val="20"/>
            <w:szCs w:val="20"/>
          </w:rPr>
          <w:t xml:space="preserve"> may, in addition to and without limiting any other remedies available to it, (i) order the Contractor to stop work, or (ii) terminate this Agreement upon the occurrence of such event, subject to the provisions of this Agreement</w:t>
        </w:r>
        <w:r>
          <w:rPr>
            <w:rFonts w:ascii="Times New Roman" w:hAnsi="Times New Roman" w:cs="Times New Roman"/>
            <w:sz w:val="20"/>
            <w:szCs w:val="20"/>
          </w:rPr>
          <w:t>.</w:t>
        </w:r>
      </w:ins>
    </w:p>
    <w:p w14:paraId="7F91EBA3" w14:textId="77777777" w:rsidR="00531FEE" w:rsidRPr="00531FEE" w:rsidRDefault="00531FEE" w:rsidP="00531FEE">
      <w:pPr>
        <w:pStyle w:val="ListParagraph"/>
        <w:rPr>
          <w:ins w:id="146" w:author="Author"/>
          <w:rFonts w:ascii="Times New Roman" w:hAnsi="Times New Roman" w:cs="Times New Roman"/>
          <w:sz w:val="20"/>
          <w:szCs w:val="20"/>
        </w:rPr>
      </w:pPr>
    </w:p>
    <w:p w14:paraId="2A4A4DA8" w14:textId="2F509746" w:rsidR="00531FEE" w:rsidRDefault="00531FEE" w:rsidP="00531FEE">
      <w:pPr>
        <w:pStyle w:val="ListParagraph"/>
        <w:numPr>
          <w:ilvl w:val="3"/>
          <w:numId w:val="37"/>
        </w:numPr>
        <w:ind w:left="0" w:firstLine="1440"/>
        <w:rPr>
          <w:ins w:id="147" w:author="Author"/>
          <w:rFonts w:ascii="Times New Roman" w:hAnsi="Times New Roman" w:cs="Times New Roman"/>
          <w:sz w:val="20"/>
          <w:szCs w:val="20"/>
        </w:rPr>
      </w:pPr>
      <w:ins w:id="148" w:author="Author">
        <w:r w:rsidRPr="00517F5E">
          <w:rPr>
            <w:rFonts w:ascii="Times New Roman" w:hAnsi="Times New Roman" w:cs="Times New Roman"/>
            <w:sz w:val="20"/>
            <w:szCs w:val="20"/>
          </w:rPr>
          <w:t xml:space="preserve">Contractor, and each insurer providing insurance required under this Agreement, expressly waives all rights of recovery and subrogation rights it may have against the State of California, Judicial Council, the </w:t>
        </w:r>
        <w:r>
          <w:rPr>
            <w:rFonts w:ascii="Times New Roman" w:hAnsi="Times New Roman" w:cs="Times New Roman"/>
            <w:sz w:val="20"/>
            <w:szCs w:val="20"/>
          </w:rPr>
          <w:t>JBE</w:t>
        </w:r>
        <w:r w:rsidRPr="00517F5E">
          <w:rPr>
            <w:rFonts w:ascii="Times New Roman" w:hAnsi="Times New Roman" w:cs="Times New Roman"/>
            <w:sz w:val="20"/>
            <w:szCs w:val="20"/>
          </w:rPr>
          <w:t>, and their respective elected and appointed officials, judicial officers, officers, employees, and agents for direct physical loss or damage to the Work, and for any liability arising out of or in connection with the Work performed by Contractor under this Agreement or arising out of or in connection with Contractor’s breach of this Agreement. This provision does not apply to professional liability insurance policies</w:t>
        </w:r>
        <w:r>
          <w:rPr>
            <w:rFonts w:ascii="Times New Roman" w:hAnsi="Times New Roman" w:cs="Times New Roman"/>
            <w:sz w:val="20"/>
            <w:szCs w:val="20"/>
          </w:rPr>
          <w:t>.</w:t>
        </w:r>
      </w:ins>
    </w:p>
    <w:p w14:paraId="33FEC3A0" w14:textId="77777777" w:rsidR="00531FEE" w:rsidRPr="00531FEE" w:rsidRDefault="00531FEE" w:rsidP="00531FEE">
      <w:pPr>
        <w:pStyle w:val="ListParagraph"/>
        <w:rPr>
          <w:ins w:id="149" w:author="Author"/>
          <w:rFonts w:ascii="Times New Roman" w:hAnsi="Times New Roman" w:cs="Times New Roman"/>
          <w:sz w:val="20"/>
          <w:szCs w:val="20"/>
        </w:rPr>
      </w:pPr>
    </w:p>
    <w:p w14:paraId="41C815F2" w14:textId="1A9F7789" w:rsidR="00531FEE" w:rsidRDefault="00531FEE" w:rsidP="00531FEE">
      <w:pPr>
        <w:pStyle w:val="ListParagraph"/>
        <w:numPr>
          <w:ilvl w:val="3"/>
          <w:numId w:val="37"/>
        </w:numPr>
        <w:ind w:left="0" w:firstLine="1440"/>
        <w:rPr>
          <w:ins w:id="150" w:author="Author"/>
          <w:rFonts w:ascii="Times New Roman" w:hAnsi="Times New Roman" w:cs="Times New Roman"/>
          <w:sz w:val="20"/>
          <w:szCs w:val="20"/>
        </w:rPr>
      </w:pPr>
      <w:ins w:id="151" w:author="Author">
        <w:r w:rsidRPr="00517F5E">
          <w:rPr>
            <w:rFonts w:ascii="Times New Roman" w:hAnsi="Times New Roman" w:cs="Times New Roman"/>
            <w:sz w:val="20"/>
            <w:szCs w:val="20"/>
          </w:rPr>
          <w:t xml:space="preserve">Contractor shall provide the </w:t>
        </w:r>
        <w:r>
          <w:rPr>
            <w:rFonts w:ascii="Times New Roman" w:hAnsi="Times New Roman" w:cs="Times New Roman"/>
            <w:sz w:val="20"/>
            <w:szCs w:val="20"/>
          </w:rPr>
          <w:t>JBE</w:t>
        </w:r>
        <w:r w:rsidRPr="00517F5E">
          <w:rPr>
            <w:rFonts w:ascii="Times New Roman" w:hAnsi="Times New Roman" w:cs="Times New Roman"/>
            <w:sz w:val="20"/>
            <w:szCs w:val="20"/>
          </w:rPr>
          <w:t xml:space="preserve"> with written notice within </w:t>
        </w:r>
        <w:r w:rsidRPr="00517F5E">
          <w:rPr>
            <w:rFonts w:ascii="Times New Roman" w:hAnsi="Times New Roman" w:cs="Times New Roman"/>
            <w:b/>
            <w:bCs/>
            <w:sz w:val="20"/>
            <w:szCs w:val="20"/>
          </w:rPr>
          <w:t>TEN</w:t>
        </w:r>
        <w:r w:rsidRPr="00517F5E">
          <w:rPr>
            <w:rFonts w:ascii="Times New Roman" w:hAnsi="Times New Roman" w:cs="Times New Roman"/>
            <w:sz w:val="20"/>
            <w:szCs w:val="20"/>
          </w:rPr>
          <w:t xml:space="preserve"> </w:t>
        </w:r>
        <w:r w:rsidRPr="00517F5E">
          <w:rPr>
            <w:rFonts w:ascii="Times New Roman" w:hAnsi="Times New Roman" w:cs="Times New Roman"/>
            <w:b/>
            <w:bCs/>
            <w:sz w:val="20"/>
            <w:szCs w:val="20"/>
          </w:rPr>
          <w:t>(10)</w:t>
        </w:r>
        <w:r w:rsidRPr="00517F5E">
          <w:rPr>
            <w:rFonts w:ascii="Times New Roman" w:hAnsi="Times New Roman" w:cs="Times New Roman"/>
            <w:sz w:val="20"/>
            <w:szCs w:val="20"/>
          </w:rPr>
          <w:t xml:space="preserve"> calendar days of becoming aware of a material change or cancellation of the insurance policies required under this Agreement. In the event of expiration or cancellation of any insurance policy, Contractor shall </w:t>
        </w:r>
        <w:r w:rsidRPr="00517F5E">
          <w:rPr>
            <w:rFonts w:ascii="Times New Roman" w:hAnsi="Times New Roman" w:cs="Times New Roman"/>
            <w:b/>
            <w:bCs/>
            <w:sz w:val="20"/>
            <w:szCs w:val="20"/>
          </w:rPr>
          <w:t>immediately</w:t>
        </w:r>
        <w:r w:rsidRPr="00517F5E">
          <w:rPr>
            <w:rFonts w:ascii="Times New Roman" w:hAnsi="Times New Roman" w:cs="Times New Roman"/>
            <w:sz w:val="20"/>
            <w:szCs w:val="20"/>
          </w:rPr>
          <w:t xml:space="preserve"> notify the </w:t>
        </w:r>
        <w:r>
          <w:rPr>
            <w:rFonts w:ascii="Times New Roman" w:hAnsi="Times New Roman" w:cs="Times New Roman"/>
            <w:sz w:val="20"/>
            <w:szCs w:val="20"/>
          </w:rPr>
          <w:t>JBE’s</w:t>
        </w:r>
        <w:r w:rsidRPr="00517F5E">
          <w:rPr>
            <w:rFonts w:ascii="Times New Roman" w:hAnsi="Times New Roman" w:cs="Times New Roman"/>
            <w:sz w:val="20"/>
            <w:szCs w:val="20"/>
          </w:rPr>
          <w:t xml:space="preserve"> Project Manager</w:t>
        </w:r>
        <w:r>
          <w:rPr>
            <w:rFonts w:ascii="Times New Roman" w:hAnsi="Times New Roman" w:cs="Times New Roman"/>
            <w:sz w:val="20"/>
            <w:szCs w:val="20"/>
          </w:rPr>
          <w:t>.</w:t>
        </w:r>
      </w:ins>
    </w:p>
    <w:p w14:paraId="518C8E74" w14:textId="77777777" w:rsidR="00531FEE" w:rsidRPr="00531FEE" w:rsidRDefault="00531FEE" w:rsidP="00531FEE">
      <w:pPr>
        <w:pStyle w:val="ListParagraph"/>
        <w:rPr>
          <w:ins w:id="152" w:author="Author"/>
          <w:rFonts w:ascii="Times New Roman" w:hAnsi="Times New Roman" w:cs="Times New Roman"/>
          <w:sz w:val="20"/>
          <w:szCs w:val="20"/>
        </w:rPr>
      </w:pPr>
    </w:p>
    <w:p w14:paraId="72B980BC" w14:textId="28D7AE67" w:rsidR="00531FEE" w:rsidRDefault="00531FEE" w:rsidP="00531FEE">
      <w:pPr>
        <w:pStyle w:val="ListParagraph"/>
        <w:numPr>
          <w:ilvl w:val="3"/>
          <w:numId w:val="37"/>
        </w:numPr>
        <w:ind w:left="0" w:firstLine="1440"/>
        <w:rPr>
          <w:ins w:id="153" w:author="Author"/>
          <w:rFonts w:ascii="Times New Roman" w:hAnsi="Times New Roman" w:cs="Times New Roman"/>
          <w:sz w:val="20"/>
          <w:szCs w:val="20"/>
        </w:rPr>
      </w:pPr>
      <w:ins w:id="154" w:author="Author">
        <w:r>
          <w:rPr>
            <w:rFonts w:ascii="Times New Roman" w:hAnsi="Times New Roman" w:cs="Times New Roman"/>
            <w:sz w:val="20"/>
            <w:szCs w:val="20"/>
          </w:rPr>
          <w:t>JBE</w:t>
        </w:r>
        <w:r w:rsidRPr="00517F5E">
          <w:rPr>
            <w:rFonts w:ascii="Times New Roman" w:hAnsi="Times New Roman" w:cs="Times New Roman"/>
            <w:sz w:val="20"/>
            <w:szCs w:val="20"/>
          </w:rPr>
          <w:t xml:space="preserve"> reserves the right to request certified copies of any of the insurance policies required under this Agreement, which must be provided by Contractor within </w:t>
        </w:r>
        <w:r w:rsidRPr="00517F5E">
          <w:rPr>
            <w:rFonts w:ascii="Times New Roman" w:hAnsi="Times New Roman" w:cs="Times New Roman"/>
            <w:b/>
            <w:bCs/>
            <w:caps/>
            <w:sz w:val="20"/>
            <w:szCs w:val="20"/>
            <w:u w:val="single"/>
          </w:rPr>
          <w:t>ten (10)</w:t>
        </w:r>
        <w:r w:rsidRPr="00517F5E">
          <w:rPr>
            <w:rFonts w:ascii="Times New Roman" w:hAnsi="Times New Roman" w:cs="Times New Roman"/>
            <w:sz w:val="20"/>
            <w:szCs w:val="20"/>
          </w:rPr>
          <w:t xml:space="preserve"> business days following the request by </w:t>
        </w:r>
        <w:r>
          <w:rPr>
            <w:rFonts w:ascii="Times New Roman" w:hAnsi="Times New Roman" w:cs="Times New Roman"/>
            <w:sz w:val="20"/>
            <w:szCs w:val="20"/>
          </w:rPr>
          <w:t>JBE.</w:t>
        </w:r>
      </w:ins>
    </w:p>
    <w:p w14:paraId="4409CF48" w14:textId="77777777" w:rsidR="00531FEE" w:rsidRPr="00531FEE" w:rsidRDefault="00531FEE" w:rsidP="00531FEE">
      <w:pPr>
        <w:pStyle w:val="ListParagraph"/>
        <w:rPr>
          <w:ins w:id="155" w:author="Author"/>
          <w:rFonts w:ascii="Times New Roman" w:hAnsi="Times New Roman" w:cs="Times New Roman"/>
          <w:sz w:val="20"/>
          <w:szCs w:val="20"/>
        </w:rPr>
      </w:pPr>
    </w:p>
    <w:p w14:paraId="754A7224" w14:textId="7D6062B3" w:rsidR="00531FEE" w:rsidRDefault="00531FEE" w:rsidP="00531FEE">
      <w:pPr>
        <w:pStyle w:val="ListParagraph"/>
        <w:numPr>
          <w:ilvl w:val="3"/>
          <w:numId w:val="37"/>
        </w:numPr>
        <w:ind w:left="0" w:firstLine="1440"/>
        <w:rPr>
          <w:ins w:id="156" w:author="Author"/>
          <w:rFonts w:ascii="Times New Roman" w:hAnsi="Times New Roman" w:cs="Times New Roman"/>
          <w:sz w:val="20"/>
          <w:szCs w:val="20"/>
        </w:rPr>
      </w:pPr>
      <w:ins w:id="157" w:author="Author">
        <w:r w:rsidRPr="00517F5E">
          <w:rPr>
            <w:rFonts w:ascii="Times New Roman" w:hAnsi="Times New Roman" w:cs="Times New Roman"/>
            <w:sz w:val="20"/>
            <w:szCs w:val="20"/>
          </w:rPr>
          <w:lastRenderedPageBreak/>
          <w:t xml:space="preserve">Contractor </w:t>
        </w:r>
        <w:r w:rsidRPr="00517F5E">
          <w:rPr>
            <w:rFonts w:ascii="Times New Roman" w:eastAsia="Times New Roman" w:hAnsi="Times New Roman" w:cs="Times New Roman"/>
            <w:sz w:val="20"/>
            <w:szCs w:val="20"/>
          </w:rPr>
          <w:t>must</w:t>
        </w:r>
        <w:r w:rsidRPr="00517F5E">
          <w:rPr>
            <w:rFonts w:ascii="Times New Roman" w:hAnsi="Times New Roman" w:cs="Times New Roman"/>
            <w:sz w:val="20"/>
            <w:szCs w:val="20"/>
          </w:rPr>
          <w:t xml:space="preserve"> require insurance from its </w:t>
        </w:r>
        <w:r w:rsidRPr="00517F5E">
          <w:rPr>
            <w:rFonts w:ascii="Times New Roman" w:eastAsia="Times New Roman" w:hAnsi="Times New Roman" w:cs="Times New Roman"/>
            <w:sz w:val="20"/>
            <w:szCs w:val="20"/>
          </w:rPr>
          <w:t xml:space="preserve">Subcontractors </w:t>
        </w:r>
        <w:r w:rsidRPr="00517F5E">
          <w:rPr>
            <w:rFonts w:ascii="Times New Roman" w:hAnsi="Times New Roman" w:cs="Times New Roman"/>
            <w:sz w:val="20"/>
            <w:szCs w:val="20"/>
          </w:rPr>
          <w:t xml:space="preserve">in substantially the same form as required of the Contractor herein and with limits of liability that are sufficient to protect the interests of the Contractor, State of California, the Judicial Council, and the </w:t>
        </w:r>
        <w:r>
          <w:rPr>
            <w:rFonts w:ascii="Times New Roman" w:hAnsi="Times New Roman" w:cs="Times New Roman"/>
            <w:sz w:val="20"/>
            <w:szCs w:val="20"/>
          </w:rPr>
          <w:t>JBE</w:t>
        </w:r>
        <w:r w:rsidRPr="00517F5E">
          <w:rPr>
            <w:rFonts w:ascii="Times New Roman" w:hAnsi="Times New Roman" w:cs="Times New Roman"/>
            <w:sz w:val="20"/>
            <w:szCs w:val="20"/>
          </w:rPr>
          <w:t xml:space="preserve"> in which the </w:t>
        </w:r>
        <w:r>
          <w:rPr>
            <w:rFonts w:ascii="Times New Roman" w:hAnsi="Times New Roman" w:cs="Times New Roman"/>
            <w:sz w:val="20"/>
            <w:szCs w:val="20"/>
          </w:rPr>
          <w:t>p</w:t>
        </w:r>
        <w:r w:rsidRPr="00517F5E">
          <w:rPr>
            <w:rFonts w:ascii="Times New Roman" w:hAnsi="Times New Roman" w:cs="Times New Roman"/>
            <w:sz w:val="20"/>
            <w:szCs w:val="20"/>
          </w:rPr>
          <w:t>roject is located</w:t>
        </w:r>
        <w:r>
          <w:rPr>
            <w:rFonts w:ascii="Times New Roman" w:hAnsi="Times New Roman" w:cs="Times New Roman"/>
            <w:sz w:val="20"/>
            <w:szCs w:val="20"/>
          </w:rPr>
          <w:t>.</w:t>
        </w:r>
      </w:ins>
    </w:p>
    <w:p w14:paraId="19285F49" w14:textId="77777777" w:rsidR="00531FEE" w:rsidRPr="00531FEE" w:rsidRDefault="00531FEE" w:rsidP="00531FEE">
      <w:pPr>
        <w:pStyle w:val="ListParagraph"/>
        <w:rPr>
          <w:ins w:id="158" w:author="Author"/>
          <w:rFonts w:ascii="Times New Roman" w:hAnsi="Times New Roman" w:cs="Times New Roman"/>
          <w:sz w:val="20"/>
          <w:szCs w:val="20"/>
        </w:rPr>
      </w:pPr>
    </w:p>
    <w:p w14:paraId="75B76EF3" w14:textId="4CAD49D5" w:rsidR="00531FEE" w:rsidRDefault="007C1DD4" w:rsidP="007C1DD4">
      <w:pPr>
        <w:pStyle w:val="ListParagraph"/>
        <w:numPr>
          <w:ilvl w:val="1"/>
          <w:numId w:val="37"/>
        </w:numPr>
        <w:ind w:left="1350" w:hanging="630"/>
        <w:rPr>
          <w:ins w:id="159" w:author="Author"/>
          <w:rFonts w:ascii="Times New Roman" w:hAnsi="Times New Roman" w:cs="Times New Roman"/>
          <w:sz w:val="20"/>
          <w:szCs w:val="20"/>
        </w:rPr>
      </w:pPr>
      <w:ins w:id="160" w:author="Author">
        <w:r>
          <w:rPr>
            <w:rFonts w:ascii="Times New Roman" w:hAnsi="Times New Roman" w:cs="Times New Roman"/>
            <w:sz w:val="20"/>
            <w:szCs w:val="20"/>
            <w:u w:val="single"/>
          </w:rPr>
          <w:t>Individual Policy Requirements</w:t>
        </w:r>
        <w:r>
          <w:rPr>
            <w:rFonts w:ascii="Times New Roman" w:hAnsi="Times New Roman" w:cs="Times New Roman"/>
            <w:sz w:val="20"/>
            <w:szCs w:val="20"/>
          </w:rPr>
          <w:t xml:space="preserve"> </w:t>
        </w:r>
      </w:ins>
    </w:p>
    <w:p w14:paraId="2EF643ED" w14:textId="46C0B315" w:rsidR="007C1DD4" w:rsidRDefault="007C1DD4" w:rsidP="007C1DD4">
      <w:pPr>
        <w:pStyle w:val="ListParagraph"/>
        <w:ind w:left="360"/>
        <w:rPr>
          <w:ins w:id="161" w:author="Author"/>
          <w:rFonts w:ascii="Times New Roman" w:hAnsi="Times New Roman" w:cs="Times New Roman"/>
          <w:sz w:val="20"/>
          <w:szCs w:val="20"/>
        </w:rPr>
      </w:pPr>
    </w:p>
    <w:p w14:paraId="69A31587" w14:textId="23EDB77D" w:rsidR="007C1DD4" w:rsidRDefault="007C1DD4" w:rsidP="007C1DD4">
      <w:pPr>
        <w:pStyle w:val="ListParagraph"/>
        <w:numPr>
          <w:ilvl w:val="3"/>
          <w:numId w:val="37"/>
        </w:numPr>
        <w:ind w:left="2160"/>
        <w:rPr>
          <w:ins w:id="162" w:author="Author"/>
          <w:rFonts w:ascii="Times New Roman" w:hAnsi="Times New Roman" w:cs="Times New Roman"/>
          <w:sz w:val="20"/>
          <w:szCs w:val="20"/>
        </w:rPr>
      </w:pPr>
      <w:commentRangeStart w:id="163"/>
      <w:ins w:id="164" w:author="Author">
        <w:r>
          <w:rPr>
            <w:rFonts w:ascii="Times New Roman" w:hAnsi="Times New Roman" w:cs="Times New Roman"/>
            <w:sz w:val="20"/>
            <w:szCs w:val="20"/>
            <w:u w:val="single"/>
          </w:rPr>
          <w:t>Commercial General Liability</w:t>
        </w:r>
        <w:commentRangeEnd w:id="163"/>
        <w:r w:rsidR="00D5334A">
          <w:rPr>
            <w:rStyle w:val="CommentReference"/>
          </w:rPr>
          <w:commentReference w:id="163"/>
        </w:r>
      </w:ins>
    </w:p>
    <w:p w14:paraId="71A50C0D" w14:textId="3E0283E5" w:rsidR="007C1DD4" w:rsidRDefault="007C1DD4" w:rsidP="007C1DD4">
      <w:pPr>
        <w:rPr>
          <w:ins w:id="165" w:author="Author"/>
          <w:rFonts w:ascii="Times New Roman" w:hAnsi="Times New Roman" w:cs="Times New Roman"/>
          <w:sz w:val="20"/>
          <w:szCs w:val="20"/>
        </w:rPr>
      </w:pPr>
      <w:ins w:id="166" w:author="Author">
        <w:r w:rsidRPr="00517F5E">
          <w:rPr>
            <w:rFonts w:ascii="Times New Roman" w:hAnsi="Times New Roman" w:cs="Times New Roman"/>
            <w:sz w:val="20"/>
            <w:szCs w:val="20"/>
          </w:rPr>
          <w:t xml:space="preserve">Commercial General Liability Insurance shall be written on an occurrence form with limits of not less than </w:t>
        </w:r>
        <w:r w:rsidR="00D366CA" w:rsidRPr="00D366CA">
          <w:rPr>
            <w:rFonts w:ascii="Times New Roman" w:hAnsi="Times New Roman" w:cs="Times New Roman"/>
            <w:sz w:val="20"/>
            <w:szCs w:val="20"/>
            <w:highlight w:val="yellow"/>
          </w:rPr>
          <w:t>one million dollars (</w:t>
        </w:r>
        <w:r w:rsidRPr="00D366CA">
          <w:rPr>
            <w:rFonts w:ascii="Times New Roman" w:hAnsi="Times New Roman" w:cs="Times New Roman"/>
            <w:sz w:val="20"/>
            <w:szCs w:val="20"/>
            <w:highlight w:val="yellow"/>
          </w:rPr>
          <w:t>$1</w:t>
        </w:r>
        <w:r w:rsidR="00D366CA" w:rsidRPr="00D366CA">
          <w:rPr>
            <w:rFonts w:ascii="Times New Roman" w:hAnsi="Times New Roman" w:cs="Times New Roman"/>
            <w:sz w:val="20"/>
            <w:szCs w:val="20"/>
            <w:highlight w:val="yellow"/>
          </w:rPr>
          <w:t>,000,000)</w:t>
        </w:r>
        <w:r w:rsidRPr="00D366CA">
          <w:rPr>
            <w:rFonts w:ascii="Times New Roman" w:hAnsi="Times New Roman" w:cs="Times New Roman"/>
            <w:sz w:val="20"/>
            <w:szCs w:val="20"/>
          </w:rPr>
          <w:t xml:space="preserve"> per occurrence for bodily injury and property damage and </w:t>
        </w:r>
        <w:r w:rsidR="00D366CA" w:rsidRPr="00D366CA">
          <w:rPr>
            <w:rFonts w:ascii="Times New Roman" w:hAnsi="Times New Roman" w:cs="Times New Roman"/>
            <w:sz w:val="20"/>
            <w:szCs w:val="20"/>
            <w:highlight w:val="yellow"/>
          </w:rPr>
          <w:t>two million dollars (</w:t>
        </w:r>
        <w:r w:rsidRPr="00D366CA">
          <w:rPr>
            <w:rFonts w:ascii="Times New Roman" w:hAnsi="Times New Roman" w:cs="Times New Roman"/>
            <w:sz w:val="20"/>
            <w:szCs w:val="20"/>
            <w:highlight w:val="yellow"/>
          </w:rPr>
          <w:t>$2</w:t>
        </w:r>
        <w:r w:rsidR="00D366CA" w:rsidRPr="00D366CA">
          <w:rPr>
            <w:rFonts w:ascii="Times New Roman" w:hAnsi="Times New Roman" w:cs="Times New Roman"/>
            <w:sz w:val="20"/>
            <w:szCs w:val="20"/>
            <w:highlight w:val="yellow"/>
          </w:rPr>
          <w:t>,000,000)</w:t>
        </w:r>
        <w:r w:rsidRPr="00D366CA">
          <w:rPr>
            <w:rFonts w:ascii="Times New Roman" w:hAnsi="Times New Roman" w:cs="Times New Roman"/>
            <w:sz w:val="20"/>
            <w:szCs w:val="20"/>
          </w:rPr>
          <w:t xml:space="preserve"> annual aggregate. The policy shall include coverage for liabilities arising out of or in connection with premises, operations</w:t>
        </w:r>
        <w:r w:rsidRPr="00517F5E">
          <w:rPr>
            <w:rFonts w:ascii="Times New Roman" w:hAnsi="Times New Roman" w:cs="Times New Roman"/>
            <w:sz w:val="20"/>
            <w:szCs w:val="20"/>
          </w:rPr>
          <w:t>,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Work or the termination of this Agreement, whichever occurs first</w:t>
        </w:r>
        <w:r>
          <w:rPr>
            <w:rFonts w:ascii="Times New Roman" w:hAnsi="Times New Roman" w:cs="Times New Roman"/>
            <w:sz w:val="20"/>
            <w:szCs w:val="20"/>
          </w:rPr>
          <w:t>.</w:t>
        </w:r>
      </w:ins>
    </w:p>
    <w:p w14:paraId="4F8848E1" w14:textId="1C7C94EF" w:rsidR="007C1DD4" w:rsidRDefault="007C1DD4" w:rsidP="007C1DD4">
      <w:pPr>
        <w:pStyle w:val="ListParagraph"/>
        <w:numPr>
          <w:ilvl w:val="3"/>
          <w:numId w:val="37"/>
        </w:numPr>
        <w:ind w:left="2160"/>
        <w:rPr>
          <w:ins w:id="167" w:author="Author"/>
          <w:rFonts w:ascii="Times New Roman" w:hAnsi="Times New Roman" w:cs="Times New Roman"/>
          <w:sz w:val="20"/>
          <w:szCs w:val="20"/>
        </w:rPr>
      </w:pPr>
      <w:ins w:id="168" w:author="Author">
        <w:r>
          <w:rPr>
            <w:rFonts w:ascii="Times New Roman" w:hAnsi="Times New Roman" w:cs="Times New Roman"/>
            <w:sz w:val="20"/>
            <w:szCs w:val="20"/>
            <w:u w:val="single"/>
          </w:rPr>
          <w:t>Commercial Automobile Liability</w:t>
        </w:r>
      </w:ins>
    </w:p>
    <w:p w14:paraId="726A5077" w14:textId="3DA14B76" w:rsidR="007C1DD4" w:rsidRDefault="007C1DD4" w:rsidP="007C1DD4">
      <w:pPr>
        <w:rPr>
          <w:ins w:id="169" w:author="Author"/>
          <w:rFonts w:ascii="Times New Roman" w:hAnsi="Times New Roman" w:cs="Times New Roman"/>
          <w:sz w:val="20"/>
          <w:szCs w:val="20"/>
        </w:rPr>
      </w:pPr>
      <w:ins w:id="170" w:author="Author">
        <w:r w:rsidRPr="00517F5E">
          <w:rPr>
            <w:rFonts w:ascii="Times New Roman" w:hAnsi="Times New Roman" w:cs="Times New Roman"/>
            <w:sz w:val="20"/>
            <w:szCs w:val="20"/>
          </w:rPr>
          <w:t xml:space="preserve">Commercial Automobile Liability Insurance shall have limits of not less than </w:t>
        </w:r>
        <w:r w:rsidR="00D366CA">
          <w:rPr>
            <w:rFonts w:ascii="Times New Roman" w:hAnsi="Times New Roman" w:cs="Times New Roman"/>
            <w:sz w:val="20"/>
            <w:szCs w:val="20"/>
          </w:rPr>
          <w:t>one million dollars (</w:t>
        </w:r>
        <w:r w:rsidRPr="00D366CA">
          <w:rPr>
            <w:rFonts w:ascii="Times New Roman" w:hAnsi="Times New Roman" w:cs="Times New Roman"/>
            <w:sz w:val="20"/>
            <w:szCs w:val="20"/>
          </w:rPr>
          <w:t>$1</w:t>
        </w:r>
        <w:r w:rsidR="00D366CA">
          <w:rPr>
            <w:rFonts w:ascii="Times New Roman" w:hAnsi="Times New Roman" w:cs="Times New Roman"/>
            <w:sz w:val="20"/>
            <w:szCs w:val="20"/>
          </w:rPr>
          <w:t>,000,000)</w:t>
        </w:r>
        <w:r w:rsidRPr="00517F5E">
          <w:rPr>
            <w:rFonts w:ascii="Times New Roman" w:hAnsi="Times New Roman" w:cs="Times New Roman"/>
            <w:sz w:val="20"/>
            <w:szCs w:val="20"/>
          </w:rPr>
          <w:t xml:space="preserve"> per accident. This insurance </w:t>
        </w:r>
        <w:r w:rsidRPr="00517F5E">
          <w:rPr>
            <w:rFonts w:ascii="Times New Roman" w:eastAsia="Times New Roman" w:hAnsi="Times New Roman" w:cs="Times New Roman"/>
            <w:sz w:val="20"/>
            <w:szCs w:val="20"/>
          </w:rPr>
          <w:t>must</w:t>
        </w:r>
        <w:r w:rsidRPr="00517F5E">
          <w:rPr>
            <w:rFonts w:ascii="Times New Roman" w:hAnsi="Times New Roman" w:cs="Times New Roman"/>
            <w:sz w:val="20"/>
            <w:szCs w:val="20"/>
          </w:rPr>
          <w:t xml:space="preserve"> cover liability arising out of or in connection with the operation, use, loading, or unloading of a motor vehicle assigned to or used in connection with the Work including, without limitation, owned, hired, and non-owned motor vehicles</w:t>
        </w:r>
        <w:r>
          <w:rPr>
            <w:rFonts w:ascii="Times New Roman" w:hAnsi="Times New Roman" w:cs="Times New Roman"/>
            <w:sz w:val="20"/>
            <w:szCs w:val="20"/>
          </w:rPr>
          <w:t>.</w:t>
        </w:r>
      </w:ins>
    </w:p>
    <w:p w14:paraId="6BF6BFEA" w14:textId="199903E2" w:rsidR="00D366CA" w:rsidRDefault="00D366CA" w:rsidP="00D366CA">
      <w:pPr>
        <w:pStyle w:val="ListParagraph"/>
        <w:numPr>
          <w:ilvl w:val="3"/>
          <w:numId w:val="37"/>
        </w:numPr>
        <w:ind w:left="2160"/>
        <w:rPr>
          <w:ins w:id="171" w:author="Author"/>
          <w:rFonts w:ascii="Times New Roman" w:hAnsi="Times New Roman" w:cs="Times New Roman"/>
          <w:sz w:val="20"/>
          <w:szCs w:val="20"/>
        </w:rPr>
      </w:pPr>
      <w:ins w:id="172" w:author="Author">
        <w:r>
          <w:rPr>
            <w:rFonts w:ascii="Times New Roman" w:hAnsi="Times New Roman" w:cs="Times New Roman"/>
            <w:sz w:val="20"/>
            <w:szCs w:val="20"/>
            <w:u w:val="single"/>
          </w:rPr>
          <w:t>Workers’ Compensation &amp; Employers’ Liability Insurance</w:t>
        </w:r>
      </w:ins>
    </w:p>
    <w:p w14:paraId="1E36C62D" w14:textId="2AF8B41D" w:rsidR="00D366CA" w:rsidRDefault="00D366CA" w:rsidP="00D366CA">
      <w:pPr>
        <w:rPr>
          <w:ins w:id="173" w:author="Author"/>
          <w:rFonts w:ascii="Times New Roman" w:hAnsi="Times New Roman" w:cs="Times New Roman"/>
          <w:sz w:val="20"/>
          <w:szCs w:val="20"/>
        </w:rPr>
      </w:pPr>
      <w:ins w:id="174" w:author="Author">
        <w:r w:rsidRPr="00517F5E">
          <w:rPr>
            <w:rFonts w:ascii="Times New Roman" w:hAnsi="Times New Roman" w:cs="Times New Roman"/>
            <w:sz w:val="20"/>
            <w:szCs w:val="20"/>
          </w:rPr>
          <w:t xml:space="preserve">If Contractor has employees, it shall maintain workers’ compensation insurance as required by law. Employer’s liability limits shall be not less than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for each accident,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as the aggregate disease policy limit, and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as the disease limit for each employee. If Contractor does not have employees, it shall provide a letter, on company letterhead, to the </w:t>
        </w:r>
        <w:r>
          <w:rPr>
            <w:rFonts w:ascii="Times New Roman" w:hAnsi="Times New Roman" w:cs="Times New Roman"/>
            <w:sz w:val="20"/>
            <w:szCs w:val="20"/>
          </w:rPr>
          <w:t>JBE</w:t>
        </w:r>
        <w:r w:rsidRPr="00517F5E">
          <w:rPr>
            <w:rFonts w:ascii="Times New Roman" w:hAnsi="Times New Roman" w:cs="Times New Roman"/>
            <w:sz w:val="20"/>
            <w:szCs w:val="20"/>
          </w:rPr>
          <w:t xml:space="preserve"> certifying, under penalty of perjury, that it does not have employees. Upon the </w:t>
        </w:r>
        <w:r>
          <w:rPr>
            <w:rFonts w:ascii="Times New Roman" w:hAnsi="Times New Roman" w:cs="Times New Roman"/>
            <w:sz w:val="20"/>
            <w:szCs w:val="20"/>
          </w:rPr>
          <w:t>JBE’</w:t>
        </w:r>
        <w:r w:rsidRPr="00517F5E">
          <w:rPr>
            <w:rFonts w:ascii="Times New Roman" w:hAnsi="Times New Roman" w:cs="Times New Roman"/>
            <w:sz w:val="20"/>
            <w:szCs w:val="20"/>
          </w:rPr>
          <w:t>s receipt of the letter, Contractor shall not be required to maintain workers’ compensation insurance</w:t>
        </w:r>
        <w:r>
          <w:rPr>
            <w:rFonts w:ascii="Times New Roman" w:hAnsi="Times New Roman" w:cs="Times New Roman"/>
            <w:sz w:val="20"/>
            <w:szCs w:val="20"/>
          </w:rPr>
          <w:t>.</w:t>
        </w:r>
      </w:ins>
    </w:p>
    <w:p w14:paraId="22228179" w14:textId="70BC176C" w:rsidR="00D366CA" w:rsidRDefault="00D366CA" w:rsidP="00D5334A">
      <w:pPr>
        <w:pStyle w:val="ListParagraph"/>
        <w:numPr>
          <w:ilvl w:val="3"/>
          <w:numId w:val="37"/>
        </w:numPr>
        <w:ind w:left="2160"/>
        <w:rPr>
          <w:ins w:id="175" w:author="Author"/>
          <w:rFonts w:ascii="Times New Roman" w:hAnsi="Times New Roman" w:cs="Times New Roman"/>
          <w:sz w:val="20"/>
          <w:szCs w:val="20"/>
        </w:rPr>
      </w:pPr>
      <w:commentRangeStart w:id="176"/>
      <w:ins w:id="177" w:author="Author">
        <w:r>
          <w:rPr>
            <w:rFonts w:ascii="Times New Roman" w:hAnsi="Times New Roman" w:cs="Times New Roman"/>
            <w:sz w:val="20"/>
            <w:szCs w:val="20"/>
            <w:u w:val="single"/>
          </w:rPr>
          <w:t>Professional Liability Insurance</w:t>
        </w:r>
        <w:commentRangeEnd w:id="176"/>
        <w:r w:rsidR="00BA1EF3">
          <w:rPr>
            <w:rStyle w:val="CommentReference"/>
          </w:rPr>
          <w:commentReference w:id="176"/>
        </w:r>
      </w:ins>
    </w:p>
    <w:p w14:paraId="7ADB74EE" w14:textId="1DAE5D68" w:rsidR="00D366CA" w:rsidRDefault="00D366CA" w:rsidP="00D366CA">
      <w:pPr>
        <w:rPr>
          <w:ins w:id="178" w:author="Author"/>
          <w:rFonts w:ascii="Times New Roman" w:hAnsi="Times New Roman" w:cs="Times New Roman"/>
          <w:sz w:val="20"/>
          <w:szCs w:val="20"/>
        </w:rPr>
      </w:pPr>
      <w:ins w:id="179" w:author="Author">
        <w:r w:rsidRPr="00517F5E">
          <w:rPr>
            <w:rFonts w:ascii="Times New Roman" w:hAnsi="Times New Roman" w:cs="Times New Roman"/>
            <w:sz w:val="20"/>
            <w:szCs w:val="20"/>
          </w:rPr>
          <w:t>Professional Liability Insurance shall include coverage for any negligent act, error, or omission committed or alleged to have been committed which arises out of rendering or failure to render the Work provided under the terms of this Agreement. The policy shall provide limits of not less than</w:t>
        </w:r>
        <w:r>
          <w:rPr>
            <w:rFonts w:ascii="Times New Roman" w:hAnsi="Times New Roman" w:cs="Times New Roman"/>
            <w:sz w:val="20"/>
            <w:szCs w:val="20"/>
          </w:rPr>
          <w:t xml:space="preserve"> </w:t>
        </w:r>
        <w:r w:rsidRPr="00D366CA">
          <w:rPr>
            <w:rFonts w:ascii="Times New Roman" w:hAnsi="Times New Roman" w:cs="Times New Roman"/>
            <w:sz w:val="20"/>
            <w:szCs w:val="20"/>
            <w:highlight w:val="yellow"/>
          </w:rPr>
          <w:t>one million dollars ($1,000,000)</w:t>
        </w:r>
        <w:r w:rsidRPr="00517F5E">
          <w:rPr>
            <w:rFonts w:ascii="Times New Roman" w:hAnsi="Times New Roman" w:cs="Times New Roman"/>
            <w:sz w:val="20"/>
            <w:szCs w:val="20"/>
          </w:rPr>
          <w:t xml:space="preserve"> per claim or per occurrence and </w:t>
        </w:r>
        <w:r w:rsidRPr="00D366CA">
          <w:rPr>
            <w:rFonts w:ascii="Times New Roman" w:hAnsi="Times New Roman" w:cs="Times New Roman"/>
            <w:sz w:val="20"/>
            <w:szCs w:val="20"/>
            <w:highlight w:val="yellow"/>
          </w:rPr>
          <w:t>two million dollars ($2,000,000)</w:t>
        </w:r>
        <w:r w:rsidRPr="00517F5E">
          <w:rPr>
            <w:rFonts w:ascii="Times New Roman" w:hAnsi="Times New Roman" w:cs="Times New Roman"/>
            <w:sz w:val="20"/>
            <w:szCs w:val="20"/>
          </w:rPr>
          <w:t xml:space="preserve"> annual aggregate. If the policy is written on a “claims made” form, Contractor shall continue such coverage, either through policy renewals or the purchase of an extended discovery period, if such extended coverage is available, for not less than </w:t>
        </w:r>
        <w:commentRangeStart w:id="180"/>
        <w:r w:rsidRPr="00517F5E">
          <w:rPr>
            <w:rFonts w:ascii="Times New Roman" w:hAnsi="Times New Roman" w:cs="Times New Roman"/>
            <w:sz w:val="20"/>
            <w:szCs w:val="20"/>
          </w:rPr>
          <w:t xml:space="preserve">three (3) years </w:t>
        </w:r>
        <w:commentRangeEnd w:id="180"/>
        <w:r w:rsidRPr="00517F5E">
          <w:rPr>
            <w:rStyle w:val="CommentReference"/>
            <w:rFonts w:ascii="Times New Roman" w:hAnsi="Times New Roman" w:cs="Times New Roman"/>
            <w:sz w:val="20"/>
            <w:szCs w:val="20"/>
          </w:rPr>
          <w:commentReference w:id="180"/>
        </w:r>
        <w:r w:rsidRPr="00517F5E">
          <w:rPr>
            <w:rFonts w:ascii="Times New Roman" w:hAnsi="Times New Roman" w:cs="Times New Roman"/>
            <w:sz w:val="20"/>
            <w:szCs w:val="20"/>
          </w:rPr>
          <w:t>from the date of completion of the Work which is the subject of this Agreement. The retroactive date or “prior acts inclusion date” of any such “claims made” policy must be no later than the date that Work commences pursuant to the Agreement</w:t>
        </w:r>
        <w:r w:rsidR="006869B3">
          <w:rPr>
            <w:rFonts w:ascii="Times New Roman" w:hAnsi="Times New Roman" w:cs="Times New Roman"/>
            <w:sz w:val="20"/>
            <w:szCs w:val="20"/>
          </w:rPr>
          <w:t>.</w:t>
        </w:r>
      </w:ins>
    </w:p>
    <w:p w14:paraId="45420DFC" w14:textId="1CF2DC35" w:rsidR="006869B3" w:rsidRDefault="006869B3" w:rsidP="00D5334A">
      <w:pPr>
        <w:pStyle w:val="ListParagraph"/>
        <w:numPr>
          <w:ilvl w:val="3"/>
          <w:numId w:val="37"/>
        </w:numPr>
        <w:ind w:left="2160"/>
        <w:rPr>
          <w:ins w:id="181" w:author="Author"/>
          <w:rFonts w:ascii="Times New Roman" w:hAnsi="Times New Roman" w:cs="Times New Roman"/>
          <w:sz w:val="20"/>
          <w:szCs w:val="20"/>
        </w:rPr>
      </w:pPr>
      <w:commentRangeStart w:id="182"/>
      <w:ins w:id="183" w:author="Author">
        <w:r>
          <w:rPr>
            <w:rFonts w:ascii="Times New Roman" w:hAnsi="Times New Roman" w:cs="Times New Roman"/>
            <w:sz w:val="20"/>
            <w:szCs w:val="20"/>
            <w:u w:val="single"/>
          </w:rPr>
          <w:t>Cyber Liability Insurance</w:t>
        </w:r>
        <w:commentRangeEnd w:id="182"/>
        <w:r w:rsidR="008800EA">
          <w:rPr>
            <w:rStyle w:val="CommentReference"/>
          </w:rPr>
          <w:commentReference w:id="182"/>
        </w:r>
      </w:ins>
    </w:p>
    <w:p w14:paraId="2BF68DBC" w14:textId="2CFE2FE0" w:rsidR="006869B3" w:rsidRDefault="006869B3" w:rsidP="006869B3">
      <w:pPr>
        <w:rPr>
          <w:ins w:id="184" w:author="Author"/>
          <w:rFonts w:ascii="Times New Roman" w:hAnsi="Times New Roman" w:cs="Times New Roman"/>
          <w:sz w:val="20"/>
          <w:szCs w:val="20"/>
        </w:rPr>
      </w:pPr>
      <w:ins w:id="185" w:author="Author">
        <w:r w:rsidRPr="00517F5E">
          <w:rPr>
            <w:rFonts w:ascii="Times New Roman" w:hAnsi="Times New Roman" w:cs="Times New Roman"/>
            <w:sz w:val="20"/>
            <w:szCs w:val="20"/>
          </w:rPr>
          <w:t xml:space="preserve">Cyber Liability Insurance, with limits not less than </w:t>
        </w:r>
        <w:r w:rsidR="002F1532" w:rsidRPr="002F1532">
          <w:rPr>
            <w:rFonts w:ascii="Times New Roman" w:hAnsi="Times New Roman" w:cs="Times New Roman"/>
            <w:sz w:val="20"/>
            <w:szCs w:val="20"/>
            <w:highlight w:val="yellow"/>
          </w:rPr>
          <w:t>two million dollars (</w:t>
        </w:r>
        <w:r w:rsidRPr="002F1532">
          <w:rPr>
            <w:rFonts w:ascii="Times New Roman" w:hAnsi="Times New Roman" w:cs="Times New Roman"/>
            <w:sz w:val="20"/>
            <w:szCs w:val="20"/>
            <w:highlight w:val="yellow"/>
          </w:rPr>
          <w:t>$2,000,000</w:t>
        </w:r>
        <w:r w:rsidR="002F1532" w:rsidRPr="002F1532">
          <w:rPr>
            <w:rFonts w:ascii="Times New Roman" w:hAnsi="Times New Roman" w:cs="Times New Roman"/>
            <w:sz w:val="20"/>
            <w:szCs w:val="20"/>
            <w:highlight w:val="yellow"/>
          </w:rPr>
          <w:t>)</w:t>
        </w:r>
        <w:r w:rsidRPr="00517F5E">
          <w:rPr>
            <w:rFonts w:ascii="Times New Roman" w:hAnsi="Times New Roman" w:cs="Times New Roman"/>
            <w:sz w:val="20"/>
            <w:szCs w:val="20"/>
          </w:rPr>
          <w:t xml:space="preserve"> per occurrence or claim, </w:t>
        </w:r>
        <w:r w:rsidR="002F1532" w:rsidRPr="002F1532">
          <w:rPr>
            <w:rFonts w:ascii="Times New Roman" w:hAnsi="Times New Roman" w:cs="Times New Roman"/>
            <w:sz w:val="20"/>
            <w:szCs w:val="20"/>
            <w:highlight w:val="yellow"/>
          </w:rPr>
          <w:t>two million dollars (</w:t>
        </w:r>
        <w:r w:rsidRPr="002F1532">
          <w:rPr>
            <w:rFonts w:ascii="Times New Roman" w:hAnsi="Times New Roman" w:cs="Times New Roman"/>
            <w:sz w:val="20"/>
            <w:szCs w:val="20"/>
            <w:highlight w:val="yellow"/>
          </w:rPr>
          <w:t>$2,000,000</w:t>
        </w:r>
        <w:r w:rsidR="002F1532" w:rsidRPr="002F1532">
          <w:rPr>
            <w:rFonts w:ascii="Times New Roman" w:hAnsi="Times New Roman" w:cs="Times New Roman"/>
            <w:sz w:val="20"/>
            <w:szCs w:val="20"/>
            <w:highlight w:val="yellow"/>
          </w:rPr>
          <w:t>)</w:t>
        </w:r>
        <w:r w:rsidRPr="00517F5E">
          <w:rPr>
            <w:rFonts w:ascii="Times New Roman" w:hAnsi="Times New Roman" w:cs="Times New Roman"/>
            <w:sz w:val="20"/>
            <w:szCs w:val="20"/>
          </w:rPr>
          <w:t xml:space="preserve"> aggregate. Coverage shall be sufficiently broad to respond to the duties and obligations as are undertaken by Contractor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r w:rsidR="002F1532">
          <w:rPr>
            <w:rFonts w:ascii="Times New Roman" w:hAnsi="Times New Roman" w:cs="Times New Roman"/>
            <w:sz w:val="20"/>
            <w:szCs w:val="20"/>
          </w:rPr>
          <w:t>.</w:t>
        </w:r>
      </w:ins>
    </w:p>
    <w:p w14:paraId="2E7F76DF" w14:textId="2A96217D" w:rsidR="002F1532" w:rsidRDefault="002F1532" w:rsidP="00D5334A">
      <w:pPr>
        <w:pStyle w:val="ListParagraph"/>
        <w:numPr>
          <w:ilvl w:val="5"/>
          <w:numId w:val="5"/>
        </w:numPr>
        <w:tabs>
          <w:tab w:val="clear" w:pos="3960"/>
          <w:tab w:val="num" w:pos="2880"/>
        </w:tabs>
        <w:ind w:firstLine="2160"/>
        <w:rPr>
          <w:ins w:id="186" w:author="Author"/>
          <w:rFonts w:ascii="Times New Roman" w:hAnsi="Times New Roman" w:cs="Times New Roman"/>
          <w:sz w:val="20"/>
          <w:szCs w:val="20"/>
        </w:rPr>
      </w:pPr>
      <w:ins w:id="187" w:author="Author">
        <w:r>
          <w:rPr>
            <w:rFonts w:ascii="Times New Roman" w:hAnsi="Times New Roman" w:cs="Times New Roman"/>
            <w:sz w:val="20"/>
            <w:szCs w:val="20"/>
            <w:u w:val="single"/>
          </w:rPr>
          <w:t>Technology Professional Liability Errors &amp; Omissions</w:t>
        </w:r>
      </w:ins>
    </w:p>
    <w:p w14:paraId="5C8F7DCB" w14:textId="1A0ED91A" w:rsidR="002F1532" w:rsidRDefault="002F1532" w:rsidP="00D5334A">
      <w:pPr>
        <w:pStyle w:val="ListParagraph"/>
        <w:tabs>
          <w:tab w:val="left" w:pos="2970"/>
        </w:tabs>
        <w:ind w:left="2160"/>
        <w:rPr>
          <w:ins w:id="188" w:author="Author"/>
          <w:rFonts w:ascii="Times New Roman" w:hAnsi="Times New Roman" w:cs="Times New Roman"/>
          <w:sz w:val="20"/>
          <w:szCs w:val="20"/>
        </w:rPr>
      </w:pPr>
      <w:ins w:id="189" w:author="Author">
        <w:r w:rsidRPr="00517F5E">
          <w:rPr>
            <w:rFonts w:ascii="Times New Roman" w:hAnsi="Times New Roman" w:cs="Times New Roman"/>
            <w:sz w:val="20"/>
            <w:szCs w:val="20"/>
          </w:rPr>
          <w:t xml:space="preserve">Technology professional liability errors and omissions insurance appropriate to the Contractor profession and work hereunder, with limits not less than </w:t>
        </w:r>
        <w:r w:rsidRPr="00FC4DD1">
          <w:rPr>
            <w:rFonts w:ascii="Times New Roman" w:hAnsi="Times New Roman" w:cs="Times New Roman"/>
            <w:sz w:val="20"/>
            <w:szCs w:val="20"/>
            <w:highlight w:val="yellow"/>
          </w:rPr>
          <w:t>two million dollars ($2,000,000)</w:t>
        </w:r>
        <w:r w:rsidRPr="00517F5E">
          <w:rPr>
            <w:rFonts w:ascii="Times New Roman" w:hAnsi="Times New Roman" w:cs="Times New Roman"/>
            <w:sz w:val="20"/>
            <w:szCs w:val="20"/>
          </w:rPr>
          <w:t xml:space="preserve"> per occurrence</w:t>
        </w:r>
        <w:r>
          <w:rPr>
            <w:rFonts w:ascii="Times New Roman" w:hAnsi="Times New Roman" w:cs="Times New Roman"/>
            <w:sz w:val="20"/>
            <w:szCs w:val="20"/>
          </w:rPr>
          <w:t xml:space="preserve">, and </w:t>
        </w:r>
        <w:r w:rsidRPr="00FC4DD1">
          <w:rPr>
            <w:rFonts w:ascii="Times New Roman" w:hAnsi="Times New Roman" w:cs="Times New Roman"/>
            <w:sz w:val="20"/>
            <w:szCs w:val="20"/>
            <w:highlight w:val="yellow"/>
          </w:rPr>
          <w:t>two million dollars ($2,000,000)</w:t>
        </w:r>
        <w:r>
          <w:rPr>
            <w:rFonts w:ascii="Times New Roman" w:hAnsi="Times New Roman" w:cs="Times New Roman"/>
            <w:sz w:val="20"/>
            <w:szCs w:val="20"/>
          </w:rPr>
          <w:t xml:space="preserve"> per</w:t>
        </w:r>
        <w:r w:rsidR="00FC4DD1">
          <w:rPr>
            <w:rFonts w:ascii="Times New Roman" w:hAnsi="Times New Roman" w:cs="Times New Roman"/>
            <w:sz w:val="20"/>
            <w:szCs w:val="20"/>
          </w:rPr>
          <w:t xml:space="preserve"> annual aggregate</w:t>
        </w:r>
        <w:r w:rsidRPr="00517F5E">
          <w:rPr>
            <w:rFonts w:ascii="Times New Roman" w:hAnsi="Times New Roman" w:cs="Times New Roman"/>
            <w:sz w:val="20"/>
            <w:szCs w:val="20"/>
          </w:rPr>
          <w:t xml:space="preserve">. Coverage shall be </w:t>
        </w:r>
        <w:r w:rsidRPr="00517F5E">
          <w:rPr>
            <w:rFonts w:ascii="Times New Roman" w:hAnsi="Times New Roman" w:cs="Times New Roman"/>
            <w:sz w:val="20"/>
            <w:szCs w:val="20"/>
          </w:rPr>
          <w:lastRenderedPageBreak/>
          <w:t>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r w:rsidR="00FC4DD1">
          <w:rPr>
            <w:rFonts w:ascii="Times New Roman" w:hAnsi="Times New Roman" w:cs="Times New Roman"/>
            <w:sz w:val="20"/>
            <w:szCs w:val="20"/>
          </w:rPr>
          <w:t>.</w:t>
        </w:r>
      </w:ins>
    </w:p>
    <w:p w14:paraId="46AB8872" w14:textId="77777777" w:rsidR="00D5334A" w:rsidRDefault="00D5334A" w:rsidP="00D5334A">
      <w:pPr>
        <w:pStyle w:val="ListParagraph"/>
        <w:tabs>
          <w:tab w:val="left" w:pos="2970"/>
        </w:tabs>
        <w:ind w:left="2160"/>
        <w:rPr>
          <w:ins w:id="190" w:author="Author"/>
          <w:rFonts w:ascii="Times New Roman" w:hAnsi="Times New Roman" w:cs="Times New Roman"/>
          <w:sz w:val="20"/>
          <w:szCs w:val="20"/>
        </w:rPr>
      </w:pPr>
    </w:p>
    <w:p w14:paraId="07458936" w14:textId="2A421314" w:rsidR="00FC4DD1" w:rsidRDefault="00FC4DD1" w:rsidP="00FC4DD1">
      <w:pPr>
        <w:pStyle w:val="ListParagraph"/>
        <w:numPr>
          <w:ilvl w:val="0"/>
          <w:numId w:val="55"/>
        </w:numPr>
        <w:ind w:left="3510" w:hanging="630"/>
        <w:rPr>
          <w:ins w:id="191" w:author="Author"/>
          <w:rFonts w:ascii="Times New Roman" w:hAnsi="Times New Roman" w:cs="Times New Roman"/>
          <w:sz w:val="20"/>
          <w:szCs w:val="20"/>
        </w:rPr>
      </w:pPr>
      <w:ins w:id="192" w:author="Author">
        <w:r w:rsidRPr="00517F5E">
          <w:rPr>
            <w:rFonts w:ascii="Times New Roman" w:hAnsi="Times New Roman" w:cs="Times New Roman"/>
            <w:sz w:val="20"/>
            <w:szCs w:val="20"/>
          </w:rPr>
          <w:t xml:space="preserve">The technology professional liability errors and omissions insurance policy shall include, or be endorsed to include, </w:t>
        </w:r>
        <w:r w:rsidRPr="00517F5E">
          <w:rPr>
            <w:rFonts w:ascii="Times New Roman" w:hAnsi="Times New Roman" w:cs="Times New Roman"/>
            <w:b/>
            <w:bCs/>
            <w:i/>
            <w:iCs/>
            <w:sz w:val="20"/>
            <w:szCs w:val="20"/>
          </w:rPr>
          <w:t>property damage liability coverage</w:t>
        </w:r>
        <w:r w:rsidRPr="00517F5E">
          <w:rPr>
            <w:rFonts w:ascii="Times New Roman" w:hAnsi="Times New Roman" w:cs="Times New Roman"/>
            <w:sz w:val="20"/>
            <w:szCs w:val="20"/>
          </w:rPr>
          <w:t xml:space="preserve"> for damage to, alteration of, loss of, or destruction of electronic data and/or information “property” of the </w:t>
        </w:r>
        <w:r>
          <w:rPr>
            <w:rFonts w:ascii="Times New Roman" w:hAnsi="Times New Roman" w:cs="Times New Roman"/>
            <w:sz w:val="20"/>
            <w:szCs w:val="20"/>
          </w:rPr>
          <w:t>JBE</w:t>
        </w:r>
        <w:r w:rsidRPr="00517F5E">
          <w:rPr>
            <w:rFonts w:ascii="Times New Roman" w:hAnsi="Times New Roman" w:cs="Times New Roman"/>
            <w:sz w:val="20"/>
            <w:szCs w:val="20"/>
          </w:rPr>
          <w:t xml:space="preserve"> in the care, custody, or control of the Contractor. If not covered under Contractor’s technology professional liability errors and omissions insurance, such “property” coverage of the </w:t>
        </w:r>
        <w:r>
          <w:rPr>
            <w:rFonts w:ascii="Times New Roman" w:hAnsi="Times New Roman" w:cs="Times New Roman"/>
            <w:sz w:val="20"/>
            <w:szCs w:val="20"/>
          </w:rPr>
          <w:t>JBE</w:t>
        </w:r>
        <w:r w:rsidRPr="00517F5E">
          <w:rPr>
            <w:rFonts w:ascii="Times New Roman" w:hAnsi="Times New Roman" w:cs="Times New Roman"/>
            <w:sz w:val="20"/>
            <w:szCs w:val="20"/>
          </w:rPr>
          <w:t xml:space="preserve"> must be endorsed onto the Contractor’s Cyber Liability Policy</w:t>
        </w:r>
        <w:r>
          <w:rPr>
            <w:rFonts w:ascii="Times New Roman" w:hAnsi="Times New Roman" w:cs="Times New Roman"/>
            <w:sz w:val="20"/>
            <w:szCs w:val="20"/>
          </w:rPr>
          <w:t xml:space="preserve">. </w:t>
        </w:r>
      </w:ins>
    </w:p>
    <w:p w14:paraId="43E2A7C1" w14:textId="77777777" w:rsidR="00D5334A" w:rsidRPr="00D5334A" w:rsidRDefault="00D5334A" w:rsidP="00D5334A">
      <w:pPr>
        <w:pStyle w:val="ListParagraph"/>
        <w:ind w:left="3510"/>
        <w:rPr>
          <w:ins w:id="193" w:author="Author"/>
          <w:rFonts w:ascii="Times New Roman" w:hAnsi="Times New Roman" w:cs="Times New Roman"/>
          <w:sz w:val="20"/>
          <w:szCs w:val="20"/>
        </w:rPr>
      </w:pPr>
    </w:p>
    <w:p w14:paraId="705D55F6" w14:textId="122C70EB" w:rsidR="00FC4DD1" w:rsidRDefault="00FC4DD1" w:rsidP="00D5334A">
      <w:pPr>
        <w:pStyle w:val="ListParagraph"/>
        <w:numPr>
          <w:ilvl w:val="3"/>
          <w:numId w:val="37"/>
        </w:numPr>
        <w:ind w:left="2160"/>
        <w:rPr>
          <w:ins w:id="194" w:author="Author"/>
          <w:rFonts w:ascii="Times New Roman" w:hAnsi="Times New Roman" w:cs="Times New Roman"/>
          <w:sz w:val="20"/>
          <w:szCs w:val="20"/>
        </w:rPr>
      </w:pPr>
      <w:commentRangeStart w:id="195"/>
      <w:ins w:id="196" w:author="Author">
        <w:r>
          <w:rPr>
            <w:rFonts w:ascii="Times New Roman" w:hAnsi="Times New Roman" w:cs="Times New Roman"/>
            <w:sz w:val="20"/>
            <w:szCs w:val="20"/>
            <w:u w:val="single"/>
          </w:rPr>
          <w:t>Builders Risk/Installation</w:t>
        </w:r>
        <w:commentRangeEnd w:id="195"/>
        <w:r>
          <w:rPr>
            <w:rStyle w:val="CommentReference"/>
          </w:rPr>
          <w:commentReference w:id="195"/>
        </w:r>
      </w:ins>
    </w:p>
    <w:p w14:paraId="4DF491DB" w14:textId="149101D4" w:rsidR="00FC4DD1" w:rsidRDefault="00FC4DD1" w:rsidP="00FC4DD1">
      <w:pPr>
        <w:rPr>
          <w:ins w:id="197" w:author="Author"/>
          <w:rFonts w:ascii="Times New Roman" w:hAnsi="Times New Roman" w:cs="Times New Roman"/>
          <w:sz w:val="20"/>
          <w:szCs w:val="20"/>
        </w:rPr>
      </w:pPr>
      <w:ins w:id="198" w:author="Author">
        <w:r w:rsidRPr="00517F5E">
          <w:rPr>
            <w:rFonts w:ascii="Times New Roman" w:hAnsi="Times New Roman" w:cs="Times New Roman"/>
            <w:sz w:val="20"/>
            <w:szCs w:val="20"/>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ins>
    </w:p>
    <w:p w14:paraId="19FFCFF3" w14:textId="54B134F2" w:rsidR="00FC4DD1" w:rsidRPr="00D5334A" w:rsidRDefault="00FC4DD1" w:rsidP="00D5334A">
      <w:pPr>
        <w:pStyle w:val="ListParagraph"/>
        <w:numPr>
          <w:ilvl w:val="3"/>
          <w:numId w:val="37"/>
        </w:numPr>
        <w:ind w:left="2160"/>
        <w:rPr>
          <w:ins w:id="199" w:author="Author"/>
          <w:rFonts w:ascii="Times New Roman" w:hAnsi="Times New Roman" w:cs="Times New Roman"/>
          <w:sz w:val="20"/>
          <w:szCs w:val="20"/>
        </w:rPr>
      </w:pPr>
      <w:ins w:id="200" w:author="Author">
        <w:r>
          <w:rPr>
            <w:rFonts w:ascii="Times New Roman" w:hAnsi="Times New Roman" w:cs="Times New Roman"/>
            <w:sz w:val="20"/>
            <w:szCs w:val="20"/>
            <w:u w:val="single"/>
          </w:rPr>
          <w:t xml:space="preserve">Contractor’s Equipment Insurance </w:t>
        </w:r>
      </w:ins>
    </w:p>
    <w:p w14:paraId="2D491550" w14:textId="02FCF820" w:rsidR="00D5334A" w:rsidRDefault="00D5334A" w:rsidP="00D5334A">
      <w:pPr>
        <w:rPr>
          <w:ins w:id="201" w:author="Author"/>
          <w:rFonts w:ascii="Times New Roman" w:hAnsi="Times New Roman" w:cs="Times New Roman"/>
          <w:sz w:val="20"/>
          <w:szCs w:val="20"/>
        </w:rPr>
      </w:pPr>
      <w:ins w:id="202" w:author="Author">
        <w:r w:rsidRPr="00517F5E">
          <w:rPr>
            <w:rFonts w:ascii="Times New Roman" w:hAnsi="Times New Roman" w:cs="Times New Roman"/>
            <w:sz w:val="20"/>
            <w:szCs w:val="20"/>
          </w:rPr>
          <w:t xml:space="preserve">Contractor shall maintain equipment insurance covering its business property, equipment, and tools used in the performance of the Work </w:t>
        </w:r>
        <w:r w:rsidR="00886B42">
          <w:rPr>
            <w:rFonts w:ascii="Times New Roman" w:hAnsi="Times New Roman" w:cs="Times New Roman"/>
            <w:sz w:val="20"/>
            <w:szCs w:val="20"/>
          </w:rPr>
          <w:t xml:space="preserve">(including </w:t>
        </w:r>
        <w:r w:rsidRPr="00517F5E">
          <w:rPr>
            <w:rFonts w:ascii="Times New Roman" w:hAnsi="Times New Roman" w:cs="Times New Roman"/>
            <w:sz w:val="20"/>
            <w:szCs w:val="20"/>
          </w:rPr>
          <w:t xml:space="preserve">at </w:t>
        </w:r>
        <w:r w:rsidR="00886B42">
          <w:rPr>
            <w:rFonts w:ascii="Times New Roman" w:hAnsi="Times New Roman" w:cs="Times New Roman"/>
            <w:sz w:val="20"/>
            <w:szCs w:val="20"/>
          </w:rPr>
          <w:t xml:space="preserve">any project </w:t>
        </w:r>
        <w:r w:rsidRPr="00517F5E">
          <w:rPr>
            <w:rFonts w:ascii="Times New Roman" w:hAnsi="Times New Roman" w:cs="Times New Roman"/>
            <w:sz w:val="20"/>
            <w:szCs w:val="20"/>
          </w:rPr>
          <w:t>site</w:t>
        </w:r>
        <w:r w:rsidR="00886B42">
          <w:rPr>
            <w:rFonts w:ascii="Times New Roman" w:hAnsi="Times New Roman" w:cs="Times New Roman"/>
            <w:sz w:val="20"/>
            <w:szCs w:val="20"/>
          </w:rPr>
          <w:t>s)</w:t>
        </w:r>
        <w:r w:rsidRPr="00517F5E">
          <w:rPr>
            <w:rFonts w:ascii="Times New Roman" w:hAnsi="Times New Roman" w:cs="Times New Roman"/>
            <w:sz w:val="20"/>
            <w:szCs w:val="20"/>
          </w:rPr>
          <w:t xml:space="preserve"> that are not intended to become a permanent part of the Work. The </w:t>
        </w:r>
        <w:r>
          <w:rPr>
            <w:rFonts w:ascii="Times New Roman" w:hAnsi="Times New Roman" w:cs="Times New Roman"/>
            <w:sz w:val="20"/>
            <w:szCs w:val="20"/>
          </w:rPr>
          <w:t>JBE</w:t>
        </w:r>
        <w:r w:rsidRPr="00517F5E">
          <w:rPr>
            <w:rFonts w:ascii="Times New Roman" w:hAnsi="Times New Roman" w:cs="Times New Roman"/>
            <w:sz w:val="20"/>
            <w:szCs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r>
          <w:rPr>
            <w:rFonts w:ascii="Times New Roman" w:hAnsi="Times New Roman" w:cs="Times New Roman"/>
            <w:sz w:val="20"/>
            <w:szCs w:val="20"/>
          </w:rPr>
          <w:t>.</w:t>
        </w:r>
      </w:ins>
    </w:p>
    <w:p w14:paraId="38E5ED0D" w14:textId="32F52A3E" w:rsidR="00D5334A" w:rsidRDefault="00D5334A" w:rsidP="00D5334A">
      <w:pPr>
        <w:pStyle w:val="ListParagraph"/>
        <w:numPr>
          <w:ilvl w:val="3"/>
          <w:numId w:val="37"/>
        </w:numPr>
        <w:ind w:left="2160"/>
        <w:rPr>
          <w:ins w:id="203" w:author="Author"/>
          <w:rFonts w:ascii="Times New Roman" w:hAnsi="Times New Roman" w:cs="Times New Roman"/>
          <w:sz w:val="20"/>
          <w:szCs w:val="20"/>
        </w:rPr>
      </w:pPr>
      <w:ins w:id="204" w:author="Author">
        <w:r>
          <w:rPr>
            <w:rFonts w:ascii="Times New Roman" w:hAnsi="Times New Roman" w:cs="Times New Roman"/>
            <w:sz w:val="20"/>
            <w:szCs w:val="20"/>
            <w:u w:val="single"/>
          </w:rPr>
          <w:t>Commercial Crime Insurance</w:t>
        </w:r>
      </w:ins>
    </w:p>
    <w:p w14:paraId="7B294B5C" w14:textId="677CE587" w:rsidR="002F1532" w:rsidRDefault="00D5334A" w:rsidP="00D5334A">
      <w:pPr>
        <w:pStyle w:val="BodyText"/>
        <w:spacing w:line="240" w:lineRule="auto"/>
        <w:rPr>
          <w:ins w:id="205" w:author="Author"/>
          <w:rFonts w:ascii="Times New Roman" w:hAnsi="Times New Roman" w:cs="Times New Roman"/>
          <w:sz w:val="20"/>
          <w:szCs w:val="20"/>
        </w:rPr>
      </w:pPr>
      <w:ins w:id="206" w:author="Author">
        <w:r w:rsidRPr="00517F5E">
          <w:rPr>
            <w:rFonts w:ascii="Times New Roman" w:hAnsi="Times New Roman" w:cs="Times New Roman"/>
            <w:sz w:val="20"/>
            <w:szCs w:val="20"/>
          </w:rPr>
          <w:t xml:space="preserve">This policy is required if Contractor handles or has regular access to </w:t>
        </w:r>
        <w:r>
          <w:rPr>
            <w:rFonts w:ascii="Times New Roman" w:hAnsi="Times New Roman" w:cs="Times New Roman"/>
            <w:sz w:val="20"/>
            <w:szCs w:val="20"/>
          </w:rPr>
          <w:t xml:space="preserve">JBE’s </w:t>
        </w:r>
        <w:r w:rsidRPr="00517F5E">
          <w:rPr>
            <w:rFonts w:ascii="Times New Roman" w:hAnsi="Times New Roman" w:cs="Times New Roman"/>
            <w:sz w:val="20"/>
            <w:szCs w:val="20"/>
          </w:rPr>
          <w:t xml:space="preserve">funds or property of significant value to the </w:t>
        </w:r>
        <w:r>
          <w:rPr>
            <w:rFonts w:ascii="Times New Roman" w:hAnsi="Times New Roman" w:cs="Times New Roman"/>
            <w:sz w:val="20"/>
            <w:szCs w:val="20"/>
          </w:rPr>
          <w:t>JBE</w:t>
        </w:r>
        <w:r w:rsidRPr="00517F5E">
          <w:rPr>
            <w:rFonts w:ascii="Times New Roman" w:hAnsi="Times New Roman" w:cs="Times New Roman"/>
            <w:sz w:val="20"/>
            <w:szCs w:val="20"/>
          </w:rPr>
          <w:t xml:space="preserve">. This policy must cover dishonest acts including loss due to disappearance or destruction of money, securities, and property; forgery and alteration of documents; and fraudulent transfer of money, securities, and property. The minimum liability limit must be </w:t>
        </w:r>
        <w:r>
          <w:rPr>
            <w:rFonts w:ascii="Times New Roman" w:hAnsi="Times New Roman" w:cs="Times New Roman"/>
            <w:sz w:val="20"/>
            <w:szCs w:val="20"/>
          </w:rPr>
          <w:t>one million dollars ($1,000,000)</w:t>
        </w:r>
        <w:r w:rsidRPr="00517F5E">
          <w:rPr>
            <w:rFonts w:ascii="Times New Roman" w:hAnsi="Times New Roman" w:cs="Times New Roman"/>
            <w:sz w:val="20"/>
            <w:szCs w:val="20"/>
          </w:rPr>
          <w:t>.</w:t>
        </w:r>
      </w:ins>
    </w:p>
    <w:p w14:paraId="1464B557" w14:textId="5D1F7D65" w:rsidR="00D5334A" w:rsidRPr="00D5334A" w:rsidRDefault="00D5334A" w:rsidP="00D5334A">
      <w:pPr>
        <w:pStyle w:val="ListParagraph"/>
        <w:numPr>
          <w:ilvl w:val="1"/>
          <w:numId w:val="37"/>
        </w:numPr>
        <w:rPr>
          <w:ins w:id="207" w:author="Author"/>
          <w:rFonts w:ascii="Times New Roman" w:hAnsi="Times New Roman" w:cs="Times New Roman"/>
          <w:sz w:val="20"/>
          <w:szCs w:val="20"/>
        </w:rPr>
      </w:pPr>
      <w:ins w:id="208" w:author="Author">
        <w:r w:rsidRPr="00D5334A">
          <w:rPr>
            <w:rFonts w:ascii="Times New Roman" w:hAnsi="Times New Roman" w:cs="Times New Roman"/>
            <w:sz w:val="20"/>
            <w:szCs w:val="20"/>
            <w:u w:val="single"/>
          </w:rPr>
          <w:t>Umbrella Policies</w:t>
        </w:r>
      </w:ins>
    </w:p>
    <w:p w14:paraId="1C900BC0" w14:textId="6DFA7A41" w:rsidR="00D5334A" w:rsidRPr="00D5334A" w:rsidRDefault="00D5334A" w:rsidP="00D5334A">
      <w:pPr>
        <w:rPr>
          <w:ins w:id="209" w:author="Author"/>
          <w:rFonts w:ascii="Times New Roman" w:hAnsi="Times New Roman" w:cs="Times New Roman"/>
          <w:sz w:val="20"/>
          <w:szCs w:val="20"/>
        </w:rPr>
      </w:pPr>
      <w:ins w:id="210" w:author="Author">
        <w:r>
          <w:rPr>
            <w:rFonts w:ascii="Times New Roman" w:hAnsi="Times New Roman" w:cs="Times New Roman"/>
            <w:sz w:val="20"/>
            <w:szCs w:val="20"/>
          </w:rPr>
          <w:t xml:space="preserve">Contractor may satisfy basic coverage limits through any combination of primary, excess, or umbrella insurance. </w:t>
        </w:r>
      </w:ins>
    </w:p>
    <w:p w14:paraId="1EBF3F23" w14:textId="0763CE6E" w:rsidR="00E573E1" w:rsidRPr="003B489F" w:rsidDel="003B489F" w:rsidRDefault="0054412A" w:rsidP="00531FEE">
      <w:pPr>
        <w:pStyle w:val="Heading3"/>
        <w:keepNext w:val="0"/>
        <w:widowControl w:val="0"/>
        <w:numPr>
          <w:ilvl w:val="1"/>
          <w:numId w:val="54"/>
        </w:numPr>
        <w:spacing w:before="120" w:after="120" w:line="240" w:lineRule="auto"/>
        <w:ind w:left="0" w:firstLine="720"/>
        <w:rPr>
          <w:del w:id="211" w:author="Author"/>
          <w:rFonts w:ascii="Times New Roman" w:hAnsi="Times New Roman" w:cs="Times New Roman"/>
          <w:sz w:val="20"/>
          <w:szCs w:val="20"/>
        </w:rPr>
      </w:pPr>
      <w:del w:id="212" w:author="Author">
        <w:r w:rsidRPr="003B489F" w:rsidDel="003B489F">
          <w:rPr>
            <w:rFonts w:ascii="Times New Roman" w:hAnsi="Times New Roman" w:cs="Times New Roman"/>
            <w:b w:val="0"/>
            <w:sz w:val="20"/>
            <w:szCs w:val="20"/>
            <w:u w:val="single"/>
          </w:rPr>
          <w:delText>Basic Coverage</w:delText>
        </w:r>
        <w:r w:rsidRPr="003B489F" w:rsidDel="003B489F">
          <w:rPr>
            <w:rFonts w:ascii="Times New Roman" w:hAnsi="Times New Roman" w:cs="Times New Roman"/>
            <w:b w:val="0"/>
            <w:sz w:val="20"/>
            <w:szCs w:val="20"/>
          </w:rPr>
          <w:delText>.</w:delText>
        </w:r>
        <w:r w:rsidRPr="003B489F" w:rsidDel="003B489F">
          <w:rPr>
            <w:rFonts w:ascii="Times New Roman" w:hAnsi="Times New Roman" w:cs="Times New Roman"/>
            <w:sz w:val="20"/>
            <w:szCs w:val="20"/>
          </w:rPr>
          <w:delText xml:space="preserve"> </w:delText>
        </w:r>
        <w:r w:rsidRPr="003B489F" w:rsidDel="003B489F">
          <w:rPr>
            <w:rFonts w:ascii="Times New Roman" w:hAnsi="Times New Roman" w:cs="Times New Roman"/>
            <w:b w:val="0"/>
            <w:sz w:val="20"/>
            <w:szCs w:val="20"/>
          </w:rPr>
          <w:delText>Contractor shall provide and maintain at Contractor’s expense the following insurance during the Term:</w:delText>
        </w:r>
        <w:r w:rsidRPr="003B489F" w:rsidDel="003B489F">
          <w:rPr>
            <w:rFonts w:ascii="Times New Roman" w:hAnsi="Times New Roman" w:cs="Times New Roman"/>
            <w:sz w:val="20"/>
            <w:szCs w:val="20"/>
          </w:rPr>
          <w:delText xml:space="preserve"> </w:delText>
        </w:r>
      </w:del>
    </w:p>
    <w:p w14:paraId="29E5E6BA" w14:textId="5BFA0509" w:rsidR="00E573E1" w:rsidRPr="00303BCF" w:rsidDel="003B489F" w:rsidRDefault="0054412A" w:rsidP="00531FEE">
      <w:pPr>
        <w:pStyle w:val="Heading3"/>
        <w:keepNext w:val="0"/>
        <w:widowControl w:val="0"/>
        <w:numPr>
          <w:ilvl w:val="3"/>
          <w:numId w:val="54"/>
        </w:numPr>
        <w:tabs>
          <w:tab w:val="left" w:pos="1080"/>
          <w:tab w:val="left" w:pos="2160"/>
        </w:tabs>
        <w:spacing w:before="120" w:after="120" w:line="240" w:lineRule="auto"/>
        <w:ind w:left="0" w:firstLine="1440"/>
        <w:rPr>
          <w:del w:id="213" w:author="Author"/>
          <w:rFonts w:ascii="Times New Roman" w:hAnsi="Times New Roman"/>
          <w:sz w:val="20"/>
        </w:rPr>
      </w:pPr>
      <w:del w:id="214" w:author="Author">
        <w:r w:rsidRPr="00594F71" w:rsidDel="003B489F">
          <w:rPr>
            <w:rFonts w:ascii="Times New Roman" w:hAnsi="Times New Roman"/>
            <w:b w:val="0"/>
            <w:sz w:val="20"/>
            <w:u w:val="single"/>
          </w:rPr>
          <w:delText>Workers Compensation and Employer’s Liability</w:delText>
        </w:r>
        <w:r w:rsidRPr="00594F71" w:rsidDel="003B489F">
          <w:rPr>
            <w:rFonts w:ascii="Times New Roman" w:hAnsi="Times New Roman"/>
            <w:b w:val="0"/>
            <w:sz w:val="20"/>
          </w:rPr>
          <w:delText>.</w:delText>
        </w:r>
        <w:r w:rsidRPr="00041323" w:rsidDel="003B489F">
          <w:rPr>
            <w:rFonts w:ascii="Times New Roman" w:hAnsi="Times New Roman"/>
            <w:b w:val="0"/>
            <w:sz w:val="20"/>
          </w:rPr>
          <w:delText xml:space="preserve"> The policy is required only if Contractor </w:delText>
        </w:r>
        <w:r w:rsidR="00A64D97" w:rsidRPr="00041323" w:rsidDel="003B489F">
          <w:rPr>
            <w:rFonts w:ascii="Times New Roman" w:hAnsi="Times New Roman"/>
            <w:b w:val="0"/>
            <w:sz w:val="20"/>
          </w:rPr>
          <w:delText xml:space="preserve">has </w:delText>
        </w:r>
        <w:r w:rsidRPr="00041323" w:rsidDel="003B489F">
          <w:rPr>
            <w:rFonts w:ascii="Times New Roman" w:hAnsi="Times New Roman"/>
            <w:b w:val="0"/>
            <w:sz w:val="20"/>
          </w:rPr>
          <w:delText>employees. It must include workers’ compensation to meet minimum requirements of the California Labor Code, and it must provide coverage for employer’s liability bodily injury at minimum limits of $1 million per accident or disease;</w:delText>
        </w:r>
        <w:r w:rsidRPr="00303BCF" w:rsidDel="003B489F">
          <w:rPr>
            <w:rFonts w:ascii="Times New Roman" w:hAnsi="Times New Roman"/>
            <w:sz w:val="20"/>
          </w:rPr>
          <w:delText xml:space="preserve"> </w:delText>
        </w:r>
      </w:del>
    </w:p>
    <w:p w14:paraId="73D13A98" w14:textId="4A97AF76" w:rsidR="00E573E1" w:rsidRPr="00303BCF" w:rsidDel="003B489F" w:rsidRDefault="0054412A" w:rsidP="00531FEE">
      <w:pPr>
        <w:pStyle w:val="Heading3"/>
        <w:keepNext w:val="0"/>
        <w:widowControl w:val="0"/>
        <w:numPr>
          <w:ilvl w:val="3"/>
          <w:numId w:val="54"/>
        </w:numPr>
        <w:tabs>
          <w:tab w:val="left" w:pos="1080"/>
          <w:tab w:val="left" w:pos="2160"/>
        </w:tabs>
        <w:spacing w:before="120" w:after="0" w:line="240" w:lineRule="auto"/>
        <w:ind w:left="0" w:firstLine="1440"/>
        <w:rPr>
          <w:del w:id="215" w:author="Author"/>
          <w:rFonts w:ascii="Times New Roman" w:hAnsi="Times New Roman"/>
          <w:sz w:val="20"/>
        </w:rPr>
      </w:pPr>
      <w:del w:id="216" w:author="Author">
        <w:r w:rsidRPr="00594F71" w:rsidDel="003B489F">
          <w:rPr>
            <w:rFonts w:ascii="Times New Roman" w:hAnsi="Times New Roman"/>
            <w:b w:val="0"/>
            <w:sz w:val="20"/>
            <w:u w:val="single"/>
          </w:rPr>
          <w:delText>Commercial General Liability</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CE671C" w:rsidDel="003B489F">
          <w:rPr>
            <w:rFonts w:ascii="Times New Roman" w:hAnsi="Times New Roman"/>
            <w:b w:val="0"/>
            <w:sz w:val="20"/>
          </w:rPr>
          <w:delText xml:space="preserve">The policy must be </w:delText>
        </w:r>
        <w:r w:rsidR="00A92476" w:rsidDel="003B489F">
          <w:rPr>
            <w:rFonts w:ascii="Times New Roman" w:hAnsi="Times New Roman"/>
            <w:b w:val="0"/>
            <w:sz w:val="20"/>
          </w:rPr>
          <w:delText>written on an occurrence form with limits of not less than $1 million per occurrence, and a $1 million annual aggregate. Each policy must include coverage for liabilities arising out of premises, operations, independent contractors, products and completed operations, personal and advertising injury, and liability assumed in a contract.</w:delText>
        </w:r>
        <w:r w:rsidRPr="00041323" w:rsidDel="003B489F">
          <w:rPr>
            <w:rFonts w:ascii="Times New Roman" w:hAnsi="Times New Roman"/>
            <w:b w:val="0"/>
            <w:sz w:val="20"/>
          </w:rPr>
          <w:delText>; and</w:delText>
        </w:r>
        <w:r w:rsidRPr="00303BCF" w:rsidDel="003B489F">
          <w:rPr>
            <w:rFonts w:ascii="Times New Roman" w:hAnsi="Times New Roman"/>
            <w:sz w:val="20"/>
          </w:rPr>
          <w:delText xml:space="preserve"> </w:delText>
        </w:r>
      </w:del>
    </w:p>
    <w:p w14:paraId="3CC1CEEE" w14:textId="7C87CEBF" w:rsidR="00AC28B1" w:rsidRPr="00AC28B1" w:rsidDel="003B489F" w:rsidRDefault="0054412A" w:rsidP="00531FEE">
      <w:pPr>
        <w:pStyle w:val="Heading3"/>
        <w:keepNext w:val="0"/>
        <w:widowControl w:val="0"/>
        <w:numPr>
          <w:ilvl w:val="3"/>
          <w:numId w:val="54"/>
        </w:numPr>
        <w:spacing w:before="0" w:after="120" w:line="240" w:lineRule="auto"/>
        <w:ind w:left="0" w:firstLine="1440"/>
        <w:rPr>
          <w:del w:id="217" w:author="Author"/>
          <w:rFonts w:ascii="Times New Roman" w:hAnsi="Times New Roman"/>
          <w:sz w:val="20"/>
        </w:rPr>
      </w:pPr>
      <w:del w:id="218" w:author="Author">
        <w:r w:rsidRPr="00594F71" w:rsidDel="003B489F">
          <w:rPr>
            <w:rFonts w:ascii="Times New Roman" w:hAnsi="Times New Roman"/>
            <w:b w:val="0"/>
            <w:sz w:val="20"/>
            <w:u w:val="single"/>
          </w:rPr>
          <w:delText>Professional Liability</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A97BE4" w:rsidRPr="00AC28B1" w:rsidDel="003B489F">
          <w:rPr>
            <w:rFonts w:ascii="Times New Roman" w:hAnsi="Times New Roman"/>
            <w:i/>
            <w:sz w:val="20"/>
            <w:highlight w:val="yellow"/>
          </w:rPr>
          <w:delText>[SECTION 7.1(c) INSTRUCTIONS: If Contractor does not, however, actually maintain a policy with limits of $1 million or more per claim and the JBE determines the risk of a lower limit is commercially reasonable under the circumstances, the minimum limit may be the limit Contractor actually maintains]</w:delText>
        </w:r>
        <w:r w:rsidR="00A97BE4" w:rsidDel="003B489F">
          <w:rPr>
            <w:rFonts w:ascii="Times New Roman" w:hAnsi="Times New Roman"/>
            <w:i/>
            <w:sz w:val="20"/>
          </w:rPr>
          <w:delText xml:space="preserve"> </w:delText>
        </w:r>
        <w:r w:rsidR="005C10F9" w:rsidDel="003B489F">
          <w:rPr>
            <w:rFonts w:ascii="Times New Roman" w:hAnsi="Times New Roman"/>
            <w:b w:val="0"/>
            <w:sz w:val="20"/>
          </w:rPr>
          <w:delText>The policy must</w:delText>
        </w:r>
        <w:r w:rsidR="00A92476" w:rsidDel="003B489F">
          <w:rPr>
            <w:rFonts w:ascii="Times New Roman" w:hAnsi="Times New Roman"/>
            <w:b w:val="0"/>
            <w:sz w:val="20"/>
          </w:rPr>
          <w:delText xml:space="preserve"> </w:delText>
        </w:r>
        <w:r w:rsidR="005C10F9" w:rsidDel="003B489F">
          <w:rPr>
            <w:rFonts w:ascii="Times New Roman" w:hAnsi="Times New Roman"/>
            <w:b w:val="0"/>
            <w:sz w:val="20"/>
          </w:rPr>
          <w:delText xml:space="preserve">cover </w:delText>
        </w:r>
        <w:r w:rsidR="00A92476" w:rsidDel="003B489F">
          <w:rPr>
            <w:rFonts w:ascii="Times New Roman" w:hAnsi="Times New Roman"/>
            <w:b w:val="0"/>
            <w:sz w:val="20"/>
          </w:rPr>
          <w:delText>Contractor’s acts, errors and omissions committed or alleged to have been committed which arise out of rend</w:delText>
        </w:r>
        <w:r w:rsidR="00470E61" w:rsidDel="003B489F">
          <w:rPr>
            <w:rFonts w:ascii="Times New Roman" w:hAnsi="Times New Roman"/>
            <w:b w:val="0"/>
            <w:sz w:val="20"/>
          </w:rPr>
          <w:delText>er</w:delText>
        </w:r>
        <w:r w:rsidR="00A92476" w:rsidDel="003B489F">
          <w:rPr>
            <w:rFonts w:ascii="Times New Roman" w:hAnsi="Times New Roman"/>
            <w:b w:val="0"/>
            <w:sz w:val="20"/>
          </w:rPr>
          <w:delText xml:space="preserve">ing or failure to render services provided under this Agreement. The policy shall provide limits of not less than $1 million per occurrence and annual aggregate. </w:delText>
        </w:r>
      </w:del>
    </w:p>
    <w:p w14:paraId="722C6816" w14:textId="236B3FBC" w:rsidR="00AC28B1" w:rsidRPr="00AC28B1" w:rsidDel="003B489F" w:rsidRDefault="0054412A" w:rsidP="00531FEE">
      <w:pPr>
        <w:pStyle w:val="Heading3"/>
        <w:keepNext w:val="0"/>
        <w:widowControl w:val="0"/>
        <w:numPr>
          <w:ilvl w:val="3"/>
          <w:numId w:val="54"/>
        </w:numPr>
        <w:tabs>
          <w:tab w:val="left" w:pos="1080"/>
        </w:tabs>
        <w:spacing w:before="120" w:after="120" w:line="240" w:lineRule="auto"/>
        <w:ind w:left="0" w:firstLine="1440"/>
        <w:rPr>
          <w:del w:id="219" w:author="Author"/>
          <w:rFonts w:ascii="Times New Roman" w:hAnsi="Times New Roman"/>
          <w:sz w:val="20"/>
        </w:rPr>
      </w:pPr>
      <w:del w:id="220" w:author="Author">
        <w:r w:rsidRPr="00594F71" w:rsidDel="003B489F">
          <w:rPr>
            <w:rFonts w:ascii="Times New Roman" w:hAnsi="Times New Roman"/>
            <w:b w:val="0"/>
            <w:sz w:val="20"/>
            <w:u w:val="single"/>
          </w:rPr>
          <w:lastRenderedPageBreak/>
          <w:delText>Commercial Automobile Liability</w:delText>
        </w:r>
        <w:r w:rsidRPr="00594F71" w:rsidDel="003B489F">
          <w:rPr>
            <w:rFonts w:ascii="Times New Roman" w:hAnsi="Times New Roman"/>
            <w:b w:val="0"/>
            <w:sz w:val="20"/>
          </w:rPr>
          <w:delText>.</w:delText>
        </w:r>
        <w:r w:rsidRPr="00041323" w:rsidDel="003B489F">
          <w:rPr>
            <w:rFonts w:ascii="Times New Roman" w:hAnsi="Times New Roman"/>
            <w:b w:val="0"/>
            <w:sz w:val="20"/>
          </w:rPr>
          <w:delText xml:space="preserve"> </w:delText>
        </w:r>
        <w:r w:rsidR="00AE26AA" w:rsidDel="003B489F">
          <w:rPr>
            <w:rFonts w:ascii="Times New Roman" w:hAnsi="Times New Roman"/>
            <w:b w:val="0"/>
            <w:sz w:val="20"/>
          </w:rPr>
          <w:delText>If an automobile is used in providing the Work,</w:delText>
        </w:r>
        <w:r w:rsidR="000D521F" w:rsidRPr="000D521F" w:rsidDel="003B489F">
          <w:rPr>
            <w:rFonts w:ascii="Times New Roman" w:hAnsi="Times New Roman"/>
            <w:b w:val="0"/>
            <w:sz w:val="20"/>
          </w:rPr>
          <w:delText xml:space="preserve"> automobile liability insurance with limits of not less than $1</w:delText>
        </w:r>
        <w:r w:rsidR="00D7368B" w:rsidDel="003B489F">
          <w:rPr>
            <w:rFonts w:ascii="Times New Roman" w:hAnsi="Times New Roman"/>
            <w:b w:val="0"/>
            <w:sz w:val="20"/>
          </w:rPr>
          <w:delText xml:space="preserve"> million</w:delText>
        </w:r>
        <w:r w:rsidR="000D521F" w:rsidRPr="000D521F" w:rsidDel="003B489F">
          <w:rPr>
            <w:rFonts w:ascii="Times New Roman" w:hAnsi="Times New Roman"/>
            <w:b w:val="0"/>
            <w:sz w:val="20"/>
          </w:rPr>
          <w:delText xml:space="preserve"> per accident. Such insurance must cover liability arising out of the operation of a motor vehicle, including owned, hired, and non-owned motor vehicles, assigned to or used in connection with </w:delText>
        </w:r>
        <w:r w:rsidR="00AE26AA" w:rsidDel="003B489F">
          <w:rPr>
            <w:rFonts w:ascii="Times New Roman" w:hAnsi="Times New Roman"/>
            <w:b w:val="0"/>
            <w:sz w:val="20"/>
          </w:rPr>
          <w:delText>providing the Work</w:delText>
        </w:r>
        <w:r w:rsidR="000D521F" w:rsidRPr="000D521F" w:rsidDel="003B489F">
          <w:rPr>
            <w:rFonts w:ascii="Times New Roman" w:hAnsi="Times New Roman"/>
            <w:b w:val="0"/>
            <w:sz w:val="20"/>
          </w:rPr>
          <w:delText>.</w:delText>
        </w:r>
        <w:r w:rsidR="000D521F" w:rsidRPr="000D521F" w:rsidDel="003B489F">
          <w:rPr>
            <w:rFonts w:ascii="Times New Roman" w:hAnsi="Times New Roman"/>
            <w:b w:val="0"/>
            <w:sz w:val="20"/>
            <w:highlight w:val="yellow"/>
          </w:rPr>
          <w:delText xml:space="preserve"> </w:delText>
        </w:r>
      </w:del>
    </w:p>
    <w:p w14:paraId="2CA1F5DA" w14:textId="386FCADF" w:rsidR="00AC28B1" w:rsidRPr="00AC28B1" w:rsidDel="003B489F" w:rsidRDefault="0054412A" w:rsidP="00531FEE">
      <w:pPr>
        <w:pStyle w:val="Heading3"/>
        <w:keepNext w:val="0"/>
        <w:widowControl w:val="0"/>
        <w:numPr>
          <w:ilvl w:val="3"/>
          <w:numId w:val="54"/>
        </w:numPr>
        <w:tabs>
          <w:tab w:val="left" w:pos="1080"/>
        </w:tabs>
        <w:spacing w:before="120" w:after="120" w:line="240" w:lineRule="auto"/>
        <w:ind w:left="0" w:firstLine="1440"/>
        <w:rPr>
          <w:del w:id="221" w:author="Author"/>
          <w:rFonts w:ascii="Times New Roman" w:hAnsi="Times New Roman"/>
          <w:sz w:val="20"/>
        </w:rPr>
      </w:pPr>
      <w:del w:id="222" w:author="Author">
        <w:r w:rsidRPr="00594F71" w:rsidDel="003B489F">
          <w:rPr>
            <w:rFonts w:ascii="Times New Roman" w:hAnsi="Times New Roman"/>
            <w:b w:val="0"/>
            <w:sz w:val="20"/>
            <w:u w:val="single"/>
          </w:rPr>
          <w:delText>Commercial Crime Insurance</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307F58" w:rsidDel="003B489F">
          <w:rPr>
            <w:rFonts w:ascii="Times New Roman" w:hAnsi="Times New Roman"/>
            <w:b w:val="0"/>
            <w:sz w:val="20"/>
          </w:rPr>
          <w:delText>If Contractor handles or has regular access to the JBE’s funds or property of significant value to the JBE, this</w:delText>
        </w:r>
        <w:r w:rsidRPr="00041323" w:rsidDel="003B489F">
          <w:rPr>
            <w:rFonts w:ascii="Times New Roman" w:hAnsi="Times New Roman"/>
            <w:b w:val="0"/>
            <w:sz w:val="20"/>
          </w:rPr>
          <w:delText xml:space="preserve"> policy must cover dishonest acts including loss due to theft of money, securities, and property; forgery, and alteration of documents; and fraudulent transfer of money, securities, and property. The minimum liability limit must be</w:delText>
        </w:r>
        <w:r w:rsidR="003E044F" w:rsidRPr="00041323" w:rsidDel="003B489F">
          <w:rPr>
            <w:rFonts w:ascii="Times New Roman" w:hAnsi="Times New Roman"/>
            <w:b w:val="0"/>
            <w:sz w:val="20"/>
          </w:rPr>
          <w:delText xml:space="preserve"> $_______.</w:delText>
        </w:r>
        <w:r w:rsidRPr="00303BCF" w:rsidDel="003B489F">
          <w:rPr>
            <w:rFonts w:ascii="Times New Roman" w:hAnsi="Times New Roman"/>
            <w:sz w:val="20"/>
          </w:rPr>
          <w:delText xml:space="preserve"> </w:delText>
        </w:r>
        <w:r w:rsidRPr="00303BCF" w:rsidDel="003B489F">
          <w:rPr>
            <w:rFonts w:ascii="Times New Roman" w:hAnsi="Times New Roman"/>
            <w:i/>
            <w:sz w:val="20"/>
            <w:highlight w:val="yellow"/>
          </w:rPr>
          <w:delText>[SECTION INSTRUCTIONS: Insert here an amount related to th</w:delText>
        </w:r>
        <w:r w:rsidR="003E044F" w:rsidRPr="00303BCF" w:rsidDel="003B489F">
          <w:rPr>
            <w:rFonts w:ascii="Times New Roman" w:hAnsi="Times New Roman"/>
            <w:i/>
            <w:sz w:val="20"/>
            <w:highlight w:val="yellow"/>
          </w:rPr>
          <w:delText>e value of property at risk]</w:delText>
        </w:r>
        <w:r w:rsidRPr="00303BCF" w:rsidDel="003B489F">
          <w:rPr>
            <w:rFonts w:ascii="Times New Roman" w:hAnsi="Times New Roman"/>
            <w:sz w:val="20"/>
          </w:rPr>
          <w:delText xml:space="preserve"> </w:delText>
        </w:r>
      </w:del>
    </w:p>
    <w:p w14:paraId="5C61685C" w14:textId="5714561C"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23" w:author="Author"/>
          <w:rFonts w:ascii="Times New Roman" w:hAnsi="Times New Roman"/>
          <w:sz w:val="20"/>
        </w:rPr>
      </w:pPr>
      <w:del w:id="224" w:author="Author">
        <w:r w:rsidRPr="00594F71" w:rsidDel="003B489F">
          <w:rPr>
            <w:rFonts w:ascii="Times New Roman" w:hAnsi="Times New Roman"/>
            <w:b w:val="0"/>
            <w:sz w:val="20"/>
          </w:rPr>
          <w:delText>“</w:delText>
        </w:r>
        <w:r w:rsidRPr="00594F71" w:rsidDel="003B489F">
          <w:rPr>
            <w:rFonts w:ascii="Times New Roman" w:hAnsi="Times New Roman"/>
            <w:b w:val="0"/>
            <w:sz w:val="20"/>
            <w:u w:val="single"/>
          </w:rPr>
          <w:delText>Claims Made” Coverage</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 xml:space="preserve">If any required insurance is written on a “claims made” form, Contractor shall maintain the coverage continuously throughout the Term, and, without lapse, for three years beyond the termination or expiration of this Agreement and the JBE’s acceptance of all </w:delText>
        </w:r>
        <w:r w:rsidR="008610FA" w:rsidDel="003B489F">
          <w:rPr>
            <w:rFonts w:ascii="Times New Roman" w:hAnsi="Times New Roman"/>
            <w:b w:val="0"/>
            <w:sz w:val="20"/>
          </w:rPr>
          <w:delText>Work</w:delText>
        </w:r>
        <w:r w:rsidRPr="00041323" w:rsidDel="003B489F">
          <w:rPr>
            <w:rFonts w:ascii="Times New Roman" w:hAnsi="Times New Roman"/>
            <w:b w:val="0"/>
            <w:sz w:val="20"/>
          </w:rPr>
          <w:delText xml:space="preserve"> provided under this Agreement. The retroactive date or “prior acts inclusion date” of any “claims made” policy must be no later than the date that </w:delText>
        </w:r>
        <w:r w:rsidR="008610FA" w:rsidDel="003B489F">
          <w:rPr>
            <w:rFonts w:ascii="Times New Roman" w:hAnsi="Times New Roman"/>
            <w:b w:val="0"/>
            <w:sz w:val="20"/>
          </w:rPr>
          <w:delText>Work</w:delText>
        </w:r>
        <w:r w:rsidRPr="00041323" w:rsidDel="003B489F">
          <w:rPr>
            <w:rFonts w:ascii="Times New Roman" w:hAnsi="Times New Roman"/>
            <w:b w:val="0"/>
            <w:sz w:val="20"/>
          </w:rPr>
          <w:delText xml:space="preserve"> commence</w:delText>
        </w:r>
        <w:r w:rsidR="008610FA" w:rsidDel="003B489F">
          <w:rPr>
            <w:rFonts w:ascii="Times New Roman" w:hAnsi="Times New Roman"/>
            <w:b w:val="0"/>
            <w:sz w:val="20"/>
          </w:rPr>
          <w:delText>s</w:delText>
        </w:r>
        <w:r w:rsidRPr="00041323" w:rsidDel="003B489F">
          <w:rPr>
            <w:rFonts w:ascii="Times New Roman" w:hAnsi="Times New Roman"/>
            <w:b w:val="0"/>
            <w:sz w:val="20"/>
          </w:rPr>
          <w:delText xml:space="preserve"> under this Agreement.</w:delText>
        </w:r>
        <w:r w:rsidRPr="00303BCF" w:rsidDel="003B489F">
          <w:rPr>
            <w:rFonts w:ascii="Times New Roman" w:hAnsi="Times New Roman"/>
            <w:sz w:val="20"/>
          </w:rPr>
          <w:delText xml:space="preserve"> </w:delText>
        </w:r>
      </w:del>
    </w:p>
    <w:p w14:paraId="1FED8C28" w14:textId="2A50E04B"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25" w:author="Author"/>
          <w:rFonts w:ascii="Times New Roman" w:hAnsi="Times New Roman"/>
          <w:sz w:val="20"/>
        </w:rPr>
      </w:pPr>
      <w:del w:id="226" w:author="Author">
        <w:r w:rsidRPr="00594F71" w:rsidDel="003B489F">
          <w:rPr>
            <w:rFonts w:ascii="Times New Roman" w:hAnsi="Times New Roman"/>
            <w:b w:val="0"/>
            <w:sz w:val="20"/>
            <w:u w:val="single"/>
          </w:rPr>
          <w:delText>Umbrella Policies</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 xml:space="preserve">Contractor may satisfy basic coverage limits through any combination of </w:delText>
        </w:r>
        <w:r w:rsidR="00D7368B" w:rsidDel="003B489F">
          <w:rPr>
            <w:rFonts w:ascii="Times New Roman" w:hAnsi="Times New Roman"/>
            <w:b w:val="0"/>
            <w:sz w:val="20"/>
          </w:rPr>
          <w:delText xml:space="preserve">primary, excess or </w:delText>
        </w:r>
        <w:r w:rsidRPr="00041323" w:rsidDel="003B489F">
          <w:rPr>
            <w:rFonts w:ascii="Times New Roman" w:hAnsi="Times New Roman"/>
            <w:b w:val="0"/>
            <w:sz w:val="20"/>
          </w:rPr>
          <w:delText>umbrella insurance.</w:delText>
        </w:r>
      </w:del>
    </w:p>
    <w:p w14:paraId="7726A23C" w14:textId="4EB47109"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27" w:author="Author"/>
          <w:rFonts w:ascii="Times New Roman" w:hAnsi="Times New Roman"/>
          <w:sz w:val="20"/>
        </w:rPr>
      </w:pPr>
      <w:del w:id="228" w:author="Author">
        <w:r w:rsidRPr="00594F71" w:rsidDel="003B489F">
          <w:rPr>
            <w:rFonts w:ascii="Times New Roman" w:hAnsi="Times New Roman"/>
            <w:b w:val="0"/>
            <w:sz w:val="20"/>
            <w:u w:val="single"/>
          </w:rPr>
          <w:delText>Aggregate Limits of Liability</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The basic coverage limits of liability may be subject to annual aggregate limits. If this is the case the annual aggregate limits of liability must be at least two times the limits required for each policy, or the aggregate may equal the limits required but must apply separately to this Agreement.</w:delText>
        </w:r>
      </w:del>
    </w:p>
    <w:p w14:paraId="202AD17C" w14:textId="66D3AE3D"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29" w:author="Author"/>
          <w:rFonts w:ascii="Times New Roman" w:hAnsi="Times New Roman"/>
          <w:sz w:val="20"/>
        </w:rPr>
      </w:pPr>
      <w:del w:id="230" w:author="Author">
        <w:r w:rsidRPr="00594F71" w:rsidDel="003B489F">
          <w:rPr>
            <w:rFonts w:ascii="Times New Roman" w:hAnsi="Times New Roman"/>
            <w:b w:val="0"/>
            <w:sz w:val="20"/>
            <w:u w:val="single"/>
          </w:rPr>
          <w:delText>Deductibles and Self-Insured Retentions</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9D7AEA" w:rsidDel="003B489F">
          <w:rPr>
            <w:rFonts w:ascii="Times New Roman" w:hAnsi="Times New Roman"/>
            <w:b w:val="0"/>
            <w:sz w:val="20"/>
          </w:rPr>
          <w:delText>Contractor is responsible for and may not recover from the JBE, including Judicial Branch Personnel, any deductible or self-insured retention that is connected to the insurance required under this Section 7.</w:delText>
        </w:r>
        <w:r w:rsidRPr="00041323" w:rsidDel="003B489F">
          <w:rPr>
            <w:rFonts w:ascii="Times New Roman" w:hAnsi="Times New Roman"/>
            <w:b w:val="0"/>
            <w:sz w:val="20"/>
          </w:rPr>
          <w:delText xml:space="preserve"> </w:delText>
        </w:r>
      </w:del>
    </w:p>
    <w:p w14:paraId="25B334ED" w14:textId="6B37C0E0"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31" w:author="Author"/>
          <w:rFonts w:ascii="Times New Roman" w:hAnsi="Times New Roman"/>
          <w:sz w:val="20"/>
        </w:rPr>
      </w:pPr>
      <w:del w:id="232" w:author="Author">
        <w:r w:rsidRPr="00594F71" w:rsidDel="003B489F">
          <w:rPr>
            <w:rFonts w:ascii="Times New Roman" w:hAnsi="Times New Roman"/>
            <w:b w:val="0"/>
            <w:sz w:val="20"/>
            <w:u w:val="single"/>
          </w:rPr>
          <w:delText>Additional Insured Status</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7C4598" w:rsidDel="003B489F">
          <w:rPr>
            <w:rFonts w:ascii="Times New Roman" w:hAnsi="Times New Roman"/>
            <w:b w:val="0"/>
            <w:sz w:val="20"/>
          </w:rPr>
          <w:delText xml:space="preserve">With respect to </w:delText>
        </w:r>
        <w:r w:rsidRPr="00041323" w:rsidDel="003B489F">
          <w:rPr>
            <w:rFonts w:ascii="Times New Roman" w:hAnsi="Times New Roman"/>
            <w:b w:val="0"/>
            <w:sz w:val="20"/>
          </w:rPr>
          <w:delText>commercial general liability</w:delText>
        </w:r>
        <w:r w:rsidR="000D4184" w:rsidDel="003B489F">
          <w:rPr>
            <w:rFonts w:ascii="Times New Roman" w:hAnsi="Times New Roman"/>
            <w:b w:val="0"/>
            <w:sz w:val="20"/>
          </w:rPr>
          <w:delText>,</w:delText>
        </w:r>
        <w:r w:rsidRPr="00041323" w:rsidDel="003B489F">
          <w:rPr>
            <w:rFonts w:ascii="Times New Roman" w:hAnsi="Times New Roman"/>
            <w:b w:val="0"/>
            <w:sz w:val="20"/>
          </w:rPr>
          <w:delText xml:space="preserve"> automobile liability </w:delText>
        </w:r>
        <w:r w:rsidR="007C4598" w:rsidDel="003B489F">
          <w:rPr>
            <w:rFonts w:ascii="Times New Roman" w:hAnsi="Times New Roman"/>
            <w:b w:val="0"/>
            <w:sz w:val="20"/>
          </w:rPr>
          <w:delText xml:space="preserve">insurance, </w:delText>
        </w:r>
        <w:r w:rsidR="000D4184" w:rsidDel="003B489F">
          <w:rPr>
            <w:rFonts w:ascii="Times New Roman" w:hAnsi="Times New Roman"/>
            <w:b w:val="0"/>
            <w:sz w:val="20"/>
          </w:rPr>
          <w:delText xml:space="preserve">and, if applicable, umbrella policy, </w:delText>
        </w:r>
        <w:r w:rsidR="007C4598" w:rsidDel="003B489F">
          <w:rPr>
            <w:rFonts w:ascii="Times New Roman" w:hAnsi="Times New Roman"/>
            <w:b w:val="0"/>
            <w:sz w:val="20"/>
          </w:rPr>
          <w:delText xml:space="preserve">the policies must be endorsed to </w:delText>
        </w:r>
        <w:r w:rsidR="000D4184" w:rsidDel="003B489F">
          <w:rPr>
            <w:rFonts w:ascii="Times New Roman" w:hAnsi="Times New Roman"/>
            <w:b w:val="0"/>
            <w:sz w:val="20"/>
          </w:rPr>
          <w:delText xml:space="preserve">name the </w:delText>
        </w:r>
        <w:r w:rsidRPr="00041323" w:rsidDel="003B489F">
          <w:rPr>
            <w:rFonts w:ascii="Times New Roman" w:hAnsi="Times New Roman"/>
            <w:b w:val="0"/>
            <w:sz w:val="20"/>
          </w:rPr>
          <w:delText>Judicial Branch Entities and Judicial Branch Personnel as additional insureds</w:delText>
        </w:r>
        <w:r w:rsidR="000D4184" w:rsidDel="003B489F">
          <w:rPr>
            <w:rFonts w:ascii="Times New Roman" w:hAnsi="Times New Roman"/>
            <w:b w:val="0"/>
            <w:sz w:val="20"/>
          </w:rPr>
          <w:delText xml:space="preserve"> with respect to liabilities arising out of the performance of the Agreement</w:delText>
        </w:r>
        <w:r w:rsidR="007C4598" w:rsidDel="003B489F">
          <w:rPr>
            <w:rFonts w:ascii="Times New Roman" w:hAnsi="Times New Roman"/>
            <w:b w:val="0"/>
            <w:sz w:val="20"/>
          </w:rPr>
          <w:delText>.</w:delText>
        </w:r>
        <w:r w:rsidRPr="00041323" w:rsidDel="003B489F">
          <w:rPr>
            <w:rFonts w:ascii="Times New Roman" w:hAnsi="Times New Roman"/>
            <w:b w:val="0"/>
            <w:sz w:val="20"/>
          </w:rPr>
          <w:delText xml:space="preserve"> </w:delText>
        </w:r>
      </w:del>
    </w:p>
    <w:p w14:paraId="67022862" w14:textId="0A3F8727"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33" w:author="Author"/>
          <w:rFonts w:ascii="Times New Roman" w:hAnsi="Times New Roman"/>
          <w:sz w:val="20"/>
        </w:rPr>
      </w:pPr>
      <w:del w:id="234" w:author="Author">
        <w:r w:rsidRPr="00594F71" w:rsidDel="003B489F">
          <w:rPr>
            <w:rFonts w:ascii="Times New Roman" w:hAnsi="Times New Roman"/>
            <w:b w:val="0"/>
            <w:sz w:val="20"/>
            <w:u w:val="single"/>
          </w:rPr>
          <w:delText>Certificates of Insurance</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Before Contractor begin</w:delText>
        </w:r>
        <w:r w:rsidR="00471490" w:rsidRPr="00041323" w:rsidDel="003B489F">
          <w:rPr>
            <w:rFonts w:ascii="Times New Roman" w:hAnsi="Times New Roman"/>
            <w:b w:val="0"/>
            <w:sz w:val="20"/>
          </w:rPr>
          <w:delText>s</w:delText>
        </w:r>
        <w:r w:rsidRPr="00041323" w:rsidDel="003B489F">
          <w:rPr>
            <w:rFonts w:ascii="Times New Roman" w:hAnsi="Times New Roman"/>
            <w:b w:val="0"/>
            <w:sz w:val="20"/>
          </w:rPr>
          <w:delText xml:space="preserve"> </w:delText>
        </w:r>
        <w:r w:rsidR="00907246" w:rsidDel="003B489F">
          <w:rPr>
            <w:rFonts w:ascii="Times New Roman" w:hAnsi="Times New Roman"/>
            <w:b w:val="0"/>
            <w:sz w:val="20"/>
          </w:rPr>
          <w:delText xml:space="preserve">providing </w:delText>
        </w:r>
        <w:r w:rsidR="00724A1D" w:rsidDel="003B489F">
          <w:rPr>
            <w:rFonts w:ascii="Times New Roman" w:hAnsi="Times New Roman"/>
            <w:b w:val="0"/>
            <w:sz w:val="20"/>
          </w:rPr>
          <w:delText>Work</w:delText>
        </w:r>
        <w:r w:rsidRPr="00041323" w:rsidDel="003B489F">
          <w:rPr>
            <w:rFonts w:ascii="Times New Roman" w:hAnsi="Times New Roman"/>
            <w:b w:val="0"/>
            <w:sz w:val="20"/>
          </w:rPr>
          <w:delText>, Contractor shall give the JBE certificates of insurance attesting to the existence of coverage</w:delText>
        </w:r>
        <w:r w:rsidR="00025E0F" w:rsidDel="003B489F">
          <w:rPr>
            <w:rFonts w:ascii="Times New Roman" w:hAnsi="Times New Roman"/>
            <w:b w:val="0"/>
            <w:sz w:val="20"/>
          </w:rPr>
          <w:delText xml:space="preserve">. </w:delText>
        </w:r>
        <w:r w:rsidR="00025E0F" w:rsidRPr="00025E0F" w:rsidDel="003B489F">
          <w:rPr>
            <w:rFonts w:ascii="Times New Roman" w:eastAsia="Times" w:hAnsi="Times New Roman"/>
            <w:b w:val="0"/>
            <w:bCs w:val="0"/>
            <w:sz w:val="20"/>
            <w:szCs w:val="20"/>
          </w:rPr>
          <w:delText>Contractor shall provide prompt written notice to the JBE in the event that insurance coverage is cancelled or materially changed from the coverage set forth in the current certificate of insurance provided to the JBE</w:delText>
        </w:r>
        <w:r w:rsidR="00025E0F" w:rsidDel="003B489F">
          <w:rPr>
            <w:rFonts w:ascii="Times New Roman" w:eastAsia="Times" w:hAnsi="Times New Roman"/>
            <w:b w:val="0"/>
            <w:bCs w:val="0"/>
            <w:sz w:val="20"/>
            <w:szCs w:val="20"/>
          </w:rPr>
          <w:delText>.</w:delText>
        </w:r>
        <w:r w:rsidRPr="00041323" w:rsidDel="003B489F">
          <w:rPr>
            <w:rFonts w:ascii="Times New Roman" w:hAnsi="Times New Roman"/>
            <w:b w:val="0"/>
            <w:sz w:val="20"/>
          </w:rPr>
          <w:delText xml:space="preserve"> Any replacement certificates of insurance are subject to the approval of the JBE, and, without prejudice to the JBE, Contractor shall not </w:delText>
        </w:r>
        <w:r w:rsidR="00907246" w:rsidDel="003B489F">
          <w:rPr>
            <w:rFonts w:ascii="Times New Roman" w:hAnsi="Times New Roman"/>
            <w:b w:val="0"/>
            <w:sz w:val="20"/>
          </w:rPr>
          <w:delText>provide</w:delText>
        </w:r>
        <w:r w:rsidR="00907246" w:rsidRPr="00041323" w:rsidDel="003B489F">
          <w:rPr>
            <w:rFonts w:ascii="Times New Roman" w:hAnsi="Times New Roman"/>
            <w:b w:val="0"/>
            <w:sz w:val="20"/>
          </w:rPr>
          <w:delText xml:space="preserve"> </w:delText>
        </w:r>
        <w:r w:rsidR="00907246" w:rsidDel="003B489F">
          <w:rPr>
            <w:rFonts w:ascii="Times New Roman" w:hAnsi="Times New Roman"/>
            <w:b w:val="0"/>
            <w:sz w:val="20"/>
          </w:rPr>
          <w:delText>W</w:delText>
        </w:r>
        <w:r w:rsidRPr="00041323" w:rsidDel="003B489F">
          <w:rPr>
            <w:rFonts w:ascii="Times New Roman" w:hAnsi="Times New Roman"/>
            <w:b w:val="0"/>
            <w:sz w:val="20"/>
          </w:rPr>
          <w:delText>ork before the JBE approves the certificates.</w:delText>
        </w:r>
        <w:r w:rsidRPr="00303BCF" w:rsidDel="003B489F">
          <w:rPr>
            <w:rFonts w:ascii="Times New Roman" w:hAnsi="Times New Roman"/>
            <w:sz w:val="20"/>
          </w:rPr>
          <w:delText xml:space="preserve"> </w:delText>
        </w:r>
      </w:del>
    </w:p>
    <w:p w14:paraId="58D431F5" w14:textId="7E9E69DE"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35" w:author="Author"/>
          <w:rFonts w:ascii="Times New Roman" w:hAnsi="Times New Roman"/>
          <w:sz w:val="20"/>
        </w:rPr>
      </w:pPr>
      <w:del w:id="236" w:author="Author">
        <w:r w:rsidRPr="00594F71" w:rsidDel="003B489F">
          <w:rPr>
            <w:rFonts w:ascii="Times New Roman" w:hAnsi="Times New Roman"/>
            <w:b w:val="0"/>
            <w:sz w:val="20"/>
            <w:u w:val="single"/>
          </w:rPr>
          <w:delText>Qualifying Insurers</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 xml:space="preserve">For insurance to satisfy the requirements of this </w:delText>
        </w:r>
        <w:r w:rsidR="00A73508" w:rsidRPr="00041323" w:rsidDel="003B489F">
          <w:rPr>
            <w:rFonts w:ascii="Times New Roman" w:hAnsi="Times New Roman"/>
            <w:b w:val="0"/>
            <w:sz w:val="20"/>
          </w:rPr>
          <w:delText>s</w:delText>
        </w:r>
        <w:r w:rsidRPr="00041323" w:rsidDel="003B489F">
          <w:rPr>
            <w:rFonts w:ascii="Times New Roman" w:hAnsi="Times New Roman"/>
            <w:b w:val="0"/>
            <w:sz w:val="20"/>
          </w:rPr>
          <w:delText>ection, all required insurance must be issued by an insurer with an A.M. Best rating of A - or better that is approved to do business in the State of California.</w:delText>
        </w:r>
      </w:del>
    </w:p>
    <w:p w14:paraId="5F8D7598" w14:textId="3E491FD7"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37" w:author="Author"/>
          <w:rFonts w:ascii="Times New Roman" w:hAnsi="Times New Roman"/>
          <w:sz w:val="20"/>
        </w:rPr>
      </w:pPr>
      <w:del w:id="238" w:author="Author">
        <w:r w:rsidRPr="00594F71" w:rsidDel="003B489F">
          <w:rPr>
            <w:rFonts w:ascii="Times New Roman" w:hAnsi="Times New Roman"/>
            <w:b w:val="0"/>
            <w:sz w:val="20"/>
            <w:u w:val="single"/>
          </w:rPr>
          <w:delText>Required Policy Provisions</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Each policy must provide, as follows:</w:delText>
        </w:r>
        <w:r w:rsidRPr="00303BCF" w:rsidDel="003B489F">
          <w:rPr>
            <w:rFonts w:ascii="Times New Roman" w:hAnsi="Times New Roman"/>
            <w:sz w:val="20"/>
          </w:rPr>
          <w:delText xml:space="preserve"> </w:delText>
        </w:r>
      </w:del>
    </w:p>
    <w:p w14:paraId="50E53025" w14:textId="02048743" w:rsidR="009A451E" w:rsidRPr="00303BCF" w:rsidDel="003B489F" w:rsidRDefault="005C0859" w:rsidP="00442C4E">
      <w:pPr>
        <w:pStyle w:val="Heading3"/>
        <w:keepNext w:val="0"/>
        <w:widowControl w:val="0"/>
        <w:tabs>
          <w:tab w:val="left" w:pos="1080"/>
          <w:tab w:val="left" w:pos="1440"/>
          <w:tab w:val="left" w:pos="1800"/>
        </w:tabs>
        <w:spacing w:before="120" w:after="0" w:line="240" w:lineRule="auto"/>
        <w:ind w:firstLine="720"/>
        <w:rPr>
          <w:del w:id="239" w:author="Author"/>
          <w:rFonts w:ascii="Times New Roman" w:hAnsi="Times New Roman"/>
          <w:sz w:val="20"/>
        </w:rPr>
      </w:pPr>
      <w:del w:id="240" w:author="Author">
        <w:r w:rsidRPr="00303BCF" w:rsidDel="003B489F">
          <w:rPr>
            <w:rFonts w:ascii="Times New Roman" w:hAnsi="Times New Roman"/>
            <w:sz w:val="20"/>
          </w:rPr>
          <w:tab/>
        </w:r>
        <w:r w:rsidR="00284D5C" w:rsidRPr="00303BCF" w:rsidDel="003B489F">
          <w:rPr>
            <w:rFonts w:ascii="Times New Roman" w:hAnsi="Times New Roman"/>
            <w:sz w:val="20"/>
          </w:rPr>
          <w:tab/>
        </w:r>
        <w:r w:rsidR="00B35B64" w:rsidRPr="008D367A" w:rsidDel="003B489F">
          <w:rPr>
            <w:rFonts w:ascii="Times New Roman" w:hAnsi="Times New Roman"/>
            <w:b w:val="0"/>
            <w:sz w:val="20"/>
          </w:rPr>
          <w:delText>(a)</w:delText>
        </w:r>
        <w:r w:rsidR="0054412A" w:rsidRPr="00303BCF" w:rsidDel="003B489F">
          <w:rPr>
            <w:rFonts w:ascii="Times New Roman" w:hAnsi="Times New Roman"/>
            <w:sz w:val="20"/>
          </w:rPr>
          <w:tab/>
        </w:r>
        <w:r w:rsidR="0054412A" w:rsidRPr="00594F71" w:rsidDel="003B489F">
          <w:rPr>
            <w:rFonts w:ascii="Times New Roman" w:hAnsi="Times New Roman"/>
            <w:b w:val="0"/>
            <w:sz w:val="20"/>
            <w:u w:val="single"/>
          </w:rPr>
          <w:delText xml:space="preserve">Insurance Primary; Waiver of </w:delText>
        </w:r>
        <w:r w:rsidR="007C4598" w:rsidDel="003B489F">
          <w:rPr>
            <w:rFonts w:ascii="Times New Roman" w:hAnsi="Times New Roman"/>
            <w:b w:val="0"/>
            <w:sz w:val="20"/>
            <w:u w:val="single"/>
          </w:rPr>
          <w:delText>Recovery</w:delText>
        </w:r>
        <w:r w:rsidR="0054412A" w:rsidRPr="00594F71" w:rsidDel="003B489F">
          <w:rPr>
            <w:rFonts w:ascii="Times New Roman" w:hAnsi="Times New Roman"/>
            <w:b w:val="0"/>
            <w:sz w:val="20"/>
          </w:rPr>
          <w:delText xml:space="preserve">. </w:delText>
        </w:r>
        <w:r w:rsidR="007C4598" w:rsidDel="003B489F">
          <w:rPr>
            <w:rFonts w:ascii="Times New Roman" w:hAnsi="Times New Roman"/>
            <w:b w:val="0"/>
            <w:sz w:val="20"/>
          </w:rPr>
          <w:delText xml:space="preserve">With respect to commercial general liability and automobile liability insurance, the policies must be endorsed to be </w:delText>
        </w:r>
        <w:r w:rsidR="0054412A" w:rsidRPr="00041323" w:rsidDel="003B489F">
          <w:rPr>
            <w:rFonts w:ascii="Times New Roman" w:hAnsi="Times New Roman"/>
            <w:b w:val="0"/>
            <w:sz w:val="20"/>
          </w:rPr>
          <w:delText>primary and noncontributory with any ins</w:delText>
        </w:r>
        <w:r w:rsidR="00471490" w:rsidRPr="00041323" w:rsidDel="003B489F">
          <w:rPr>
            <w:rFonts w:ascii="Times New Roman" w:hAnsi="Times New Roman"/>
            <w:b w:val="0"/>
            <w:sz w:val="20"/>
          </w:rPr>
          <w:delText xml:space="preserve">urance or self-insurance </w:delText>
        </w:r>
        <w:r w:rsidR="007C4598" w:rsidDel="003B489F">
          <w:rPr>
            <w:rFonts w:ascii="Times New Roman" w:hAnsi="Times New Roman"/>
            <w:b w:val="0"/>
            <w:sz w:val="20"/>
          </w:rPr>
          <w:delText xml:space="preserve">programs </w:delText>
        </w:r>
        <w:r w:rsidR="0054412A" w:rsidRPr="00041323" w:rsidDel="003B489F">
          <w:rPr>
            <w:rFonts w:ascii="Times New Roman" w:hAnsi="Times New Roman"/>
            <w:b w:val="0"/>
            <w:sz w:val="20"/>
          </w:rPr>
          <w:delText>maintained by Judicial Branch Entities and Judicial Branch Personnel</w:delText>
        </w:r>
        <w:r w:rsidR="007C4598" w:rsidDel="003B489F">
          <w:rPr>
            <w:rFonts w:ascii="Times New Roman" w:hAnsi="Times New Roman"/>
            <w:b w:val="0"/>
            <w:sz w:val="20"/>
          </w:rPr>
          <w:delText xml:space="preserve">. Contractor waives any right of recovery it may have, and will require that any insurer providing commercial general liability, workers compensation, and automobile liability to also waive any right of recovery it may have against </w:delText>
        </w:r>
        <w:r w:rsidR="0054412A" w:rsidRPr="00041323" w:rsidDel="003B489F">
          <w:rPr>
            <w:rFonts w:ascii="Times New Roman" w:hAnsi="Times New Roman"/>
            <w:b w:val="0"/>
            <w:sz w:val="20"/>
          </w:rPr>
          <w:delText>Judicial Branch Entities and Judicial Branch Personnel</w:delText>
        </w:r>
        <w:r w:rsidR="007C4598" w:rsidDel="003B489F">
          <w:rPr>
            <w:rFonts w:ascii="Times New Roman" w:hAnsi="Times New Roman"/>
            <w:b w:val="0"/>
            <w:sz w:val="20"/>
          </w:rPr>
          <w:delText xml:space="preserve"> for liability arising out of the Work</w:delText>
        </w:r>
        <w:r w:rsidR="0054412A" w:rsidRPr="00041323" w:rsidDel="003B489F">
          <w:rPr>
            <w:rFonts w:ascii="Times New Roman" w:hAnsi="Times New Roman"/>
            <w:b w:val="0"/>
            <w:sz w:val="20"/>
          </w:rPr>
          <w:delText>; and</w:delText>
        </w:r>
      </w:del>
    </w:p>
    <w:p w14:paraId="0374D2D0" w14:textId="1049EB5C" w:rsidR="009A451E" w:rsidRPr="00303BCF" w:rsidDel="003B489F" w:rsidRDefault="005C0859" w:rsidP="00442C4E">
      <w:pPr>
        <w:pStyle w:val="Heading3"/>
        <w:keepNext w:val="0"/>
        <w:widowControl w:val="0"/>
        <w:tabs>
          <w:tab w:val="left" w:pos="1080"/>
          <w:tab w:val="left" w:pos="1440"/>
          <w:tab w:val="left" w:pos="1800"/>
        </w:tabs>
        <w:spacing w:before="0" w:after="120" w:line="240" w:lineRule="auto"/>
        <w:ind w:firstLine="720"/>
        <w:rPr>
          <w:del w:id="241" w:author="Author"/>
          <w:rFonts w:ascii="Times New Roman" w:hAnsi="Times New Roman"/>
          <w:sz w:val="20"/>
        </w:rPr>
      </w:pPr>
      <w:del w:id="242" w:author="Author">
        <w:r w:rsidRPr="00303BCF" w:rsidDel="003B489F">
          <w:rPr>
            <w:rFonts w:ascii="Times New Roman" w:hAnsi="Times New Roman"/>
            <w:sz w:val="20"/>
          </w:rPr>
          <w:tab/>
        </w:r>
        <w:r w:rsidR="00284D5C" w:rsidRPr="00303BCF" w:rsidDel="003B489F">
          <w:rPr>
            <w:rFonts w:ascii="Times New Roman" w:hAnsi="Times New Roman"/>
            <w:sz w:val="20"/>
          </w:rPr>
          <w:tab/>
        </w:r>
        <w:r w:rsidR="00B35B64" w:rsidRPr="008D367A" w:rsidDel="003B489F">
          <w:rPr>
            <w:rFonts w:ascii="Times New Roman" w:hAnsi="Times New Roman"/>
            <w:b w:val="0"/>
            <w:sz w:val="20"/>
          </w:rPr>
          <w:delText>(b)</w:delText>
        </w:r>
        <w:r w:rsidR="0054412A" w:rsidRPr="00303BCF" w:rsidDel="003B489F">
          <w:rPr>
            <w:rFonts w:ascii="Times New Roman" w:hAnsi="Times New Roman"/>
            <w:sz w:val="20"/>
          </w:rPr>
          <w:tab/>
        </w:r>
        <w:r w:rsidR="0054412A" w:rsidRPr="00594F71" w:rsidDel="003B489F">
          <w:rPr>
            <w:rFonts w:ascii="Times New Roman" w:hAnsi="Times New Roman"/>
            <w:b w:val="0"/>
            <w:sz w:val="20"/>
            <w:u w:val="single"/>
          </w:rPr>
          <w:delText>Separation of Insureds</w:delText>
        </w:r>
        <w:r w:rsidR="0054412A" w:rsidRPr="00594F71" w:rsidDel="003B489F">
          <w:rPr>
            <w:rFonts w:ascii="Times New Roman" w:hAnsi="Times New Roman"/>
            <w:b w:val="0"/>
            <w:sz w:val="20"/>
          </w:rPr>
          <w:delText>.</w:delText>
        </w:r>
        <w:r w:rsidR="0054412A" w:rsidRPr="00303BCF" w:rsidDel="003B489F">
          <w:rPr>
            <w:rFonts w:ascii="Times New Roman" w:hAnsi="Times New Roman"/>
            <w:sz w:val="20"/>
          </w:rPr>
          <w:delText xml:space="preserve"> </w:delText>
        </w:r>
        <w:r w:rsidR="0054412A" w:rsidRPr="00041323" w:rsidDel="003B489F">
          <w:rPr>
            <w:rFonts w:ascii="Times New Roman" w:hAnsi="Times New Roman"/>
            <w:b w:val="0"/>
            <w:sz w:val="20"/>
          </w:rPr>
          <w:delText xml:space="preserve">The </w:delText>
        </w:r>
        <w:r w:rsidR="00DF61B6" w:rsidDel="003B489F">
          <w:rPr>
            <w:rFonts w:ascii="Times New Roman" w:hAnsi="Times New Roman"/>
            <w:b w:val="0"/>
            <w:sz w:val="20"/>
          </w:rPr>
          <w:delText xml:space="preserve">insurance </w:delText>
        </w:r>
        <w:r w:rsidR="0054412A" w:rsidRPr="00041323" w:rsidDel="003B489F">
          <w:rPr>
            <w:rFonts w:ascii="Times New Roman" w:hAnsi="Times New Roman"/>
            <w:b w:val="0"/>
            <w:sz w:val="20"/>
          </w:rPr>
          <w:delText>applies separately to each insured against whom a claim is made and/or a lawsuit is brought, to the limits of the insurer’s liability.</w:delText>
        </w:r>
      </w:del>
    </w:p>
    <w:p w14:paraId="33C82119" w14:textId="178BC5EE" w:rsidR="009A451E" w:rsidRPr="00303BCF" w:rsidDel="003B489F" w:rsidRDefault="0054412A" w:rsidP="00531FEE">
      <w:pPr>
        <w:pStyle w:val="Heading3"/>
        <w:keepNext w:val="0"/>
        <w:widowControl w:val="0"/>
        <w:numPr>
          <w:ilvl w:val="1"/>
          <w:numId w:val="54"/>
        </w:numPr>
        <w:spacing w:before="120" w:after="120" w:line="240" w:lineRule="auto"/>
        <w:ind w:left="0" w:firstLine="720"/>
        <w:rPr>
          <w:del w:id="243" w:author="Author"/>
          <w:rFonts w:ascii="Times New Roman" w:hAnsi="Times New Roman"/>
          <w:sz w:val="20"/>
        </w:rPr>
      </w:pPr>
      <w:del w:id="244" w:author="Author">
        <w:r w:rsidRPr="00594F71" w:rsidDel="003B489F">
          <w:rPr>
            <w:rFonts w:ascii="Times New Roman" w:hAnsi="Times New Roman"/>
            <w:b w:val="0"/>
            <w:sz w:val="20"/>
            <w:u w:val="single"/>
          </w:rPr>
          <w:delText>Partnerships</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00B35B64" w:rsidRPr="00303BCF" w:rsidDel="003B489F">
          <w:rPr>
            <w:rFonts w:ascii="Times New Roman" w:hAnsi="Times New Roman"/>
            <w:sz w:val="20"/>
          </w:rPr>
          <w:delText xml:space="preserve"> </w:delText>
        </w:r>
        <w:r w:rsidRPr="00041323" w:rsidDel="003B489F">
          <w:rPr>
            <w:rFonts w:ascii="Times New Roman" w:hAnsi="Times New Roman"/>
            <w:b w:val="0"/>
            <w:sz w:val="20"/>
          </w:rPr>
          <w:delText>If Contractor is an association, partnership, or other joint business venture, the basic coverage may be provided by either of the following methods:</w:delText>
        </w:r>
        <w:r w:rsidR="00EA4477" w:rsidRPr="00041323" w:rsidDel="003B489F">
          <w:rPr>
            <w:rFonts w:ascii="Times New Roman" w:hAnsi="Times New Roman"/>
            <w:b w:val="0"/>
            <w:sz w:val="20"/>
          </w:rPr>
          <w:delText xml:space="preserve"> (i) s</w:delText>
        </w:r>
        <w:r w:rsidRPr="00041323" w:rsidDel="003B489F">
          <w:rPr>
            <w:rFonts w:ascii="Times New Roman" w:hAnsi="Times New Roman"/>
            <w:b w:val="0"/>
            <w:sz w:val="20"/>
          </w:rPr>
          <w:delText>eparate insurance policies issued for each individual entity, with each entity included as a named insured or as an additional insured; or</w:delText>
        </w:r>
        <w:r w:rsidR="00EA4477" w:rsidRPr="00041323" w:rsidDel="003B489F">
          <w:rPr>
            <w:rFonts w:ascii="Times New Roman" w:hAnsi="Times New Roman"/>
            <w:b w:val="0"/>
            <w:sz w:val="20"/>
          </w:rPr>
          <w:delText xml:space="preserve"> (ii) j</w:delText>
        </w:r>
        <w:r w:rsidRPr="00041323" w:rsidDel="003B489F">
          <w:rPr>
            <w:rFonts w:ascii="Times New Roman" w:hAnsi="Times New Roman"/>
            <w:b w:val="0"/>
            <w:sz w:val="20"/>
          </w:rPr>
          <w:delText>oint insurance program with the association, partnership, or other joint business venture included as a named insured.</w:delText>
        </w:r>
      </w:del>
    </w:p>
    <w:p w14:paraId="1FAA8404" w14:textId="21D4914E" w:rsidR="00E573E1" w:rsidRPr="00303BCF" w:rsidDel="003B489F" w:rsidRDefault="0054412A" w:rsidP="00531FEE">
      <w:pPr>
        <w:pStyle w:val="Heading3"/>
        <w:keepNext w:val="0"/>
        <w:widowControl w:val="0"/>
        <w:numPr>
          <w:ilvl w:val="1"/>
          <w:numId w:val="54"/>
        </w:numPr>
        <w:spacing w:before="120" w:after="120" w:line="240" w:lineRule="auto"/>
        <w:ind w:left="0" w:firstLine="720"/>
        <w:rPr>
          <w:del w:id="245" w:author="Author"/>
          <w:rFonts w:ascii="Times New Roman" w:hAnsi="Times New Roman"/>
          <w:sz w:val="20"/>
        </w:rPr>
      </w:pPr>
      <w:del w:id="246" w:author="Author">
        <w:r w:rsidRPr="00594F71" w:rsidDel="003B489F">
          <w:rPr>
            <w:rFonts w:ascii="Times New Roman" w:hAnsi="Times New Roman"/>
            <w:b w:val="0"/>
            <w:sz w:val="20"/>
            <w:u w:val="single"/>
          </w:rPr>
          <w:delText>Consequences of Lapse</w:delText>
        </w:r>
        <w:r w:rsidRPr="00594F71" w:rsidDel="003B489F">
          <w:rPr>
            <w:rFonts w:ascii="Times New Roman" w:hAnsi="Times New Roman"/>
            <w:b w:val="0"/>
            <w:sz w:val="20"/>
          </w:rPr>
          <w:delText>.</w:delText>
        </w:r>
        <w:r w:rsidRPr="00303BCF" w:rsidDel="003B489F">
          <w:rPr>
            <w:rFonts w:ascii="Times New Roman" w:hAnsi="Times New Roman"/>
            <w:sz w:val="20"/>
          </w:rPr>
          <w:delText xml:space="preserve"> </w:delText>
        </w:r>
        <w:r w:rsidRPr="00041323" w:rsidDel="003B489F">
          <w:rPr>
            <w:rFonts w:ascii="Times New Roman" w:hAnsi="Times New Roman"/>
            <w:b w:val="0"/>
            <w:sz w:val="20"/>
          </w:rPr>
          <w:delText>If required insurance lapses during the Term, the JBE is not required to process invoices after such lapse until Contractor provide</w:delText>
        </w:r>
        <w:r w:rsidR="00935735" w:rsidRPr="00041323" w:rsidDel="003B489F">
          <w:rPr>
            <w:rFonts w:ascii="Times New Roman" w:hAnsi="Times New Roman"/>
            <w:b w:val="0"/>
            <w:sz w:val="20"/>
          </w:rPr>
          <w:delText>s</w:delText>
        </w:r>
        <w:r w:rsidRPr="00041323" w:rsidDel="003B489F">
          <w:rPr>
            <w:rFonts w:ascii="Times New Roman" w:hAnsi="Times New Roman"/>
            <w:b w:val="0"/>
            <w:sz w:val="20"/>
          </w:rPr>
          <w:delText xml:space="preserve"> evidence of reinstatement that is effective as of the lapse date.</w:delText>
        </w:r>
        <w:bookmarkEnd w:id="96"/>
        <w:r w:rsidR="00301809" w:rsidDel="003B489F">
          <w:rPr>
            <w:rFonts w:ascii="Times New Roman" w:hAnsi="Times New Roman"/>
            <w:b w:val="0"/>
            <w:sz w:val="20"/>
          </w:rPr>
          <w:delText xml:space="preserve"> </w:delText>
        </w:r>
      </w:del>
    </w:p>
    <w:p w14:paraId="4B19B246" w14:textId="456B6C6F" w:rsidR="00782308" w:rsidRPr="00782308" w:rsidRDefault="00C700C6" w:rsidP="00782308">
      <w:pPr>
        <w:pStyle w:val="ListParagraph"/>
        <w:widowControl w:val="0"/>
        <w:numPr>
          <w:ilvl w:val="0"/>
          <w:numId w:val="37"/>
        </w:numPr>
        <w:spacing w:before="120" w:after="120" w:line="240" w:lineRule="auto"/>
        <w:rPr>
          <w:rFonts w:ascii="Times New Roman" w:hAnsi="Times New Roman"/>
          <w:b/>
          <w:sz w:val="20"/>
          <w:u w:val="single"/>
        </w:rPr>
      </w:pPr>
      <w:r w:rsidRPr="00782308">
        <w:rPr>
          <w:rFonts w:ascii="Times New Roman" w:hAnsi="Times New Roman"/>
          <w:b/>
          <w:sz w:val="20"/>
        </w:rPr>
        <w:t xml:space="preserve">Term / </w:t>
      </w:r>
      <w:r w:rsidR="004F4568" w:rsidRPr="00782308">
        <w:rPr>
          <w:rFonts w:ascii="Times New Roman" w:hAnsi="Times New Roman"/>
          <w:b/>
          <w:sz w:val="20"/>
        </w:rPr>
        <w:t>Termination.</w:t>
      </w:r>
      <w:bookmarkStart w:id="247" w:name="_Ref43890596"/>
      <w:bookmarkStart w:id="248" w:name="_DV_C127"/>
      <w:bookmarkStart w:id="249" w:name="_Ref43538131"/>
      <w:bookmarkStart w:id="250" w:name="_Toc18745273"/>
      <w:bookmarkStart w:id="251" w:name="_Ref18816741"/>
    </w:p>
    <w:p w14:paraId="452BC93F" w14:textId="77777777" w:rsidR="00782308" w:rsidRPr="00782308" w:rsidRDefault="00782308" w:rsidP="00782308">
      <w:pPr>
        <w:pStyle w:val="ListParagraph"/>
        <w:widowControl w:val="0"/>
        <w:spacing w:before="120" w:after="120" w:line="240" w:lineRule="auto"/>
        <w:ind w:left="360"/>
        <w:rPr>
          <w:rFonts w:ascii="Times New Roman" w:hAnsi="Times New Roman"/>
          <w:b/>
          <w:sz w:val="20"/>
          <w:u w:val="single"/>
        </w:rPr>
      </w:pPr>
    </w:p>
    <w:p w14:paraId="26CAA34E" w14:textId="77B3BD20" w:rsidR="00C700C6" w:rsidRPr="00782308" w:rsidRDefault="00C61268" w:rsidP="00782308">
      <w:pPr>
        <w:pStyle w:val="ListParagraph"/>
        <w:widowControl w:val="0"/>
        <w:numPr>
          <w:ilvl w:val="1"/>
          <w:numId w:val="37"/>
        </w:numPr>
        <w:spacing w:before="120" w:after="120" w:line="240" w:lineRule="auto"/>
        <w:rPr>
          <w:rFonts w:ascii="Times New Roman" w:hAnsi="Times New Roman"/>
          <w:b/>
          <w:sz w:val="20"/>
          <w:u w:val="single"/>
        </w:rPr>
      </w:pPr>
      <w:r w:rsidRPr="00782308">
        <w:rPr>
          <w:rFonts w:ascii="Times New Roman" w:hAnsi="Times New Roman"/>
          <w:sz w:val="20"/>
          <w:u w:val="single"/>
        </w:rPr>
        <w:t>Term</w:t>
      </w:r>
      <w:r w:rsidRPr="00782308">
        <w:rPr>
          <w:rFonts w:ascii="Times New Roman" w:hAnsi="Times New Roman"/>
          <w:sz w:val="20"/>
        </w:rPr>
        <w:t xml:space="preserve">.  </w:t>
      </w:r>
      <w:r w:rsidR="00DD02EE" w:rsidRPr="00782308">
        <w:rPr>
          <w:rFonts w:ascii="Times New Roman" w:hAnsi="Times New Roman"/>
          <w:sz w:val="20"/>
        </w:rPr>
        <w:t>This Agreement shall commence on the Effective Date and continue until terminated in accordance with the terms of this Agreement.</w:t>
      </w:r>
      <w:r w:rsidRPr="00782308">
        <w:rPr>
          <w:rFonts w:ascii="Times New Roman" w:hAnsi="Times New Roman"/>
          <w:sz w:val="20"/>
        </w:rPr>
        <w:t xml:space="preserve">  </w:t>
      </w:r>
      <w:r w:rsidR="00D529F6" w:rsidRPr="00782308">
        <w:rPr>
          <w:rFonts w:ascii="Times New Roman" w:hAnsi="Times New Roman"/>
          <w:sz w:val="20"/>
        </w:rPr>
        <w:t>[</w:t>
      </w:r>
      <w:r w:rsidR="00D529F6" w:rsidRPr="00782308">
        <w:rPr>
          <w:rFonts w:ascii="Times New Roman" w:hAnsi="Times New Roman"/>
          <w:sz w:val="20"/>
          <w:highlight w:val="yellow"/>
        </w:rPr>
        <w:t>SECTION INSTRUCTION</w:t>
      </w:r>
      <w:r w:rsidR="00A40F30" w:rsidRPr="00782308">
        <w:rPr>
          <w:rFonts w:ascii="Times New Roman" w:hAnsi="Times New Roman"/>
          <w:sz w:val="20"/>
          <w:highlight w:val="yellow"/>
        </w:rPr>
        <w:t>S</w:t>
      </w:r>
      <w:r w:rsidR="00D529F6" w:rsidRPr="00782308">
        <w:rPr>
          <w:rFonts w:ascii="Times New Roman" w:hAnsi="Times New Roman"/>
          <w:sz w:val="20"/>
          <w:highlight w:val="yellow"/>
        </w:rPr>
        <w:t>: as applicable, replace the foregoing with provision for fix</w:t>
      </w:r>
      <w:r w:rsidR="00A40F30" w:rsidRPr="00782308">
        <w:rPr>
          <w:rFonts w:ascii="Times New Roman" w:hAnsi="Times New Roman"/>
          <w:sz w:val="20"/>
          <w:highlight w:val="yellow"/>
        </w:rPr>
        <w:t xml:space="preserve">ed term – for example: </w:t>
      </w:r>
      <w:r w:rsidR="001F330F" w:rsidRPr="00782308">
        <w:rPr>
          <w:rFonts w:ascii="Times New Roman" w:hAnsi="Times New Roman"/>
          <w:sz w:val="20"/>
          <w:highlight w:val="yellow"/>
        </w:rPr>
        <w:t>“</w:t>
      </w:r>
      <w:r w:rsidR="00A40F30" w:rsidRPr="00782308">
        <w:rPr>
          <w:rFonts w:ascii="Times New Roman" w:hAnsi="Times New Roman"/>
          <w:sz w:val="20"/>
          <w:highlight w:val="yellow"/>
        </w:rPr>
        <w:t xml:space="preserve">This Agreement shall commence on the Effective Date and have an </w:t>
      </w:r>
      <w:r w:rsidR="00A40F30" w:rsidRPr="00782308">
        <w:rPr>
          <w:rFonts w:ascii="Times New Roman" w:hAnsi="Times New Roman"/>
          <w:sz w:val="20"/>
          <w:highlight w:val="yellow"/>
        </w:rPr>
        <w:lastRenderedPageBreak/>
        <w:t>initial term of ________ year(s).  The JBE may, at its sole option, extend the Term for up to ___ consecutive one-year periods, at the end of which this Agreement shall expire. In order to extend the Term, the JBE must notify Contractor prior to the end of the initial term (or the then-current one-year extension period)</w:t>
      </w:r>
      <w:r w:rsidR="00974684" w:rsidRPr="00782308">
        <w:rPr>
          <w:rFonts w:ascii="Times New Roman" w:hAnsi="Times New Roman"/>
          <w:sz w:val="20"/>
          <w:highlight w:val="yellow"/>
        </w:rPr>
        <w:t>”</w:t>
      </w:r>
      <w:r w:rsidR="00A40F30" w:rsidRPr="00782308">
        <w:rPr>
          <w:rFonts w:ascii="Times New Roman" w:hAnsi="Times New Roman"/>
          <w:sz w:val="20"/>
          <w:highlight w:val="yellow"/>
        </w:rPr>
        <w:t>.]</w:t>
      </w:r>
      <w:r w:rsidR="00A40F30" w:rsidRPr="00782308">
        <w:rPr>
          <w:rFonts w:ascii="Times New Roman" w:hAnsi="Times New Roman"/>
          <w:sz w:val="20"/>
        </w:rPr>
        <w:t xml:space="preserve"> </w:t>
      </w:r>
    </w:p>
    <w:p w14:paraId="46E7A8E6" w14:textId="77777777" w:rsidR="00E573E1" w:rsidRPr="00041323" w:rsidRDefault="00656832"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Termination for Convenience</w:t>
      </w:r>
      <w:r w:rsidRPr="00594F71">
        <w:rPr>
          <w:rFonts w:ascii="Times New Roman" w:hAnsi="Times New Roman"/>
          <w:b w:val="0"/>
          <w:i w:val="0"/>
          <w:sz w:val="20"/>
        </w:rPr>
        <w:t>.</w:t>
      </w:r>
      <w:r w:rsidRPr="00041323">
        <w:rPr>
          <w:rFonts w:ascii="Times New Roman" w:hAnsi="Times New Roman"/>
          <w:b w:val="0"/>
          <w:i w:val="0"/>
          <w:sz w:val="20"/>
        </w:rPr>
        <w:t xml:space="preserve"> </w:t>
      </w:r>
      <w:bookmarkStart w:id="252" w:name="_Ref56520182"/>
      <w:r w:rsidRPr="00041323">
        <w:rPr>
          <w:rFonts w:ascii="Times New Roman" w:hAnsi="Times New Roman"/>
          <w:b w:val="0"/>
          <w:i w:val="0"/>
          <w:sz w:val="20"/>
        </w:rPr>
        <w:t xml:space="preserve"> The JBE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9E5A18">
        <w:rPr>
          <w:rFonts w:ascii="Times New Roman" w:hAnsi="Times New Roman"/>
          <w:b w:val="0"/>
          <w:i w:val="0"/>
          <w:sz w:val="20"/>
        </w:rPr>
        <w:t>and/</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for convenience (without cause) upon </w:t>
      </w:r>
      <w:r w:rsidR="00D174C5" w:rsidRPr="00041323">
        <w:rPr>
          <w:rFonts w:ascii="Times New Roman" w:hAnsi="Times New Roman"/>
          <w:b w:val="0"/>
          <w:i w:val="0"/>
          <w:sz w:val="20"/>
        </w:rPr>
        <w:t xml:space="preserve">thirty </w:t>
      </w:r>
      <w:r w:rsidRPr="00041323">
        <w:rPr>
          <w:rFonts w:ascii="Times New Roman" w:hAnsi="Times New Roman"/>
          <w:b w:val="0"/>
          <w:i w:val="0"/>
          <w:sz w:val="20"/>
        </w:rPr>
        <w:t>(</w:t>
      </w:r>
      <w:r w:rsidR="00D174C5" w:rsidRPr="00041323">
        <w:rPr>
          <w:rFonts w:ascii="Times New Roman" w:hAnsi="Times New Roman"/>
          <w:b w:val="0"/>
          <w:i w:val="0"/>
          <w:sz w:val="20"/>
        </w:rPr>
        <w:t>30</w:t>
      </w:r>
      <w:r w:rsidRPr="00041323">
        <w:rPr>
          <w:rFonts w:ascii="Times New Roman" w:hAnsi="Times New Roman"/>
          <w:b w:val="0"/>
          <w:i w:val="0"/>
          <w:sz w:val="20"/>
        </w:rPr>
        <w:t>) days prior written notice</w:t>
      </w:r>
      <w:r w:rsidR="00F8063F" w:rsidRPr="00041323">
        <w:rPr>
          <w:rFonts w:ascii="Times New Roman" w:hAnsi="Times New Roman"/>
          <w:b w:val="0"/>
          <w:i w:val="0"/>
          <w:sz w:val="20"/>
        </w:rPr>
        <w:t>.</w:t>
      </w:r>
      <w:r w:rsidRPr="00041323">
        <w:rPr>
          <w:rFonts w:ascii="Times New Roman" w:hAnsi="Times New Roman"/>
          <w:b w:val="0"/>
          <w:i w:val="0"/>
          <w:sz w:val="20"/>
        </w:rPr>
        <w:t xml:space="preserve">  The JBE’s notice obligations under the foregoing sentence shall not apply to any stop work orders issued by the JBE under this Agreement or any Statement of Work. </w:t>
      </w:r>
      <w:bookmarkEnd w:id="252"/>
      <w:r w:rsidRPr="00041323">
        <w:rPr>
          <w:rFonts w:ascii="Times New Roman" w:hAnsi="Times New Roman"/>
          <w:b w:val="0"/>
          <w:i w:val="0"/>
          <w:sz w:val="20"/>
        </w:rPr>
        <w:t xml:space="preserve">After receipt of such notice, and except as otherwise directed by the JBE, Contractor shall immediately: (a) stop </w:t>
      </w:r>
      <w:r w:rsidR="00724A1D">
        <w:rPr>
          <w:rFonts w:ascii="Times New Roman" w:hAnsi="Times New Roman"/>
          <w:b w:val="0"/>
          <w:i w:val="0"/>
          <w:sz w:val="20"/>
        </w:rPr>
        <w:t>Work</w:t>
      </w:r>
      <w:r w:rsidRPr="00041323">
        <w:rPr>
          <w:rFonts w:ascii="Times New Roman" w:hAnsi="Times New Roman"/>
          <w:b w:val="0"/>
          <w:i w:val="0"/>
          <w:sz w:val="20"/>
        </w:rPr>
        <w:t xml:space="preserve"> as specified in the notice; and (b) place no further subcontracts, except as necessary to complete the continued portion of this Agreement</w:t>
      </w:r>
      <w:bookmarkStart w:id="253" w:name="_Ref54942756"/>
      <w:bookmarkStart w:id="254" w:name="_Ref22986677"/>
      <w:r w:rsidR="00E02B05">
        <w:rPr>
          <w:rFonts w:ascii="Times New Roman" w:hAnsi="Times New Roman"/>
          <w:b w:val="0"/>
          <w:i w:val="0"/>
          <w:sz w:val="20"/>
        </w:rPr>
        <w:t>.</w:t>
      </w:r>
      <w:r w:rsidRPr="00041323">
        <w:rPr>
          <w:rFonts w:ascii="Times New Roman" w:hAnsi="Times New Roman"/>
          <w:b w:val="0"/>
          <w:i w:val="0"/>
          <w:sz w:val="20"/>
        </w:rPr>
        <w:t xml:space="preserve"> </w:t>
      </w:r>
      <w:bookmarkStart w:id="255" w:name="_DV_M321"/>
      <w:bookmarkStart w:id="256" w:name="_Ref15103077"/>
      <w:bookmarkStart w:id="257" w:name="_Ref15103249"/>
      <w:bookmarkStart w:id="258" w:name="_Ref15105588"/>
      <w:bookmarkStart w:id="259" w:name="_Ref15106474"/>
      <w:bookmarkStart w:id="260" w:name="_Ref15106502"/>
      <w:bookmarkStart w:id="261" w:name="_Toc18745270"/>
      <w:bookmarkStart w:id="262" w:name="_Toc57173710"/>
      <w:bookmarkStart w:id="263" w:name="_Ref65996630"/>
      <w:bookmarkEnd w:id="253"/>
      <w:bookmarkEnd w:id="254"/>
      <w:bookmarkEnd w:id="255"/>
    </w:p>
    <w:p w14:paraId="404756EC" w14:textId="77777777" w:rsidR="00E573E1" w:rsidRPr="00D62092" w:rsidRDefault="00656832"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Early Termination</w:t>
      </w:r>
      <w:bookmarkEnd w:id="256"/>
      <w:bookmarkEnd w:id="257"/>
      <w:bookmarkEnd w:id="258"/>
      <w:bookmarkEnd w:id="259"/>
      <w:bookmarkEnd w:id="260"/>
      <w:bookmarkEnd w:id="261"/>
      <w:bookmarkEnd w:id="262"/>
      <w:r w:rsidRPr="00594F71">
        <w:rPr>
          <w:rFonts w:ascii="Times New Roman" w:hAnsi="Times New Roman"/>
          <w:b w:val="0"/>
          <w:i w:val="0"/>
          <w:sz w:val="20"/>
        </w:rPr>
        <w:t>.</w:t>
      </w:r>
      <w:bookmarkStart w:id="264" w:name="_Ref54942295"/>
      <w:bookmarkStart w:id="265" w:name="_Ref52300365"/>
      <w:bookmarkEnd w:id="263"/>
      <w:r w:rsidRPr="00041323">
        <w:rPr>
          <w:rFonts w:ascii="Times New Roman" w:hAnsi="Times New Roman"/>
          <w:b w:val="0"/>
          <w:i w:val="0"/>
          <w:sz w:val="20"/>
        </w:rPr>
        <w:t xml:space="preserve"> The JBE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immediately “for cause” if Contractor is in Default. </w:t>
      </w:r>
      <w:bookmarkStart w:id="266" w:name="_Toc18745271"/>
      <w:bookmarkStart w:id="267" w:name="_Ref65997384"/>
      <w:bookmarkEnd w:id="264"/>
      <w:bookmarkEnd w:id="265"/>
      <w:r w:rsidRPr="00041323">
        <w:rPr>
          <w:rFonts w:ascii="Times New Roman" w:hAnsi="Times New Roman"/>
          <w:b w:val="0"/>
          <w:i w:val="0"/>
          <w:sz w:val="20"/>
        </w:rPr>
        <w:t xml:space="preserve">The JBE may also terminate this Agreement or limit </w:t>
      </w:r>
      <w:r w:rsidR="00724A1D">
        <w:rPr>
          <w:rFonts w:ascii="Times New Roman" w:hAnsi="Times New Roman"/>
          <w:b w:val="0"/>
          <w:i w:val="0"/>
          <w:sz w:val="20"/>
        </w:rPr>
        <w:t>Work</w:t>
      </w:r>
      <w:r w:rsidRPr="00041323">
        <w:rPr>
          <w:rFonts w:ascii="Times New Roman" w:hAnsi="Times New Roman"/>
          <w:b w:val="0"/>
          <w:i w:val="0"/>
          <w:sz w:val="20"/>
        </w:rPr>
        <w:t xml:space="preserve"> (and proportionately, Contractor’s fees) upon written notice to Contractor without prejudice to any right or remedy of the Judicial Branch Entities if: (i) expected or actual funding to compensate the Contractor is withdrawn, </w:t>
      </w:r>
      <w:r w:rsidRPr="00D62092">
        <w:rPr>
          <w:rFonts w:ascii="Times New Roman" w:hAnsi="Times New Roman"/>
          <w:b w:val="0"/>
          <w:i w:val="0"/>
          <w:sz w:val="20"/>
        </w:rPr>
        <w:t xml:space="preserve">reduced or limited; or (ii) the JBE determines that Contractor’s performance under this Agreement has become infeasible due to changes in Applicable Laws. </w:t>
      </w:r>
      <w:bookmarkStart w:id="268" w:name="_Ref18816739"/>
      <w:bookmarkStart w:id="269" w:name="_Toc57173713"/>
      <w:bookmarkStart w:id="270" w:name="_Ref65996362"/>
      <w:bookmarkStart w:id="271" w:name="_Toc18745272"/>
      <w:bookmarkEnd w:id="266"/>
      <w:bookmarkEnd w:id="267"/>
    </w:p>
    <w:p w14:paraId="0BDE6DA2" w14:textId="77777777" w:rsidR="00E573E1" w:rsidRPr="00D62092" w:rsidRDefault="00656832"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D62092">
        <w:rPr>
          <w:rFonts w:ascii="Times New Roman" w:hAnsi="Times New Roman"/>
          <w:b w:val="0"/>
          <w:i w:val="0"/>
          <w:sz w:val="20"/>
          <w:u w:val="single"/>
        </w:rPr>
        <w:t>Rights and Remedies of the JBE</w:t>
      </w:r>
      <w:bookmarkEnd w:id="268"/>
      <w:bookmarkEnd w:id="269"/>
      <w:r w:rsidRPr="00D62092">
        <w:rPr>
          <w:rFonts w:ascii="Times New Roman" w:hAnsi="Times New Roman"/>
          <w:b w:val="0"/>
          <w:i w:val="0"/>
          <w:sz w:val="20"/>
        </w:rPr>
        <w:t>.</w:t>
      </w:r>
      <w:bookmarkEnd w:id="270"/>
      <w:r w:rsidRPr="00D62092">
        <w:rPr>
          <w:rFonts w:ascii="Times New Roman" w:hAnsi="Times New Roman"/>
          <w:b w:val="0"/>
          <w:i w:val="0"/>
          <w:sz w:val="20"/>
        </w:rPr>
        <w:t xml:space="preserve"> </w:t>
      </w:r>
      <w:bookmarkEnd w:id="271"/>
      <w:r w:rsidRPr="00D62092">
        <w:rPr>
          <w:rFonts w:ascii="Times New Roman" w:hAnsi="Times New Roman"/>
          <w:b w:val="0"/>
          <w:i w:val="0"/>
          <w:sz w:val="20"/>
        </w:rPr>
        <w:t xml:space="preserve">    </w:t>
      </w:r>
    </w:p>
    <w:p w14:paraId="6F20A7C8" w14:textId="77777777" w:rsidR="00E573E1" w:rsidRPr="00303BCF" w:rsidRDefault="00656832" w:rsidP="00782308">
      <w:pPr>
        <w:pStyle w:val="Heading4"/>
        <w:widowControl w:val="0"/>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bookmarkStart w:id="272" w:name="_Ref65997228"/>
      <w:r w:rsidRPr="00D62092">
        <w:rPr>
          <w:rFonts w:ascii="Times New Roman" w:hAnsi="Times New Roman"/>
          <w:sz w:val="20"/>
        </w:rPr>
        <w:t xml:space="preserve">All remedies provided for in this Agreement may be exercised individually or in combination with any other available remedy. Contractor shall notify the JBE immediately if Contractor is in Default, or if a </w:t>
      </w:r>
      <w:r w:rsidR="001A7255" w:rsidRPr="00D62092">
        <w:rPr>
          <w:rFonts w:ascii="Times New Roman" w:hAnsi="Times New Roman"/>
          <w:sz w:val="20"/>
        </w:rPr>
        <w:t>Third Party</w:t>
      </w:r>
      <w:r w:rsidRPr="00D62092">
        <w:rPr>
          <w:rFonts w:ascii="Times New Roman" w:hAnsi="Times New Roman"/>
          <w:sz w:val="20"/>
        </w:rPr>
        <w:t xml:space="preserve"> claim or dispute is brought or threatened that alleges facts that would constitute a Default under this Agreement. If Contractor is in Default, the JBE may do any of the following: (i) withhold all or any portion of a payment otherwise due to</w:t>
      </w:r>
      <w:r w:rsidRPr="00303BCF">
        <w:rPr>
          <w:rFonts w:ascii="Times New Roman" w:hAnsi="Times New Roman"/>
          <w:sz w:val="20"/>
        </w:rPr>
        <w:t xml:space="preserve"> Contractor, and exercise any other rights of setoff as may be provided in this Agreement or any other agreement between a Judicial Branch Entity and Contractor; (ii) require Contractor to enter into nonbinding mediation; (iii) exercise, following notice, the JBE’s right of early termination of this Agreement as provided herein; and (iv) seek any other remedy available at law or in equity.</w:t>
      </w:r>
    </w:p>
    <w:p w14:paraId="52D18BE1" w14:textId="77777777" w:rsidR="00E573E1" w:rsidRPr="00303BCF" w:rsidRDefault="00656832" w:rsidP="00782308">
      <w:pPr>
        <w:pStyle w:val="Heading4"/>
        <w:numPr>
          <w:ilvl w:val="3"/>
          <w:numId w:val="37"/>
        </w:numPr>
        <w:tabs>
          <w:tab w:val="left" w:pos="720"/>
          <w:tab w:val="left" w:pos="1080"/>
          <w:tab w:val="left" w:pos="1440"/>
          <w:tab w:val="left" w:pos="1800"/>
        </w:tabs>
        <w:spacing w:after="60" w:line="240" w:lineRule="auto"/>
        <w:ind w:left="0" w:firstLine="1440"/>
        <w:rPr>
          <w:rFonts w:ascii="Times New Roman" w:hAnsi="Times New Roman"/>
          <w:sz w:val="20"/>
        </w:rPr>
      </w:pPr>
      <w:r w:rsidRPr="00303BCF">
        <w:rPr>
          <w:rFonts w:ascii="Times New Roman" w:hAnsi="Times New Roman"/>
          <w:sz w:val="20"/>
        </w:rPr>
        <w:t>If the JBE terminates this Agreement</w:t>
      </w:r>
      <w:r w:rsidR="002501E1">
        <w:rPr>
          <w:rFonts w:ascii="Times New Roman" w:hAnsi="Times New Roman"/>
          <w:sz w:val="20"/>
        </w:rPr>
        <w:t xml:space="preserve"> or any Statement of Work</w:t>
      </w:r>
      <w:r w:rsidRPr="00303BCF">
        <w:rPr>
          <w:rFonts w:ascii="Times New Roman" w:hAnsi="Times New Roman"/>
          <w:sz w:val="20"/>
        </w:rPr>
        <w:t xml:space="preserve"> in whole or in part for cause, the JBE may acquire from third parties, under the terms and in the manner the JBE considers appropriate, goods or services equivalent to those terminated, and Contractor shall be liable to the JBE for any excess costs for those goods or services.  Notwithstanding any other provision of this Agreement, in no event shall the excess cost to the Judicial Branch Entities for such goods and services be excluded under this Agreement as indirect, incidental, special, exemplary, punitive or consequential damages of the JBE or Judicial Branch Entities.  Contractor shall continue the </w:t>
      </w:r>
      <w:r w:rsidR="00724A1D">
        <w:rPr>
          <w:rFonts w:ascii="Times New Roman" w:hAnsi="Times New Roman"/>
          <w:sz w:val="20"/>
        </w:rPr>
        <w:t>Work</w:t>
      </w:r>
      <w:r w:rsidRPr="00303BCF">
        <w:rPr>
          <w:rFonts w:ascii="Times New Roman" w:hAnsi="Times New Roman"/>
          <w:sz w:val="20"/>
        </w:rPr>
        <w:t xml:space="preserve"> not terminated hereunder.</w:t>
      </w:r>
      <w:bookmarkEnd w:id="272"/>
    </w:p>
    <w:p w14:paraId="4BF02A0D" w14:textId="77777777" w:rsidR="00E573E1" w:rsidRPr="00D62092" w:rsidRDefault="00656832" w:rsidP="00782308">
      <w:pPr>
        <w:pStyle w:val="Heading4"/>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r w:rsidRPr="00303BCF">
        <w:rPr>
          <w:rFonts w:ascii="Times New Roman" w:hAnsi="Times New Roman"/>
          <w:sz w:val="20"/>
        </w:rPr>
        <w:t>In the event of any expiration or termination of this Agreement</w:t>
      </w:r>
      <w:r w:rsidR="00E02B05">
        <w:rPr>
          <w:rFonts w:ascii="Times New Roman" w:hAnsi="Times New Roman"/>
          <w:sz w:val="20"/>
        </w:rPr>
        <w:t xml:space="preserve"> or the applicable Statement of Work</w:t>
      </w:r>
      <w:r w:rsidRPr="00303BCF">
        <w:rPr>
          <w:rFonts w:ascii="Times New Roman" w:hAnsi="Times New Roman"/>
          <w:sz w:val="20"/>
        </w:rPr>
        <w:t xml:space="preserve">, Contractor shall promptly provide the JBE with all originals and copies of the Deliverables (including: (i) any partially-completed Deliverables and related work product or materials; and (ii) any Contractor </w:t>
      </w:r>
      <w:r w:rsidR="00C85AA9">
        <w:rPr>
          <w:rFonts w:ascii="Times New Roman" w:hAnsi="Times New Roman"/>
          <w:sz w:val="20"/>
        </w:rPr>
        <w:t>Materials</w:t>
      </w:r>
      <w:r w:rsidRPr="00303BCF">
        <w:rPr>
          <w:rFonts w:ascii="Times New Roman" w:hAnsi="Times New Roman"/>
          <w:sz w:val="20"/>
        </w:rPr>
        <w:t xml:space="preserve">, Third Party </w:t>
      </w:r>
      <w:r w:rsidR="00C85AA9">
        <w:rPr>
          <w:rFonts w:ascii="Times New Roman" w:hAnsi="Times New Roman"/>
          <w:sz w:val="20"/>
        </w:rPr>
        <w:t>Materials</w:t>
      </w:r>
      <w:r w:rsidRPr="00303BCF">
        <w:rPr>
          <w:rFonts w:ascii="Times New Roman" w:hAnsi="Times New Roman"/>
          <w:sz w:val="20"/>
        </w:rPr>
        <w:t xml:space="preserve">, and Developed </w:t>
      </w:r>
      <w:r w:rsidR="00C85AA9">
        <w:rPr>
          <w:rFonts w:ascii="Times New Roman" w:hAnsi="Times New Roman"/>
          <w:sz w:val="20"/>
        </w:rPr>
        <w:t>Materials</w:t>
      </w:r>
      <w:r w:rsidRPr="00303BCF">
        <w:rPr>
          <w:rFonts w:ascii="Times New Roman" w:hAnsi="Times New Roman"/>
          <w:sz w:val="20"/>
        </w:rPr>
        <w:t xml:space="preserve"> comprising such Deliverables or partially-completed Deliverables), Confidential Information, JBE Data, JBE </w:t>
      </w:r>
      <w:r w:rsidR="00C85AA9">
        <w:rPr>
          <w:rFonts w:ascii="Times New Roman" w:hAnsi="Times New Roman"/>
          <w:sz w:val="20"/>
        </w:rPr>
        <w:t>Materials</w:t>
      </w:r>
      <w:r w:rsidRPr="00303BCF">
        <w:rPr>
          <w:rFonts w:ascii="Times New Roman" w:hAnsi="Times New Roman"/>
          <w:sz w:val="20"/>
        </w:rPr>
        <w:t>, and all portions thereof, in its possession, custody, or control</w:t>
      </w:r>
      <w:r w:rsidR="001962EA" w:rsidRPr="00303BCF">
        <w:rPr>
          <w:rFonts w:ascii="Times New Roman" w:hAnsi="Times New Roman"/>
          <w:sz w:val="20"/>
        </w:rPr>
        <w:t>.</w:t>
      </w:r>
      <w:r w:rsidR="00F41705" w:rsidRPr="00303BCF">
        <w:rPr>
          <w:rFonts w:ascii="Times New Roman" w:hAnsi="Times New Roman"/>
          <w:sz w:val="20"/>
        </w:rPr>
        <w:t xml:space="preserve"> In the event of any termination</w:t>
      </w:r>
      <w:r w:rsidR="00B2662B" w:rsidRPr="00303BCF">
        <w:rPr>
          <w:rFonts w:ascii="Times New Roman" w:hAnsi="Times New Roman"/>
          <w:sz w:val="20"/>
        </w:rPr>
        <w:t xml:space="preserve"> of this Agreement or a Statement of Work</w:t>
      </w:r>
      <w:r w:rsidR="00F41705" w:rsidRPr="00303BCF">
        <w:rPr>
          <w:rFonts w:ascii="Times New Roman" w:hAnsi="Times New Roman"/>
          <w:sz w:val="20"/>
        </w:rPr>
        <w:t>, the JBE shall not be liable to Contractor for compensation or damages incurred as a result of such termination</w:t>
      </w:r>
      <w:r w:rsidR="00497293" w:rsidRPr="00303BCF">
        <w:rPr>
          <w:rFonts w:ascii="Times New Roman" w:hAnsi="Times New Roman"/>
          <w:sz w:val="20"/>
        </w:rPr>
        <w:t xml:space="preserve">; </w:t>
      </w:r>
      <w:r w:rsidR="00497293" w:rsidRPr="00D62092">
        <w:rPr>
          <w:rFonts w:ascii="Times New Roman" w:hAnsi="Times New Roman"/>
          <w:sz w:val="20"/>
        </w:rPr>
        <w:t xml:space="preserve">provided that if </w:t>
      </w:r>
      <w:r w:rsidR="00F41705" w:rsidRPr="00D62092">
        <w:rPr>
          <w:rFonts w:ascii="Times New Roman" w:hAnsi="Times New Roman"/>
          <w:sz w:val="20"/>
        </w:rPr>
        <w:t xml:space="preserve">the JBE’s termination </w:t>
      </w:r>
      <w:r w:rsidR="00497293" w:rsidRPr="00D62092">
        <w:rPr>
          <w:rFonts w:ascii="Times New Roman" w:hAnsi="Times New Roman"/>
          <w:sz w:val="20"/>
        </w:rPr>
        <w:t xml:space="preserve">is </w:t>
      </w:r>
      <w:r w:rsidR="00F41705" w:rsidRPr="00D62092">
        <w:rPr>
          <w:rFonts w:ascii="Times New Roman" w:hAnsi="Times New Roman"/>
          <w:sz w:val="20"/>
        </w:rPr>
        <w:t xml:space="preserve">not based on a Default, </w:t>
      </w:r>
      <w:r w:rsidR="000737F4" w:rsidRPr="00D62092">
        <w:rPr>
          <w:rFonts w:ascii="Times New Roman" w:hAnsi="Times New Roman"/>
          <w:sz w:val="20"/>
        </w:rPr>
        <w:t xml:space="preserve">JBE shall pay </w:t>
      </w:r>
      <w:r w:rsidR="00F41705" w:rsidRPr="00D62092">
        <w:rPr>
          <w:rFonts w:ascii="Times New Roman" w:hAnsi="Times New Roman"/>
          <w:sz w:val="20"/>
        </w:rPr>
        <w:t>any fees due under this Agreement for Deliverables completed and accepted as of the date of the JBE’s termination notice.</w:t>
      </w:r>
      <w:r w:rsidR="001962EA" w:rsidRPr="00D62092">
        <w:rPr>
          <w:rFonts w:ascii="Times New Roman" w:hAnsi="Times New Roman"/>
          <w:sz w:val="20"/>
        </w:rPr>
        <w:t xml:space="preserve">   </w:t>
      </w:r>
      <w:bookmarkEnd w:id="247"/>
    </w:p>
    <w:p w14:paraId="578A2377" w14:textId="77777777" w:rsidR="00E573E1" w:rsidRPr="00303BCF" w:rsidRDefault="00EE4183"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sz w:val="20"/>
        </w:rPr>
      </w:pPr>
      <w:bookmarkStart w:id="273" w:name="_Ref37471790"/>
      <w:bookmarkStart w:id="274" w:name="_Toc57173714"/>
      <w:bookmarkEnd w:id="248"/>
      <w:bookmarkEnd w:id="249"/>
      <w:r w:rsidRPr="00D62092">
        <w:rPr>
          <w:rFonts w:ascii="Times New Roman" w:hAnsi="Times New Roman"/>
          <w:b w:val="0"/>
          <w:i w:val="0"/>
          <w:sz w:val="20"/>
          <w:u w:val="single"/>
        </w:rPr>
        <w:t>Termination Assistance</w:t>
      </w:r>
      <w:bookmarkStart w:id="275" w:name="_Ref36892955"/>
      <w:r w:rsidR="00423291" w:rsidRPr="00D62092">
        <w:rPr>
          <w:rFonts w:ascii="Times New Roman" w:hAnsi="Times New Roman"/>
          <w:b w:val="0"/>
          <w:i w:val="0"/>
          <w:sz w:val="20"/>
        </w:rPr>
        <w:t xml:space="preserve">.  </w:t>
      </w:r>
      <w:r w:rsidRPr="00D62092">
        <w:rPr>
          <w:rFonts w:ascii="Times New Roman" w:hAnsi="Times New Roman"/>
          <w:b w:val="0"/>
          <w:i w:val="0"/>
          <w:sz w:val="20"/>
        </w:rPr>
        <w:t xml:space="preserve">At the JBE’s request and option, during the </w:t>
      </w:r>
      <w:r w:rsidR="00423291" w:rsidRPr="00D62092">
        <w:rPr>
          <w:rFonts w:ascii="Times New Roman" w:hAnsi="Times New Roman"/>
          <w:b w:val="0"/>
          <w:i w:val="0"/>
          <w:sz w:val="20"/>
        </w:rPr>
        <w:t>Termination Assistance Period</w:t>
      </w:r>
      <w:r w:rsidRPr="00D62092">
        <w:rPr>
          <w:rFonts w:ascii="Times New Roman" w:hAnsi="Times New Roman"/>
          <w:b w:val="0"/>
          <w:i w:val="0"/>
          <w:sz w:val="20"/>
        </w:rPr>
        <w:t>, Contractor shall provide</w:t>
      </w:r>
      <w:r w:rsidR="00423291" w:rsidRPr="00D62092">
        <w:rPr>
          <w:rFonts w:ascii="Times New Roman" w:hAnsi="Times New Roman"/>
          <w:b w:val="0"/>
          <w:i w:val="0"/>
          <w:sz w:val="20"/>
        </w:rPr>
        <w:t>, at the same rates</w:t>
      </w:r>
      <w:r w:rsidR="00423291" w:rsidRPr="00041323">
        <w:rPr>
          <w:rFonts w:ascii="Times New Roman" w:hAnsi="Times New Roman"/>
          <w:b w:val="0"/>
          <w:i w:val="0"/>
          <w:sz w:val="20"/>
        </w:rPr>
        <w:t xml:space="preserve"> charged immediately before the start of the Termination Assistance Period,</w:t>
      </w:r>
      <w:r w:rsidR="00425D8A" w:rsidRPr="00041323">
        <w:rPr>
          <w:rFonts w:ascii="Times New Roman" w:hAnsi="Times New Roman"/>
          <w:b w:val="0"/>
          <w:i w:val="0"/>
          <w:sz w:val="20"/>
        </w:rPr>
        <w:t xml:space="preserve"> </w:t>
      </w:r>
      <w:r w:rsidRPr="00041323">
        <w:rPr>
          <w:rFonts w:ascii="Times New Roman" w:hAnsi="Times New Roman"/>
          <w:b w:val="0"/>
          <w:i w:val="0"/>
          <w:sz w:val="20"/>
        </w:rPr>
        <w:t>to the JBE or to its designee (collectively, “</w:t>
      </w:r>
      <w:r w:rsidRPr="00041323">
        <w:rPr>
          <w:rFonts w:ascii="Times New Roman" w:hAnsi="Times New Roman"/>
          <w:b w:val="0"/>
          <w:i w:val="0"/>
          <w:sz w:val="20"/>
          <w:u w:val="single"/>
        </w:rPr>
        <w:t>Successor</w:t>
      </w:r>
      <w:r w:rsidRPr="00041323">
        <w:rPr>
          <w:rFonts w:ascii="Times New Roman" w:hAnsi="Times New Roman"/>
          <w:b w:val="0"/>
          <w:i w:val="0"/>
          <w:sz w:val="20"/>
        </w:rPr>
        <w:t xml:space="preserve">”) services reasonably necessary to enable the JBE to obtain from another </w:t>
      </w:r>
      <w:r w:rsidR="00425D8A" w:rsidRPr="00041323">
        <w:rPr>
          <w:rFonts w:ascii="Times New Roman" w:hAnsi="Times New Roman"/>
          <w:b w:val="0"/>
          <w:i w:val="0"/>
          <w:sz w:val="20"/>
        </w:rPr>
        <w:t>c</w:t>
      </w:r>
      <w:r w:rsidRPr="00041323">
        <w:rPr>
          <w:rFonts w:ascii="Times New Roman" w:hAnsi="Times New Roman"/>
          <w:b w:val="0"/>
          <w:i w:val="0"/>
          <w:sz w:val="20"/>
        </w:rPr>
        <w:t xml:space="preserve">ontractor, or to provide for itself, services to substitute for or replace the </w:t>
      </w:r>
      <w:r w:rsidR="001E09E1">
        <w:rPr>
          <w:rFonts w:ascii="Times New Roman" w:hAnsi="Times New Roman"/>
          <w:b w:val="0"/>
          <w:i w:val="0"/>
          <w:sz w:val="20"/>
        </w:rPr>
        <w:t>Work</w:t>
      </w:r>
      <w:r w:rsidRPr="00041323">
        <w:rPr>
          <w:rFonts w:ascii="Times New Roman" w:hAnsi="Times New Roman"/>
          <w:b w:val="0"/>
          <w:i w:val="0"/>
          <w:sz w:val="20"/>
        </w:rPr>
        <w:t xml:space="preserve">, together with all other services to allow the </w:t>
      </w:r>
      <w:r w:rsidR="001E09E1">
        <w:rPr>
          <w:rFonts w:ascii="Times New Roman" w:hAnsi="Times New Roman"/>
          <w:b w:val="0"/>
          <w:i w:val="0"/>
          <w:sz w:val="20"/>
        </w:rPr>
        <w:t xml:space="preserve">Work </w:t>
      </w:r>
      <w:r w:rsidRPr="00041323">
        <w:rPr>
          <w:rFonts w:ascii="Times New Roman" w:hAnsi="Times New Roman"/>
          <w:b w:val="0"/>
          <w:i w:val="0"/>
          <w:sz w:val="20"/>
        </w:rPr>
        <w:t xml:space="preserve">to continue without interruption or adverse effect and to facilitate the orderly transfer of the </w:t>
      </w:r>
      <w:r w:rsidR="001E09E1">
        <w:rPr>
          <w:rFonts w:ascii="Times New Roman" w:hAnsi="Times New Roman"/>
          <w:b w:val="0"/>
          <w:i w:val="0"/>
          <w:sz w:val="20"/>
        </w:rPr>
        <w:t>Work</w:t>
      </w:r>
      <w:r w:rsidR="001E09E1" w:rsidRPr="00041323">
        <w:rPr>
          <w:rFonts w:ascii="Times New Roman" w:hAnsi="Times New Roman"/>
          <w:b w:val="0"/>
          <w:i w:val="0"/>
          <w:sz w:val="20"/>
        </w:rPr>
        <w:t xml:space="preserve"> </w:t>
      </w:r>
      <w:r w:rsidRPr="00041323">
        <w:rPr>
          <w:rFonts w:ascii="Times New Roman" w:hAnsi="Times New Roman"/>
          <w:b w:val="0"/>
          <w:i w:val="0"/>
          <w:sz w:val="20"/>
        </w:rPr>
        <w:t>to the Successor (collectively, the “</w:t>
      </w:r>
      <w:r w:rsidRPr="00041323">
        <w:rPr>
          <w:rFonts w:ascii="Times New Roman" w:hAnsi="Times New Roman"/>
          <w:b w:val="0"/>
          <w:i w:val="0"/>
          <w:sz w:val="20"/>
          <w:u w:val="single"/>
        </w:rPr>
        <w:t>Termination Assistance Services</w:t>
      </w:r>
      <w:r w:rsidRPr="00041323">
        <w:rPr>
          <w:rFonts w:ascii="Times New Roman" w:hAnsi="Times New Roman"/>
          <w:b w:val="0"/>
          <w:i w:val="0"/>
          <w:sz w:val="20"/>
        </w:rPr>
        <w:t>”).  Termination Assistance Services will be provided to the JBE by Contractor regardless of the reason for termination or expiration. At the JBE’s option and election, the JBE may extend the Termination Assistance Period for an additional six (6) months</w:t>
      </w:r>
      <w:r w:rsidRPr="00303BCF">
        <w:rPr>
          <w:rFonts w:ascii="Times New Roman" w:hAnsi="Times New Roman"/>
          <w:sz w:val="20"/>
        </w:rPr>
        <w:t xml:space="preserve">.  </w:t>
      </w:r>
      <w:bookmarkStart w:id="276" w:name="_Ref36910891"/>
      <w:bookmarkEnd w:id="275"/>
    </w:p>
    <w:bookmarkEnd w:id="276"/>
    <w:p w14:paraId="579F25E1" w14:textId="77777777" w:rsidR="00782B64" w:rsidRDefault="007C3548"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9424EC">
        <w:rPr>
          <w:rFonts w:ascii="Times New Roman" w:hAnsi="Times New Roman"/>
          <w:b w:val="0"/>
          <w:i w:val="0"/>
          <w:sz w:val="20"/>
          <w:u w:val="single"/>
        </w:rPr>
        <w:t>Survival</w:t>
      </w:r>
      <w:r w:rsidRPr="009424EC">
        <w:rPr>
          <w:rFonts w:ascii="Times New Roman" w:hAnsi="Times New Roman"/>
          <w:b w:val="0"/>
          <w:i w:val="0"/>
          <w:sz w:val="20"/>
        </w:rPr>
        <w:t>.</w:t>
      </w:r>
      <w:r w:rsidRPr="00041323">
        <w:rPr>
          <w:rFonts w:ascii="Times New Roman" w:hAnsi="Times New Roman"/>
          <w:b w:val="0"/>
          <w:i w:val="0"/>
          <w:sz w:val="20"/>
        </w:rPr>
        <w:t xml:space="preserve">  </w:t>
      </w:r>
      <w:bookmarkStart w:id="277" w:name="_Ref23859934"/>
      <w:bookmarkEnd w:id="250"/>
      <w:bookmarkEnd w:id="251"/>
      <w:bookmarkEnd w:id="273"/>
      <w:bookmarkEnd w:id="274"/>
      <w:r w:rsidR="001962EA" w:rsidRPr="00041323">
        <w:rPr>
          <w:rFonts w:ascii="Times New Roman" w:hAnsi="Times New Roman"/>
          <w:b w:val="0"/>
          <w:i w:val="0"/>
          <w:sz w:val="20"/>
        </w:rPr>
        <w:t xml:space="preserve">Termination of this Agreement shall not affect the rights and/or obligations of the Parties which arose prior to any such termination (unless otherwise provided herein) and such rights and/or obligations shall survive any such expiration or termination.  </w:t>
      </w:r>
      <w:r w:rsidR="000737F4" w:rsidRPr="00041323">
        <w:rPr>
          <w:rFonts w:ascii="Times New Roman" w:hAnsi="Times New Roman"/>
          <w:b w:val="0"/>
          <w:i w:val="0"/>
          <w:sz w:val="20"/>
        </w:rPr>
        <w:t xml:space="preserve">Rights and obligations which by their nature should survive shall remain in effect after termination or expiration of this Agreement, including </w:t>
      </w:r>
      <w:r w:rsidR="00B119AA">
        <w:rPr>
          <w:rFonts w:ascii="Times New Roman" w:hAnsi="Times New Roman"/>
          <w:b w:val="0"/>
          <w:i w:val="0"/>
          <w:sz w:val="20"/>
        </w:rPr>
        <w:t>Sections 3</w:t>
      </w:r>
      <w:r w:rsidR="009854E7">
        <w:rPr>
          <w:rFonts w:ascii="Times New Roman" w:hAnsi="Times New Roman"/>
          <w:b w:val="0"/>
          <w:i w:val="0"/>
          <w:sz w:val="20"/>
        </w:rPr>
        <w:t xml:space="preserve"> through 10</w:t>
      </w:r>
      <w:r w:rsidR="000E4DF1" w:rsidRPr="00041323">
        <w:rPr>
          <w:rFonts w:ascii="Times New Roman" w:hAnsi="Times New Roman"/>
          <w:b w:val="0"/>
          <w:i w:val="0"/>
          <w:sz w:val="20"/>
        </w:rPr>
        <w:t xml:space="preserve"> of </w:t>
      </w:r>
      <w:r w:rsidR="000737F4" w:rsidRPr="00041323">
        <w:rPr>
          <w:rFonts w:ascii="Times New Roman" w:hAnsi="Times New Roman"/>
          <w:b w:val="0"/>
          <w:i w:val="0"/>
          <w:sz w:val="20"/>
        </w:rPr>
        <w:t>the</w:t>
      </w:r>
      <w:r w:rsidR="000E4DF1" w:rsidRPr="00041323">
        <w:rPr>
          <w:rFonts w:ascii="Times New Roman" w:hAnsi="Times New Roman"/>
          <w:b w:val="0"/>
          <w:i w:val="0"/>
          <w:sz w:val="20"/>
        </w:rPr>
        <w:t>se General Terms and Conditions</w:t>
      </w:r>
      <w:r w:rsidR="00692AC8">
        <w:rPr>
          <w:rFonts w:ascii="Times New Roman" w:hAnsi="Times New Roman"/>
          <w:b w:val="0"/>
          <w:i w:val="0"/>
          <w:sz w:val="20"/>
        </w:rPr>
        <w:t>, and Appendix E</w:t>
      </w:r>
      <w:r w:rsidR="00904469" w:rsidRPr="00041323">
        <w:rPr>
          <w:rFonts w:ascii="Times New Roman" w:hAnsi="Times New Roman"/>
          <w:b w:val="0"/>
          <w:i w:val="0"/>
          <w:sz w:val="20"/>
        </w:rPr>
        <w:t xml:space="preserve">. </w:t>
      </w:r>
      <w:bookmarkStart w:id="278" w:name="_Ref36620306"/>
      <w:bookmarkEnd w:id="277"/>
    </w:p>
    <w:p w14:paraId="0796A966" w14:textId="051C7213" w:rsidR="00782B64" w:rsidRPr="00782B64" w:rsidRDefault="00782B64" w:rsidP="00782308">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782B64">
        <w:rPr>
          <w:rFonts w:ascii="Times New Roman" w:hAnsi="Times New Roman"/>
          <w:b w:val="0"/>
          <w:i w:val="0"/>
          <w:sz w:val="20"/>
          <w:u w:val="single"/>
        </w:rPr>
        <w:t>Tax Delinquency</w:t>
      </w:r>
      <w:r w:rsidRPr="00782B64">
        <w:rPr>
          <w:rFonts w:ascii="Times New Roman" w:hAnsi="Times New Roman"/>
          <w:b w:val="0"/>
          <w:i w:val="0"/>
          <w:sz w:val="20"/>
        </w:rPr>
        <w:t xml:space="preserve">.  Contractor must provide notice to the JBE immediately if Contractor has reason to believe it may be placed on either (i) the California Franchise Tax Board’s list of 500 largest state income tax </w:t>
      </w:r>
      <w:r w:rsidRPr="00782B64">
        <w:rPr>
          <w:rFonts w:ascii="Times New Roman" w:hAnsi="Times New Roman"/>
          <w:b w:val="0"/>
          <w:i w:val="0"/>
          <w:sz w:val="20"/>
        </w:rPr>
        <w:lastRenderedPageBreak/>
        <w:t xml:space="preserve">delinquencies, or (ii) the California Board of Equalization’s list of 500 largest delinquent sales and use tax accounts.  The JBE may terminate this Agreement immediately “for cause” pursuant to Section </w:t>
      </w:r>
      <w:r w:rsidR="00594CA4">
        <w:rPr>
          <w:rFonts w:ascii="Times New Roman" w:hAnsi="Times New Roman"/>
          <w:b w:val="0"/>
          <w:i w:val="0"/>
          <w:sz w:val="20"/>
        </w:rPr>
        <w:t>8.3</w:t>
      </w:r>
      <w:r w:rsidRPr="00782B64">
        <w:rPr>
          <w:rFonts w:ascii="Times New Roman" w:hAnsi="Times New Roman"/>
          <w:b w:val="0"/>
          <w:i w:val="0"/>
          <w:sz w:val="20"/>
        </w:rPr>
        <w:t xml:space="preserve"> if (i) Contractor fails to provide the notice required above, or (ii) Contractor is included on either list mentioned above</w:t>
      </w:r>
      <w:r>
        <w:rPr>
          <w:rFonts w:ascii="Times New Roman" w:hAnsi="Times New Roman"/>
          <w:b w:val="0"/>
          <w:i w:val="0"/>
          <w:sz w:val="20"/>
        </w:rPr>
        <w:t xml:space="preserve">.  </w:t>
      </w:r>
    </w:p>
    <w:bookmarkEnd w:id="278"/>
    <w:p w14:paraId="5A27B36E" w14:textId="77777777" w:rsidR="00E573E1" w:rsidRPr="00982784" w:rsidRDefault="0044140A" w:rsidP="00782308">
      <w:pPr>
        <w:pStyle w:val="ListParagraph"/>
        <w:keepNext/>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Special Provisions.</w:t>
      </w:r>
      <w:r w:rsidR="00F76EB8">
        <w:rPr>
          <w:rFonts w:ascii="Times New Roman" w:hAnsi="Times New Roman"/>
          <w:b/>
          <w:sz w:val="20"/>
        </w:rPr>
        <w:t xml:space="preserve"> </w:t>
      </w:r>
    </w:p>
    <w:p w14:paraId="401B6CFC" w14:textId="77777777" w:rsidR="00E573E1" w:rsidRPr="00303BCF" w:rsidRDefault="004866E1" w:rsidP="00782308">
      <w:pPr>
        <w:pStyle w:val="Heading3"/>
        <w:widowControl w:val="0"/>
        <w:numPr>
          <w:ilvl w:val="1"/>
          <w:numId w:val="37"/>
        </w:numPr>
        <w:spacing w:before="120" w:after="120" w:line="240" w:lineRule="auto"/>
        <w:ind w:left="0" w:firstLine="720"/>
        <w:rPr>
          <w:rFonts w:ascii="Times New Roman" w:hAnsi="Times New Roman"/>
          <w:sz w:val="20"/>
        </w:rPr>
      </w:pPr>
      <w:r w:rsidRPr="009424EC">
        <w:rPr>
          <w:rFonts w:ascii="Times New Roman" w:hAnsi="Times New Roman"/>
          <w:b w:val="0"/>
          <w:sz w:val="20"/>
          <w:u w:val="single"/>
        </w:rPr>
        <w:t>Agreements Providing for Compensation of $50,000 or more; Union Activities Restrictions</w:t>
      </w:r>
      <w:r w:rsidRPr="009424EC">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As required under Government Code sections 16645-16649, if </w:t>
      </w:r>
      <w:r w:rsidR="00F9481E">
        <w:rPr>
          <w:rFonts w:ascii="Times New Roman" w:hAnsi="Times New Roman"/>
          <w:b w:val="0"/>
          <w:sz w:val="20"/>
        </w:rPr>
        <w:t xml:space="preserve">the Contact Amount is </w:t>
      </w:r>
      <w:r w:rsidRPr="00041323">
        <w:rPr>
          <w:rFonts w:ascii="Times New Roman" w:hAnsi="Times New Roman"/>
          <w:b w:val="0"/>
          <w:sz w:val="20"/>
        </w:rPr>
        <w:t>$50,000 or more</w:t>
      </w:r>
      <w:r w:rsidR="00E85AFF">
        <w:rPr>
          <w:rFonts w:ascii="Times New Roman" w:hAnsi="Times New Roman"/>
          <w:b w:val="0"/>
          <w:sz w:val="20"/>
        </w:rPr>
        <w:t xml:space="preserve">, Contractor agrees that no </w:t>
      </w:r>
      <w:r w:rsidR="00567D9E" w:rsidRPr="00567D9E">
        <w:rPr>
          <w:rFonts w:ascii="Times New Roman" w:hAnsi="Times New Roman"/>
          <w:b w:val="0"/>
          <w:sz w:val="20"/>
        </w:rPr>
        <w:t>JBE funds received under this agreement will be used to assist, promot</w:t>
      </w:r>
      <w:r w:rsidR="00567D9E">
        <w:rPr>
          <w:rFonts w:ascii="Times New Roman" w:hAnsi="Times New Roman"/>
          <w:b w:val="0"/>
          <w:sz w:val="20"/>
        </w:rPr>
        <w:t>e or deter union organizing</w:t>
      </w:r>
      <w:r w:rsidR="00E85AFF">
        <w:rPr>
          <w:rFonts w:ascii="Times New Roman" w:hAnsi="Times New Roman"/>
          <w:b w:val="0"/>
          <w:sz w:val="20"/>
        </w:rPr>
        <w:t>. I</w:t>
      </w:r>
      <w:r w:rsidR="00567D9E" w:rsidRPr="00567D9E">
        <w:rPr>
          <w:rFonts w:ascii="Times New Roman" w:hAnsi="Times New Roman"/>
          <w:b w:val="0"/>
          <w:sz w:val="20"/>
        </w:rPr>
        <w:t>f Contractor incurs costs, or makes expenditures to assist, promote or deter union organizing, Contractor will maintain records sufficient to show that no JBE funds were used for those expenditures and no reimbursement from the J</w:t>
      </w:r>
      <w:r w:rsidR="00E85AFF">
        <w:rPr>
          <w:rFonts w:ascii="Times New Roman" w:hAnsi="Times New Roman"/>
          <w:b w:val="0"/>
          <w:sz w:val="20"/>
        </w:rPr>
        <w:t xml:space="preserve">BE was sought for these costs. </w:t>
      </w:r>
      <w:r w:rsidR="00567D9E" w:rsidRPr="00567D9E">
        <w:rPr>
          <w:rFonts w:ascii="Times New Roman" w:hAnsi="Times New Roman"/>
          <w:b w:val="0"/>
          <w:sz w:val="20"/>
        </w:rPr>
        <w:t>Contractor will provide those records to the Attorney General upon request.</w:t>
      </w:r>
    </w:p>
    <w:p w14:paraId="7730DA35" w14:textId="1C6ECB39" w:rsidR="00E573E1" w:rsidRPr="00B733A9" w:rsidRDefault="004866E1" w:rsidP="00782308">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9424EC">
        <w:rPr>
          <w:rFonts w:ascii="Times New Roman" w:hAnsi="Times New Roman"/>
          <w:b w:val="0"/>
          <w:sz w:val="20"/>
          <w:u w:val="single"/>
        </w:rPr>
        <w:t xml:space="preserve">DVBE </w:t>
      </w:r>
      <w:r w:rsidR="00882369">
        <w:rPr>
          <w:rFonts w:ascii="Times New Roman" w:hAnsi="Times New Roman"/>
          <w:b w:val="0"/>
          <w:sz w:val="20"/>
          <w:u w:val="single"/>
        </w:rPr>
        <w:t>Commitment</w:t>
      </w:r>
      <w:r w:rsidRPr="009424EC">
        <w:rPr>
          <w:rFonts w:ascii="Times New Roman" w:hAnsi="Times New Roman"/>
          <w:b w:val="0"/>
          <w:sz w:val="20"/>
        </w:rPr>
        <w:t>.</w:t>
      </w:r>
      <w:r w:rsidRPr="00303BCF">
        <w:rPr>
          <w:rFonts w:ascii="Times New Roman" w:hAnsi="Times New Roman"/>
          <w:sz w:val="20"/>
        </w:rPr>
        <w:t xml:space="preserve"> </w:t>
      </w:r>
      <w:r w:rsidR="00882369" w:rsidRPr="00882369">
        <w:rPr>
          <w:rFonts w:ascii="Times New Roman" w:hAnsi="Times New Roman"/>
          <w:b w:val="0"/>
          <w:sz w:val="20"/>
        </w:rPr>
        <w:t xml:space="preserve">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JBE approves in writing replacement by another DVBE subcontractor in accordance with the terms of this Agreement; and (ii) Contractor must </w:t>
      </w:r>
      <w:r w:rsidR="003D136C" w:rsidRPr="003D136C">
        <w:rPr>
          <w:rFonts w:ascii="Times New Roman" w:hAnsi="Times New Roman"/>
          <w:b w:val="0"/>
          <w:sz w:val="20"/>
        </w:rPr>
        <w:t>complete and return to the JBE a post-contract certification form</w:t>
      </w:r>
      <w:r w:rsidR="003D136C">
        <w:rPr>
          <w:rStyle w:val="FootnoteReference"/>
          <w:rFonts w:ascii="Times New Roman" w:hAnsi="Times New Roman"/>
          <w:b w:val="0"/>
          <w:sz w:val="20"/>
        </w:rPr>
        <w:footnoteReference w:id="2"/>
      </w:r>
      <w:r w:rsidR="003D136C" w:rsidRPr="003D136C">
        <w:rPr>
          <w:rFonts w:ascii="Times New Roman" w:hAnsi="Times New Roman"/>
          <w:b w:val="0"/>
          <w:sz w:val="20"/>
        </w:rPr>
        <w:t xml:space="preserve"> promptly upon completion of the awarded contract, and by no later than the date of submission of Contractor’s final invoice to the JBE. If the Contractor fails to do so, the JBE will withhold $10,000 from the final payment, or withhold the full payment if it is less than $10,000, until the Contractor submits a complete and accurate post-contract certification form.  The JBE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JBE shall permanently deduct $10,000 from the final payment, or the full payment if less than $10,000. The post-contract certification form shall include</w:t>
      </w:r>
      <w:r w:rsidR="003D136C">
        <w:rPr>
          <w:rFonts w:ascii="Times New Roman" w:hAnsi="Times New Roman"/>
          <w:b w:val="0"/>
          <w:sz w:val="20"/>
        </w:rPr>
        <w:t xml:space="preserve">: </w:t>
      </w:r>
      <w:r w:rsidR="00882369" w:rsidRPr="00882369">
        <w:rPr>
          <w:rFonts w:ascii="Times New Roman" w:hAnsi="Times New Roman"/>
          <w:b w:val="0"/>
          <w:sz w:val="20"/>
        </w:rPr>
        <w:t xml:space="preserve">(1) the total amount of money </w:t>
      </w:r>
      <w:r w:rsidR="003D136C" w:rsidRPr="003D136C">
        <w:rPr>
          <w:rFonts w:ascii="Times New Roman" w:hAnsi="Times New Roman"/>
          <w:b w:val="0"/>
          <w:sz w:val="20"/>
        </w:rPr>
        <w:t>Contractor received under the Agreement</w:t>
      </w:r>
      <w:r w:rsidR="003D136C">
        <w:rPr>
          <w:rFonts w:ascii="Times New Roman" w:hAnsi="Times New Roman"/>
          <w:b w:val="0"/>
          <w:sz w:val="20"/>
        </w:rPr>
        <w:t>;</w:t>
      </w:r>
      <w:r w:rsidR="003D136C" w:rsidRPr="003D136C">
        <w:rPr>
          <w:rFonts w:ascii="Times New Roman" w:hAnsi="Times New Roman"/>
          <w:b w:val="0"/>
          <w:sz w:val="20"/>
        </w:rPr>
        <w:t xml:space="preserve"> </w:t>
      </w:r>
      <w:r w:rsidR="003D136C" w:rsidRPr="003D136C">
        <w:rPr>
          <w:rFonts w:ascii="Times New Roman" w:hAnsi="Times New Roman" w:cs="Times New Roman"/>
          <w:b w:val="0"/>
          <w:sz w:val="20"/>
        </w:rPr>
        <w:t xml:space="preserve">(2) the total amount of money and the </w:t>
      </w:r>
      <w:r w:rsidR="00064F4A" w:rsidRPr="00B733A9">
        <w:rPr>
          <w:rFonts w:ascii="Times New Roman" w:hAnsi="Times New Roman" w:cs="Times New Roman"/>
          <w:b w:val="0"/>
          <w:sz w:val="20"/>
        </w:rPr>
        <w:t>percentage of work Contractor committed to provide to each DVBE subcontractor</w:t>
      </w:r>
      <w:r w:rsidR="003D136C">
        <w:rPr>
          <w:rFonts w:ascii="Times New Roman" w:hAnsi="Times New Roman" w:cs="Times New Roman"/>
          <w:b w:val="0"/>
          <w:sz w:val="20"/>
        </w:rPr>
        <w:t>;</w:t>
      </w:r>
      <w:r w:rsidR="00064F4A" w:rsidRPr="00B733A9">
        <w:rPr>
          <w:rFonts w:ascii="Times New Roman" w:hAnsi="Times New Roman" w:cs="Times New Roman"/>
          <w:b w:val="0"/>
          <w:sz w:val="20"/>
        </w:rPr>
        <w:t xml:space="preserve"> </w:t>
      </w:r>
      <w:r w:rsidR="00882369" w:rsidRPr="00882369">
        <w:rPr>
          <w:rFonts w:ascii="Times New Roman" w:hAnsi="Times New Roman"/>
          <w:b w:val="0"/>
          <w:sz w:val="20"/>
        </w:rPr>
        <w:t>(</w:t>
      </w:r>
      <w:r w:rsidR="003D136C">
        <w:rPr>
          <w:rFonts w:ascii="Times New Roman" w:hAnsi="Times New Roman"/>
          <w:b w:val="0"/>
          <w:sz w:val="20"/>
        </w:rPr>
        <w:t>3</w:t>
      </w:r>
      <w:r w:rsidR="00882369" w:rsidRPr="00882369">
        <w:rPr>
          <w:rFonts w:ascii="Times New Roman" w:hAnsi="Times New Roman"/>
          <w:b w:val="0"/>
          <w:sz w:val="20"/>
        </w:rPr>
        <w:t>) the name and address of each DVBE subcontractor to which Contractor subcontracted work in connection with the Agreement; (</w:t>
      </w:r>
      <w:r w:rsidR="003D136C">
        <w:rPr>
          <w:rFonts w:ascii="Times New Roman" w:hAnsi="Times New Roman"/>
          <w:b w:val="0"/>
          <w:sz w:val="20"/>
        </w:rPr>
        <w:t>4</w:t>
      </w:r>
      <w:r w:rsidR="00882369" w:rsidRPr="00882369">
        <w:rPr>
          <w:rFonts w:ascii="Times New Roman" w:hAnsi="Times New Roman"/>
          <w:b w:val="0"/>
          <w:sz w:val="20"/>
        </w:rPr>
        <w:t xml:space="preserve">) the amount </w:t>
      </w:r>
      <w:r w:rsidR="003D136C">
        <w:rPr>
          <w:rFonts w:ascii="Times New Roman" w:hAnsi="Times New Roman"/>
          <w:b w:val="0"/>
          <w:sz w:val="20"/>
        </w:rPr>
        <w:t xml:space="preserve">of money </w:t>
      </w:r>
      <w:r w:rsidR="00882369" w:rsidRPr="00882369">
        <w:rPr>
          <w:rFonts w:ascii="Times New Roman" w:hAnsi="Times New Roman"/>
          <w:b w:val="0"/>
          <w:sz w:val="20"/>
        </w:rPr>
        <w:t xml:space="preserve">each DVBE subcontractor </w:t>
      </w:r>
      <w:r w:rsidR="003D136C">
        <w:rPr>
          <w:rFonts w:ascii="Times New Roman" w:hAnsi="Times New Roman"/>
          <w:b w:val="0"/>
          <w:sz w:val="20"/>
        </w:rPr>
        <w:t xml:space="preserve">actually </w:t>
      </w:r>
      <w:r w:rsidR="00882369" w:rsidRPr="00882369">
        <w:rPr>
          <w:rFonts w:ascii="Times New Roman" w:hAnsi="Times New Roman"/>
          <w:b w:val="0"/>
          <w:sz w:val="20"/>
        </w:rPr>
        <w:t>received from Contractor in connection with the Agreement</w:t>
      </w:r>
      <w:r w:rsidR="003D136C" w:rsidRPr="003D136C">
        <w:rPr>
          <w:rFonts w:ascii="Times New Roman" w:hAnsi="Times New Roman"/>
          <w:b w:val="0"/>
          <w:sz w:val="20"/>
        </w:rPr>
        <w:t>, and the corresponding percentage this payment comprises of the total amount of money Contractor received under the Agreement</w:t>
      </w:r>
      <w:r w:rsidR="00882369" w:rsidRPr="00882369">
        <w:rPr>
          <w:rFonts w:ascii="Times New Roman" w:hAnsi="Times New Roman"/>
          <w:b w:val="0"/>
          <w:sz w:val="20"/>
        </w:rPr>
        <w:t>; and (</w:t>
      </w:r>
      <w:r w:rsidR="003D136C">
        <w:rPr>
          <w:rFonts w:ascii="Times New Roman" w:hAnsi="Times New Roman"/>
          <w:b w:val="0"/>
          <w:sz w:val="20"/>
        </w:rPr>
        <w:t>5</w:t>
      </w:r>
      <w:r w:rsidR="00882369" w:rsidRPr="00882369">
        <w:rPr>
          <w:rFonts w:ascii="Times New Roman" w:hAnsi="Times New Roman"/>
          <w:b w:val="0"/>
          <w:sz w:val="20"/>
        </w:rPr>
        <w:t xml:space="preserve">) that all payments under the Agreement have been made to the applicable DVBE subcontractors. </w:t>
      </w:r>
      <w:r w:rsidR="00064F4A" w:rsidRPr="00B733A9">
        <w:rPr>
          <w:b w:val="0"/>
          <w:sz w:val="20"/>
        </w:rPr>
        <w:t xml:space="preserve">Upon </w:t>
      </w:r>
      <w:r w:rsidR="00064F4A" w:rsidRPr="00700752">
        <w:rPr>
          <w:rFonts w:ascii="Times New Roman" w:hAnsi="Times New Roman" w:cs="Times New Roman"/>
          <w:b w:val="0"/>
          <w:sz w:val="20"/>
        </w:rPr>
        <w:t xml:space="preserve">request by the JBE, </w:t>
      </w:r>
      <w:r w:rsidR="00B733A9" w:rsidRPr="00700752">
        <w:rPr>
          <w:rFonts w:ascii="Times New Roman" w:hAnsi="Times New Roman" w:cs="Times New Roman"/>
          <w:b w:val="0"/>
          <w:sz w:val="20"/>
        </w:rPr>
        <w:t>C</w:t>
      </w:r>
      <w:r w:rsidR="00064F4A" w:rsidRPr="00700752">
        <w:rPr>
          <w:rFonts w:ascii="Times New Roman" w:hAnsi="Times New Roman" w:cs="Times New Roman"/>
          <w:b w:val="0"/>
          <w:sz w:val="20"/>
        </w:rPr>
        <w:t>ontractor shall provide proof of payment for the work.</w:t>
      </w:r>
      <w:r w:rsidR="00064F4A" w:rsidRPr="00700752">
        <w:rPr>
          <w:rFonts w:ascii="Times New Roman" w:hAnsi="Times New Roman" w:cs="Times New Roman"/>
        </w:rPr>
        <w:t xml:space="preserve"> </w:t>
      </w:r>
      <w:r w:rsidR="00064F4A" w:rsidRPr="00700752">
        <w:rPr>
          <w:rFonts w:ascii="Times New Roman" w:hAnsi="Times New Roman" w:cs="Times New Roman"/>
          <w:sz w:val="20"/>
        </w:rPr>
        <w:t xml:space="preserve"> </w:t>
      </w:r>
      <w:r w:rsidR="00882369" w:rsidRPr="00700752">
        <w:rPr>
          <w:rFonts w:ascii="Times New Roman" w:hAnsi="Times New Roman" w:cs="Times New Roman"/>
          <w:b w:val="0"/>
          <w:sz w:val="20"/>
        </w:rPr>
        <w:t xml:space="preserve"> A person or entity that knowingly provides false information shall be subject to a civil penalty for each violation.</w:t>
      </w:r>
      <w:r w:rsidR="00064F4A" w:rsidRPr="00700752">
        <w:rPr>
          <w:rFonts w:ascii="Times New Roman" w:hAnsi="Times New Roman" w:cs="Times New Roman"/>
          <w:b w:val="0"/>
          <w:sz w:val="20"/>
        </w:rPr>
        <w:t xml:space="preserve"> Contractor will comply with all rules, regulations, ordinances and statutes that govern the DVBE </w:t>
      </w:r>
      <w:r w:rsidR="00B733A9" w:rsidRPr="00700752">
        <w:rPr>
          <w:rFonts w:ascii="Times New Roman" w:hAnsi="Times New Roman" w:cs="Times New Roman"/>
          <w:b w:val="0"/>
          <w:sz w:val="20"/>
        </w:rPr>
        <w:t>p</w:t>
      </w:r>
      <w:r w:rsidR="00064F4A" w:rsidRPr="00700752">
        <w:rPr>
          <w:rFonts w:ascii="Times New Roman" w:hAnsi="Times New Roman" w:cs="Times New Roman"/>
          <w:b w:val="0"/>
          <w:sz w:val="20"/>
        </w:rPr>
        <w:t xml:space="preserve">rogram, including, without limitation, </w:t>
      </w:r>
      <w:r w:rsidR="00B733A9" w:rsidRPr="00700752">
        <w:rPr>
          <w:rFonts w:ascii="Times New Roman" w:hAnsi="Times New Roman" w:cs="Times New Roman"/>
          <w:b w:val="0"/>
          <w:sz w:val="20"/>
        </w:rPr>
        <w:t>Military and Veterans Code s</w:t>
      </w:r>
      <w:r w:rsidR="00064F4A" w:rsidRPr="00700752">
        <w:rPr>
          <w:rFonts w:ascii="Times New Roman" w:hAnsi="Times New Roman" w:cs="Times New Roman"/>
          <w:b w:val="0"/>
          <w:sz w:val="20"/>
        </w:rPr>
        <w:t>ection 999.5.</w:t>
      </w:r>
    </w:p>
    <w:p w14:paraId="28301B37" w14:textId="77777777" w:rsidR="00E573E1" w:rsidRPr="00041323" w:rsidRDefault="00DF650E" w:rsidP="00782308">
      <w:pPr>
        <w:pStyle w:val="Heading3"/>
        <w:keepNext w:val="0"/>
        <w:widowControl w:val="0"/>
        <w:numPr>
          <w:ilvl w:val="1"/>
          <w:numId w:val="37"/>
        </w:numPr>
        <w:spacing w:before="60" w:line="240" w:lineRule="auto"/>
        <w:ind w:left="0" w:firstLine="720"/>
        <w:rPr>
          <w:rFonts w:ascii="Times New Roman" w:hAnsi="Times New Roman"/>
          <w:b w:val="0"/>
          <w:sz w:val="20"/>
        </w:rPr>
      </w:pPr>
      <w:r w:rsidRPr="009424EC">
        <w:rPr>
          <w:rFonts w:ascii="Times New Roman" w:hAnsi="Times New Roman"/>
          <w:b w:val="0"/>
          <w:sz w:val="20"/>
          <w:u w:val="single"/>
        </w:rPr>
        <w:t xml:space="preserve">Competitively Bid </w:t>
      </w:r>
      <w:proofErr w:type="gramStart"/>
      <w:r w:rsidRPr="009424EC">
        <w:rPr>
          <w:rFonts w:ascii="Times New Roman" w:hAnsi="Times New Roman"/>
          <w:b w:val="0"/>
          <w:sz w:val="20"/>
          <w:u w:val="single"/>
        </w:rPr>
        <w:t>Contracts;</w:t>
      </w:r>
      <w:proofErr w:type="gramEnd"/>
      <w:r w:rsidRPr="009424EC">
        <w:rPr>
          <w:rFonts w:ascii="Times New Roman" w:hAnsi="Times New Roman"/>
          <w:b w:val="0"/>
          <w:sz w:val="20"/>
          <w:u w:val="single"/>
        </w:rPr>
        <w:t xml:space="preserve"> Antitrust Claims</w:t>
      </w:r>
      <w:r w:rsidR="00156EB3" w:rsidRPr="009424EC">
        <w:rPr>
          <w:rFonts w:ascii="Times New Roman" w:hAnsi="Times New Roman"/>
          <w:b w:val="0"/>
          <w:sz w:val="20"/>
        </w:rPr>
        <w:t>.</w:t>
      </w:r>
      <w:r w:rsidR="00156EB3" w:rsidRPr="00303BCF">
        <w:rPr>
          <w:rFonts w:ascii="Times New Roman" w:hAnsi="Times New Roman"/>
          <w:sz w:val="20"/>
        </w:rPr>
        <w:t xml:space="preserve"> </w:t>
      </w:r>
      <w:r w:rsidR="00156EB3" w:rsidRPr="00041323">
        <w:rPr>
          <w:rFonts w:ascii="Times New Roman" w:hAnsi="Times New Roman"/>
          <w:b w:val="0"/>
          <w:sz w:val="20"/>
        </w:rPr>
        <w:t xml:space="preserve">If </w:t>
      </w:r>
      <w:r w:rsidRPr="00041323">
        <w:rPr>
          <w:rFonts w:ascii="Times New Roman" w:hAnsi="Times New Roman"/>
          <w:b w:val="0"/>
          <w:sz w:val="20"/>
        </w:rPr>
        <w:t xml:space="preserve">this Agreement </w:t>
      </w:r>
      <w:r w:rsidR="00116E17">
        <w:rPr>
          <w:rFonts w:ascii="Times New Roman" w:hAnsi="Times New Roman"/>
          <w:b w:val="0"/>
          <w:sz w:val="20"/>
        </w:rPr>
        <w:t>resulted from</w:t>
      </w:r>
      <w:r w:rsidRPr="00041323">
        <w:rPr>
          <w:rFonts w:ascii="Times New Roman" w:hAnsi="Times New Roman"/>
          <w:b w:val="0"/>
          <w:sz w:val="20"/>
        </w:rPr>
        <w:t xml:space="preserve"> a competitive bid, Contractor shall comply with the requirements of </w:t>
      </w:r>
      <w:r w:rsidR="007F51BE">
        <w:rPr>
          <w:rFonts w:ascii="Times New Roman" w:hAnsi="Times New Roman"/>
          <w:b w:val="0"/>
          <w:sz w:val="20"/>
        </w:rPr>
        <w:t xml:space="preserve">the </w:t>
      </w:r>
      <w:r w:rsidRPr="00041323">
        <w:rPr>
          <w:rFonts w:ascii="Times New Roman" w:hAnsi="Times New Roman"/>
          <w:b w:val="0"/>
          <w:sz w:val="20"/>
        </w:rPr>
        <w:t>Government Code sections set out below.</w:t>
      </w:r>
    </w:p>
    <w:p w14:paraId="5890DF7A" w14:textId="77777777"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Contractor shall assign to the JBE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JBE pursuant to the bid. Such assignment shall be made and become effective at the time the JBE tenders final payment to the Contractor. (GC 4552)</w:t>
      </w:r>
    </w:p>
    <w:p w14:paraId="48DA24A2" w14:textId="77777777"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If the JBE receives, either through judgment or settlement, a monetary recovery for a cause of action assigned under this chapter, the Contractor shall be entitled to receive reimbursement for actual legal costs incurred and may, upon demand, recover from the JBE any portion of the recovery, including treble damages, attributable to overcharges that were paid by the Contractor but were not paid by the JBE as part of the bid price, less the expenses incurred in obtaining that portion of the recovery. (GC 4553)</w:t>
      </w:r>
    </w:p>
    <w:p w14:paraId="73BC4878" w14:textId="77777777" w:rsidR="00694B7F" w:rsidRPr="00B81175"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Upon demand in writing by the Contractor, the JBE shall, within one year from such demand, reassign the cause of action assigned under this part if the Contractor has been or may have been injured by the violation of law for which the cause of action arose and (1) the JBE has not been injured thereby, or (2) the JBE declines to file a court action for the cause of action. (GC 4554)</w:t>
      </w:r>
    </w:p>
    <w:p w14:paraId="193519D5" w14:textId="77777777" w:rsidR="008B3A32" w:rsidRPr="00BE6B1A" w:rsidRDefault="00694B7F" w:rsidP="00BE6B1A">
      <w:pPr>
        <w:spacing w:after="60" w:line="240" w:lineRule="auto"/>
        <w:rPr>
          <w:rFonts w:ascii="Times New Roman" w:hAnsi="Times New Roman"/>
          <w:bCs/>
          <w:sz w:val="20"/>
        </w:rPr>
      </w:pPr>
      <w:r>
        <w:rPr>
          <w:rFonts w:ascii="Times New Roman" w:hAnsi="Times New Roman"/>
        </w:rPr>
        <w:lastRenderedPageBreak/>
        <w:tab/>
      </w:r>
      <w:r w:rsidR="00F77F5F">
        <w:rPr>
          <w:rFonts w:ascii="Times New Roman" w:hAnsi="Times New Roman"/>
          <w:sz w:val="20"/>
          <w:szCs w:val="20"/>
        </w:rPr>
        <w:t>9</w:t>
      </w:r>
      <w:r w:rsidRPr="00694B7F">
        <w:rPr>
          <w:rFonts w:ascii="Times New Roman" w:hAnsi="Times New Roman"/>
          <w:sz w:val="20"/>
          <w:szCs w:val="20"/>
        </w:rPr>
        <w:t>.4</w:t>
      </w:r>
      <w:r w:rsidRPr="00694B7F">
        <w:rPr>
          <w:rFonts w:ascii="Times New Roman" w:hAnsi="Times New Roman"/>
          <w:sz w:val="20"/>
          <w:szCs w:val="20"/>
        </w:rPr>
        <w:tab/>
      </w:r>
      <w:r w:rsidRPr="00694B7F">
        <w:rPr>
          <w:rFonts w:ascii="Times New Roman" w:hAnsi="Times New Roman"/>
          <w:sz w:val="20"/>
          <w:szCs w:val="20"/>
          <w:u w:val="single"/>
        </w:rPr>
        <w:t>Iran Contracting Act</w:t>
      </w:r>
      <w:r>
        <w:rPr>
          <w:rFonts w:ascii="Times New Roman" w:hAnsi="Times New Roman"/>
          <w:sz w:val="20"/>
          <w:szCs w:val="20"/>
        </w:rPr>
        <w:t xml:space="preserve">. </w:t>
      </w:r>
      <w:r>
        <w:rPr>
          <w:rFonts w:ascii="Times New Roman" w:hAnsi="Times New Roman"/>
          <w:bCs/>
          <w:sz w:val="20"/>
        </w:rPr>
        <w:t xml:space="preserve">If the Contract Amount is </w:t>
      </w:r>
      <w:r w:rsidRPr="00490AA1">
        <w:rPr>
          <w:rFonts w:ascii="Times New Roman" w:hAnsi="Times New Roman"/>
          <w:bCs/>
          <w:sz w:val="20"/>
        </w:rPr>
        <w:t>$</w:t>
      </w:r>
      <w:r>
        <w:rPr>
          <w:rFonts w:ascii="Times New Roman" w:hAnsi="Times New Roman"/>
          <w:bCs/>
          <w:sz w:val="20"/>
        </w:rPr>
        <w:t>1,000,000 or m</w:t>
      </w:r>
      <w:r w:rsidRPr="00490AA1">
        <w:rPr>
          <w:rFonts w:ascii="Times New Roman" w:hAnsi="Times New Roman"/>
          <w:bCs/>
          <w:sz w:val="20"/>
        </w:rPr>
        <w:t>ore</w:t>
      </w:r>
      <w:r>
        <w:rPr>
          <w:rFonts w:ascii="Times New Roman" w:hAnsi="Times New Roman"/>
          <w:bCs/>
          <w:sz w:val="20"/>
        </w:rPr>
        <w:t xml:space="preserve">, </w:t>
      </w:r>
      <w:r w:rsidRPr="00B549DA">
        <w:rPr>
          <w:rFonts w:ascii="Times New Roman" w:hAnsi="Times New Roman"/>
          <w:bCs/>
          <w:sz w:val="20"/>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45 days or more, if that other person will use the credit to provide goods or services in the energy sector in Iran and is identified on the Iran List, or (ii) it has received written permission from the JBE to enter into this Agreement pursuant to PCC 2203(c).  </w:t>
      </w:r>
      <w:r w:rsidR="0042266F" w:rsidRPr="0042266F">
        <w:rPr>
          <w:rFonts w:ascii="Times New Roman" w:hAnsi="Times New Roman"/>
          <w:sz w:val="20"/>
          <w:szCs w:val="20"/>
        </w:rPr>
        <w:t xml:space="preserve"> </w:t>
      </w:r>
    </w:p>
    <w:p w14:paraId="252CCC22" w14:textId="77777777" w:rsidR="008B3A32" w:rsidRP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9.5</w:t>
      </w:r>
      <w:r w:rsidR="008B3A32">
        <w:rPr>
          <w:rFonts w:ascii="Times New Roman" w:hAnsi="Times New Roman"/>
          <w:sz w:val="20"/>
          <w:szCs w:val="20"/>
        </w:rPr>
        <w:tab/>
      </w:r>
      <w:r w:rsidR="008B3A32" w:rsidRPr="00E50B14">
        <w:rPr>
          <w:rFonts w:ascii="Times New Roman" w:hAnsi="Times New Roman"/>
          <w:sz w:val="20"/>
          <w:szCs w:val="20"/>
          <w:u w:val="single"/>
        </w:rPr>
        <w:t>Loss Leader Prohibition</w:t>
      </w:r>
      <w:r w:rsidR="008B3A32" w:rsidRPr="008B3A32">
        <w:rPr>
          <w:rFonts w:ascii="Times New Roman" w:hAnsi="Times New Roman"/>
          <w:sz w:val="20"/>
          <w:szCs w:val="20"/>
        </w:rPr>
        <w:t>.  If this Agreement involves the purchase of goods, this section is applicable.  Contractor shall not sell or use any article or product as a “loss leader” as defined in Section 17030 of the Business and Professions Code.</w:t>
      </w:r>
    </w:p>
    <w:p w14:paraId="42A00054" w14:textId="77777777" w:rsid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9.6</w:t>
      </w:r>
      <w:r w:rsidR="008B3A32">
        <w:rPr>
          <w:rFonts w:ascii="Times New Roman" w:hAnsi="Times New Roman"/>
          <w:sz w:val="20"/>
          <w:szCs w:val="20"/>
        </w:rPr>
        <w:tab/>
      </w:r>
      <w:r w:rsidR="008B3A32" w:rsidRPr="00E50B14">
        <w:rPr>
          <w:rFonts w:ascii="Times New Roman" w:hAnsi="Times New Roman"/>
          <w:sz w:val="20"/>
          <w:szCs w:val="20"/>
          <w:u w:val="single"/>
        </w:rPr>
        <w:t>Recycling</w:t>
      </w:r>
      <w:r w:rsidR="008B3A32" w:rsidRPr="008B3A32">
        <w:rPr>
          <w:rFonts w:ascii="Times New Roman" w:hAnsi="Times New Roman"/>
          <w:sz w:val="20"/>
          <w:szCs w:val="20"/>
        </w:rPr>
        <w:t xml:space="preserve">.  If this Agreement provides for the purchase or use of goods specified in PCC 12207 (for example, certain paper products, office supplies, mulch, glass products, lubricating oils, plastic products, paint, antifreeze, tires and tire-derived products, and metal products), this section is applicable with respect to those goods. Without limiting the foregoing, if this Agreement includes (i) document printing, (ii) parts cleaning, or (iii) janitorial and building maintenance services, this section is applicable.  Contractor shall use recycled products in the performance of this Agreement to the maximum extent doing so is economically feasible. Upon request, Contractor shall certify in writing under penalty of perjury, the minimum, if not exact, percentage of </w:t>
      </w:r>
      <w:proofErr w:type="spellStart"/>
      <w:r w:rsidR="008B3A32" w:rsidRPr="008B3A32">
        <w:rPr>
          <w:rFonts w:ascii="Times New Roman" w:hAnsi="Times New Roman"/>
          <w:sz w:val="20"/>
          <w:szCs w:val="20"/>
        </w:rPr>
        <w:t>post consumer</w:t>
      </w:r>
      <w:proofErr w:type="spellEnd"/>
      <w:r w:rsidR="008B3A32" w:rsidRPr="008B3A32">
        <w:rPr>
          <w:rFonts w:ascii="Times New Roman" w:hAnsi="Times New Roman"/>
          <w:sz w:val="20"/>
          <w:szCs w:val="20"/>
        </w:rPr>
        <w:t xml:space="preserve">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0F397767" w14:textId="77777777" w:rsidR="00D53A7D" w:rsidRDefault="008B3A32" w:rsidP="00442C4E">
      <w:pPr>
        <w:spacing w:after="120"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7</w:t>
      </w:r>
      <w:r>
        <w:rPr>
          <w:rFonts w:ascii="Times New Roman" w:hAnsi="Times New Roman"/>
          <w:sz w:val="20"/>
          <w:szCs w:val="20"/>
        </w:rPr>
        <w:tab/>
      </w:r>
      <w:r w:rsidRPr="008B3A32">
        <w:rPr>
          <w:rFonts w:ascii="Times New Roman" w:hAnsi="Times New Roman"/>
          <w:sz w:val="20"/>
          <w:szCs w:val="20"/>
          <w:u w:val="single"/>
        </w:rPr>
        <w:t>Sweatshop Labor</w:t>
      </w:r>
      <w:r w:rsidRPr="008B3A32">
        <w:rPr>
          <w:rFonts w:ascii="Times New Roman" w:hAnsi="Times New Roman"/>
          <w:sz w:val="20"/>
          <w:szCs w:val="20"/>
        </w:rPr>
        <w:t xml:space="preserve">. If this Agreement provides for the laundering of apparel, garments or corresponding accessories, or for furnishing equipment, materials, or supplies other than for public works, this section is applicable. Contractor certifies that no apparel, garments or corresponding accessories, equipment, materials, or supplies furnished to the JBE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w:t>
      </w:r>
      <w:proofErr w:type="spellStart"/>
      <w:r w:rsidRPr="008B3A32">
        <w:rPr>
          <w:rFonts w:ascii="Times New Roman" w:hAnsi="Times New Roman"/>
          <w:sz w:val="20"/>
          <w:szCs w:val="20"/>
        </w:rPr>
        <w:t>Sweatfree</w:t>
      </w:r>
      <w:proofErr w:type="spellEnd"/>
      <w:r w:rsidRPr="008B3A32">
        <w:rPr>
          <w:rFonts w:ascii="Times New Roman" w:hAnsi="Times New Roman"/>
          <w:sz w:val="20"/>
          <w:szCs w:val="20"/>
        </w:rPr>
        <w:t xml:space="preserv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JBE.</w:t>
      </w:r>
    </w:p>
    <w:p w14:paraId="2AA65893" w14:textId="77777777" w:rsidR="00D53A7D" w:rsidRPr="00D53A7D" w:rsidRDefault="00D53A7D" w:rsidP="00E266EA">
      <w:pPr>
        <w:spacing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8</w:t>
      </w:r>
      <w:r>
        <w:rPr>
          <w:rFonts w:ascii="Times New Roman" w:hAnsi="Times New Roman"/>
          <w:sz w:val="20"/>
          <w:szCs w:val="20"/>
        </w:rPr>
        <w:tab/>
      </w:r>
      <w:proofErr w:type="gramStart"/>
      <w:r w:rsidRPr="00D53A7D">
        <w:rPr>
          <w:rFonts w:ascii="Times New Roman" w:hAnsi="Times New Roman"/>
          <w:sz w:val="20"/>
          <w:szCs w:val="20"/>
          <w:u w:val="single"/>
        </w:rPr>
        <w:t>Federally-funded</w:t>
      </w:r>
      <w:proofErr w:type="gramEnd"/>
      <w:r w:rsidRPr="00D53A7D">
        <w:rPr>
          <w:rFonts w:ascii="Times New Roman" w:hAnsi="Times New Roman"/>
          <w:sz w:val="20"/>
          <w:szCs w:val="20"/>
          <w:u w:val="single"/>
        </w:rPr>
        <w:t xml:space="preserve"> Agreements</w:t>
      </w:r>
      <w:r w:rsidRPr="00D53A7D">
        <w:rPr>
          <w:rFonts w:ascii="Times New Roman" w:hAnsi="Times New Roman"/>
          <w:sz w:val="20"/>
          <w:szCs w:val="20"/>
        </w:rPr>
        <w:t xml:space="preserve">. If this Agreement is funded in whole or in part by the federal government, then: </w:t>
      </w:r>
    </w:p>
    <w:p w14:paraId="4AA0D50C"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(a)</w:t>
      </w:r>
      <w:r w:rsidRPr="00D53A7D">
        <w:rPr>
          <w:rFonts w:ascii="Times New Roman" w:hAnsi="Times New Roman"/>
          <w:sz w:val="20"/>
          <w:szCs w:val="20"/>
        </w:rPr>
        <w:tab/>
        <w:t>It is mutually understood between the Parties that this Agreement may have been written for the mutual benefit of both Parties before ascertaining the availability of congressional appropriation of funds, to avoid program and fiscal delays that would occur if the Agreement were executed after that determination was made.</w:t>
      </w:r>
    </w:p>
    <w:p w14:paraId="1719F871"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(b)</w:t>
      </w:r>
      <w:r w:rsidRPr="00D53A7D">
        <w:rPr>
          <w:rFonts w:ascii="Times New Roman" w:hAnsi="Times New Roman"/>
          <w:sz w:val="20"/>
          <w:szCs w:val="20"/>
        </w:rPr>
        <w:tab/>
        <w:t>This Agreement is valid and enforceable only if sufficient funds are made available to the JBE by the United States Government for the fiscal year in which they are due and consistent with any stated programmatic purpose. In addition, this Agreement is subject to any additional restrictions, limitations, or conditions enacted by the Congress or to any statute enacted by the Congress that may affect the provisions, terms, or funding of this Agreement in any manner.</w:t>
      </w:r>
    </w:p>
    <w:p w14:paraId="5A5CBAAD"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(c)</w:t>
      </w:r>
      <w:r w:rsidRPr="00D53A7D">
        <w:rPr>
          <w:rFonts w:ascii="Times New Roman" w:hAnsi="Times New Roman"/>
          <w:sz w:val="20"/>
          <w:szCs w:val="20"/>
        </w:rPr>
        <w:tab/>
        <w:t>The Parties mutually agree that if the Congress does not appropriate sufficient funds for any program under which this Agreement is intended to be paid, this Agreement shall be deemed amended without any further action of the Parties to reflect any reduction in funds.</w:t>
      </w:r>
    </w:p>
    <w:p w14:paraId="32725E75" w14:textId="77777777" w:rsidR="00D013BA" w:rsidRDefault="00D53A7D" w:rsidP="00D013BA">
      <w:pPr>
        <w:spacing w:after="60" w:line="240" w:lineRule="auto"/>
        <w:ind w:firstLine="720"/>
        <w:rPr>
          <w:rFonts w:ascii="Times New Roman" w:hAnsi="Times New Roman"/>
          <w:sz w:val="20"/>
          <w:szCs w:val="20"/>
        </w:rPr>
      </w:pPr>
      <w:r w:rsidRPr="00D53A7D">
        <w:rPr>
          <w:rFonts w:ascii="Times New Roman" w:hAnsi="Times New Roman"/>
          <w:sz w:val="20"/>
          <w:szCs w:val="20"/>
        </w:rPr>
        <w:t>(d)</w:t>
      </w:r>
      <w:r w:rsidRPr="00D53A7D">
        <w:rPr>
          <w:rFonts w:ascii="Times New Roman" w:hAnsi="Times New Roman"/>
          <w:sz w:val="20"/>
          <w:szCs w:val="20"/>
        </w:rPr>
        <w:tab/>
        <w:t>The Parties may amend the Agreement to reflect any reduction in funds.</w:t>
      </w:r>
    </w:p>
    <w:p w14:paraId="689E7FA6" w14:textId="77777777" w:rsidR="00D013BA" w:rsidRDefault="00D013BA" w:rsidP="0050712E">
      <w:pPr>
        <w:spacing w:after="60" w:line="240" w:lineRule="auto"/>
        <w:ind w:firstLine="720"/>
        <w:rPr>
          <w:rFonts w:ascii="Times New Roman" w:hAnsi="Times New Roman"/>
          <w:sz w:val="20"/>
          <w:szCs w:val="20"/>
        </w:rPr>
      </w:pPr>
      <w:r>
        <w:rPr>
          <w:rFonts w:ascii="Times New Roman" w:hAnsi="Times New Roman"/>
          <w:sz w:val="20"/>
          <w:szCs w:val="20"/>
        </w:rPr>
        <w:t>9.9</w:t>
      </w:r>
      <w:r>
        <w:rPr>
          <w:rFonts w:ascii="Times New Roman" w:hAnsi="Times New Roman"/>
          <w:sz w:val="20"/>
          <w:szCs w:val="20"/>
        </w:rPr>
        <w:tab/>
      </w:r>
      <w:r w:rsidRPr="00D013BA">
        <w:rPr>
          <w:rFonts w:ascii="Times New Roman" w:hAnsi="Times New Roman"/>
          <w:sz w:val="20"/>
          <w:szCs w:val="20"/>
          <w:u w:val="single"/>
        </w:rPr>
        <w:t xml:space="preserve"> Equipment Purchases</w:t>
      </w:r>
      <w:r w:rsidRPr="00D013BA">
        <w:rPr>
          <w:rFonts w:ascii="Times New Roman" w:hAnsi="Times New Roman"/>
          <w:sz w:val="20"/>
          <w:szCs w:val="20"/>
        </w:rPr>
        <w:t xml:space="preserve">.  If this Agreement includes the purchase of equipment, this section is applicable.  The </w:t>
      </w:r>
      <w:r>
        <w:rPr>
          <w:rFonts w:ascii="Times New Roman" w:hAnsi="Times New Roman"/>
          <w:sz w:val="20"/>
          <w:szCs w:val="20"/>
        </w:rPr>
        <w:t xml:space="preserve">JBE </w:t>
      </w:r>
      <w:r w:rsidRPr="00D013BA">
        <w:rPr>
          <w:rFonts w:ascii="Times New Roman" w:hAnsi="Times New Roman"/>
          <w:sz w:val="20"/>
          <w:szCs w:val="20"/>
        </w:rPr>
        <w:t xml:space="preserve">may, at its option, repair any damaged or replace any lost or stolen items and deduct the cost thereof from Contractor’s invoice to the </w:t>
      </w:r>
      <w:r>
        <w:rPr>
          <w:rFonts w:ascii="Times New Roman" w:hAnsi="Times New Roman"/>
          <w:sz w:val="20"/>
          <w:szCs w:val="20"/>
        </w:rPr>
        <w:t>JBE</w:t>
      </w:r>
      <w:r w:rsidRPr="00D013BA">
        <w:rPr>
          <w:rFonts w:ascii="Times New Roman" w:hAnsi="Times New Roman"/>
          <w:sz w:val="20"/>
          <w:szCs w:val="20"/>
        </w:rPr>
        <w:t xml:space="preserve">, or require Contractor to repair or replace any damaged, lost, or stolen equipment to the satisfaction of the </w:t>
      </w:r>
      <w:r>
        <w:rPr>
          <w:rFonts w:ascii="Times New Roman" w:hAnsi="Times New Roman"/>
          <w:sz w:val="20"/>
          <w:szCs w:val="20"/>
        </w:rPr>
        <w:t xml:space="preserve">JBE </w:t>
      </w:r>
      <w:r w:rsidRPr="00D013BA">
        <w:rPr>
          <w:rFonts w:ascii="Times New Roman" w:hAnsi="Times New Roman"/>
          <w:sz w:val="20"/>
          <w:szCs w:val="20"/>
        </w:rPr>
        <w:t xml:space="preserve">at no expense to the </w:t>
      </w:r>
      <w:r>
        <w:rPr>
          <w:rFonts w:ascii="Times New Roman" w:hAnsi="Times New Roman"/>
          <w:sz w:val="20"/>
          <w:szCs w:val="20"/>
        </w:rPr>
        <w:t>JBE</w:t>
      </w:r>
      <w:r w:rsidRPr="00D013BA">
        <w:rPr>
          <w:rFonts w:ascii="Times New Roman" w:hAnsi="Times New Roman"/>
          <w:sz w:val="20"/>
          <w:szCs w:val="20"/>
        </w:rPr>
        <w:t>. If a theft occurs, Contractor must file a police report immediately</w:t>
      </w:r>
      <w:r>
        <w:rPr>
          <w:rFonts w:ascii="Times New Roman" w:hAnsi="Times New Roman"/>
          <w:sz w:val="20"/>
          <w:szCs w:val="20"/>
        </w:rPr>
        <w:t>.</w:t>
      </w:r>
    </w:p>
    <w:p w14:paraId="2393F8A5" w14:textId="77777777" w:rsidR="003A5F64" w:rsidRDefault="000B72B1" w:rsidP="00CE3831">
      <w:pPr>
        <w:spacing w:line="240" w:lineRule="auto"/>
        <w:ind w:firstLine="720"/>
        <w:rPr>
          <w:rFonts w:ascii="Times New Roman" w:hAnsi="Times New Roman"/>
          <w:sz w:val="20"/>
          <w:szCs w:val="20"/>
        </w:rPr>
      </w:pPr>
      <w:r>
        <w:rPr>
          <w:rFonts w:ascii="Times New Roman" w:hAnsi="Times New Roman"/>
          <w:sz w:val="20"/>
          <w:szCs w:val="20"/>
        </w:rPr>
        <w:t>9.10</w:t>
      </w:r>
      <w:r>
        <w:rPr>
          <w:rFonts w:ascii="Times New Roman" w:hAnsi="Times New Roman"/>
          <w:sz w:val="20"/>
          <w:szCs w:val="20"/>
        </w:rPr>
        <w:tab/>
      </w:r>
      <w:r w:rsidRPr="000B72B1">
        <w:rPr>
          <w:rFonts w:ascii="Times New Roman" w:hAnsi="Times New Roman"/>
          <w:sz w:val="20"/>
          <w:szCs w:val="20"/>
          <w:u w:val="single"/>
        </w:rPr>
        <w:t>Small Business Preference Contract Clause</w:t>
      </w:r>
      <w:r w:rsidR="0050712E">
        <w:rPr>
          <w:rFonts w:ascii="Times New Roman" w:hAnsi="Times New Roman"/>
          <w:sz w:val="20"/>
          <w:szCs w:val="20"/>
          <w:u w:val="single"/>
        </w:rPr>
        <w:t xml:space="preserve">. </w:t>
      </w:r>
      <w:r w:rsidR="003A5F64" w:rsidRPr="003A5F64">
        <w:rPr>
          <w:rFonts w:ascii="Times New Roman" w:hAnsi="Times New Roman"/>
          <w:sz w:val="20"/>
          <w:szCs w:val="20"/>
        </w:rPr>
        <w:t xml:space="preserve">This section is applicable if Contractor received a small business preference in connection with this Agreement.  Contractor’s failure to meet the small business commitment set forth in its bid or proposal constitutes a breach of this Agreement.  Contractor must within sixty (60) days </w:t>
      </w:r>
      <w:r w:rsidR="00CE3831" w:rsidRPr="00CE3831">
        <w:rPr>
          <w:rFonts w:ascii="Times New Roman" w:hAnsi="Times New Roman"/>
          <w:b/>
          <w:i/>
          <w:sz w:val="20"/>
          <w:szCs w:val="20"/>
        </w:rPr>
        <w:t>[</w:t>
      </w:r>
      <w:r w:rsidR="00CE3831" w:rsidRPr="00CE3831">
        <w:rPr>
          <w:rFonts w:ascii="Times New Roman" w:hAnsi="Times New Roman"/>
          <w:b/>
          <w:i/>
          <w:sz w:val="20"/>
          <w:szCs w:val="20"/>
          <w:highlight w:val="yellow"/>
        </w:rPr>
        <w:t>SECTION INSTRUCTIONS</w:t>
      </w:r>
      <w:r w:rsidR="00CE3831" w:rsidRPr="00CE3831">
        <w:rPr>
          <w:rFonts w:ascii="Times New Roman" w:hAnsi="Times New Roman"/>
          <w:b/>
          <w:i/>
          <w:sz w:val="20"/>
          <w:szCs w:val="20"/>
        </w:rPr>
        <w:t xml:space="preserve">:  The JBE may wish to require the Contractor to deliver the small business post-contract report with its final invoice. In this case, substitute a sentence such as the following: Contractor must deliver to the JBE with its </w:t>
      </w:r>
      <w:r w:rsidR="00CE3831" w:rsidRPr="00CE3831">
        <w:rPr>
          <w:rFonts w:ascii="Times New Roman" w:hAnsi="Times New Roman"/>
          <w:b/>
          <w:i/>
          <w:sz w:val="20"/>
          <w:szCs w:val="20"/>
        </w:rPr>
        <w:lastRenderedPageBreak/>
        <w:t>final invoice a report detailing the actual percentage of small/micro business participation that was achieved under this Agreement; the JBE will not pay Contractor’s final invoice until this report is received.</w:t>
      </w:r>
      <w:r w:rsidR="00CE3831">
        <w:rPr>
          <w:rFonts w:ascii="Times New Roman" w:hAnsi="Times New Roman"/>
          <w:b/>
          <w:i/>
          <w:sz w:val="20"/>
          <w:szCs w:val="20"/>
        </w:rPr>
        <w:t>]</w:t>
      </w:r>
      <w:r w:rsidR="00CE3831">
        <w:rPr>
          <w:rFonts w:ascii="Times New Roman" w:hAnsi="Times New Roman"/>
          <w:sz w:val="20"/>
          <w:szCs w:val="20"/>
        </w:rPr>
        <w:t xml:space="preserve"> </w:t>
      </w:r>
      <w:r w:rsidR="003A5F64" w:rsidRPr="003A5F64">
        <w:rPr>
          <w:rFonts w:ascii="Times New Roman" w:hAnsi="Times New Roman"/>
          <w:sz w:val="20"/>
          <w:szCs w:val="20"/>
        </w:rPr>
        <w:t>of receiving final payment under this Agreement report to the JBE 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7EB696A6" w14:textId="77777777" w:rsidR="003A5F64" w:rsidRPr="00B81175" w:rsidRDefault="003A5F64" w:rsidP="00B81175">
      <w:pPr>
        <w:spacing w:line="240" w:lineRule="auto"/>
        <w:ind w:firstLine="720"/>
        <w:rPr>
          <w:rFonts w:ascii="Times New Roman" w:hAnsi="Times New Roman"/>
          <w:sz w:val="20"/>
          <w:szCs w:val="20"/>
        </w:rPr>
      </w:pPr>
    </w:p>
    <w:p w14:paraId="3DBE4DCC" w14:textId="77777777" w:rsidR="00E573E1" w:rsidRPr="00303BCF" w:rsidRDefault="00094526" w:rsidP="00782308">
      <w:pPr>
        <w:pStyle w:val="ListParagraph"/>
        <w:widowControl w:val="0"/>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General</w:t>
      </w:r>
      <w:r w:rsidR="00EE4183" w:rsidRPr="00303BCF">
        <w:rPr>
          <w:rFonts w:ascii="Times New Roman" w:hAnsi="Times New Roman"/>
          <w:b/>
          <w:sz w:val="20"/>
        </w:rPr>
        <w:t>.</w:t>
      </w:r>
    </w:p>
    <w:p w14:paraId="48BB6FBD" w14:textId="77777777" w:rsidR="004203E7" w:rsidRDefault="00F77F5F"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w:t>
      </w:r>
      <w:r w:rsidR="00C80E5B" w:rsidRPr="00A10F52">
        <w:rPr>
          <w:rFonts w:ascii="Times New Roman" w:hAnsi="Times New Roman"/>
          <w:b w:val="0"/>
          <w:i w:val="0"/>
          <w:sz w:val="20"/>
        </w:rPr>
        <w:t>.1</w:t>
      </w:r>
      <w:r w:rsidR="00C80E5B" w:rsidRPr="00303BCF">
        <w:rPr>
          <w:rFonts w:ascii="Times New Roman" w:hAnsi="Times New Roman"/>
          <w:sz w:val="20"/>
        </w:rPr>
        <w:tab/>
      </w:r>
      <w:r w:rsidR="00EE4183" w:rsidRPr="00594F71">
        <w:rPr>
          <w:rFonts w:ascii="Times New Roman" w:hAnsi="Times New Roman"/>
          <w:b w:val="0"/>
          <w:i w:val="0"/>
          <w:sz w:val="20"/>
          <w:u w:val="single"/>
        </w:rPr>
        <w:t>Audits</w:t>
      </w:r>
      <w:r w:rsidR="00EE4183" w:rsidRPr="00594F71">
        <w:rPr>
          <w:rFonts w:ascii="Times New Roman" w:hAnsi="Times New Roman"/>
          <w:b w:val="0"/>
          <w:i w:val="0"/>
          <w:sz w:val="20"/>
        </w:rPr>
        <w:t>.</w:t>
      </w:r>
      <w:bookmarkStart w:id="279" w:name="_Ref23588853"/>
      <w:r w:rsidR="000C1C4C" w:rsidRPr="00594F71">
        <w:rPr>
          <w:rFonts w:ascii="Times New Roman" w:hAnsi="Times New Roman"/>
          <w:b w:val="0"/>
          <w:i w:val="0"/>
          <w:sz w:val="20"/>
        </w:rPr>
        <w:t xml:space="preserve"> </w:t>
      </w:r>
      <w:r w:rsidR="00EE4183" w:rsidRPr="00594F71">
        <w:rPr>
          <w:rFonts w:ascii="Times New Roman" w:hAnsi="Times New Roman"/>
          <w:b w:val="0"/>
          <w:i w:val="0"/>
          <w:sz w:val="20"/>
        </w:rPr>
        <w:t>Contractor shall allow the JBE and its designees to review and audit Contractor’s documents and rec</w:t>
      </w:r>
      <w:r w:rsidR="003175B6" w:rsidRPr="00594F71">
        <w:rPr>
          <w:rFonts w:ascii="Times New Roman" w:hAnsi="Times New Roman"/>
          <w:b w:val="0"/>
          <w:i w:val="0"/>
          <w:sz w:val="20"/>
        </w:rPr>
        <w:t>ords relating to this Agreement, and</w:t>
      </w:r>
      <w:r w:rsidR="00EE4183" w:rsidRPr="00594F71">
        <w:rPr>
          <w:rFonts w:ascii="Times New Roman" w:hAnsi="Times New Roman"/>
          <w:b w:val="0"/>
          <w:i w:val="0"/>
          <w:sz w:val="20"/>
        </w:rPr>
        <w:t xml:space="preserve"> </w:t>
      </w:r>
      <w:r w:rsidR="003175B6" w:rsidRPr="00594F71">
        <w:rPr>
          <w:rFonts w:ascii="Times New Roman" w:hAnsi="Times New Roman"/>
          <w:b w:val="0"/>
          <w:i w:val="0"/>
          <w:sz w:val="20"/>
        </w:rPr>
        <w:t xml:space="preserve">Contractor shall retain such documents and records for a period of four years following final payment under this Agreement. </w:t>
      </w:r>
      <w:r w:rsidR="00EE4183" w:rsidRPr="00594F71">
        <w:rPr>
          <w:rFonts w:ascii="Times New Roman" w:hAnsi="Times New Roman"/>
          <w:b w:val="0"/>
          <w:i w:val="0"/>
          <w:sz w:val="20"/>
        </w:rPr>
        <w:t>Contractor shall correct errors and deficiencies by the 20th day of the month following the review or audit.</w:t>
      </w:r>
      <w:bookmarkStart w:id="280" w:name="_Ref37060170"/>
      <w:bookmarkStart w:id="281" w:name="_Toc57173691"/>
      <w:bookmarkStart w:id="282" w:name="_Ref66680387"/>
      <w:bookmarkEnd w:id="279"/>
      <w:r w:rsidR="00EE4183" w:rsidRPr="00594F71">
        <w:rPr>
          <w:rFonts w:ascii="Times New Roman" w:hAnsi="Times New Roman"/>
          <w:b w:val="0"/>
          <w:i w:val="0"/>
          <w:sz w:val="20"/>
        </w:rPr>
        <w:t xml:space="preserve"> </w:t>
      </w:r>
      <w:bookmarkEnd w:id="280"/>
      <w:bookmarkEnd w:id="281"/>
      <w:r w:rsidR="00EE4183" w:rsidRPr="00594F71">
        <w:rPr>
          <w:rFonts w:ascii="Times New Roman" w:hAnsi="Times New Roman"/>
          <w:b w:val="0"/>
          <w:i w:val="0"/>
          <w:sz w:val="20"/>
        </w:rPr>
        <w:t xml:space="preserve">Contractor shall provide to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and JBE Contractors, on Contractor’s premises (or, if the audit is being performed of </w:t>
      </w:r>
      <w:proofErr w:type="gramStart"/>
      <w:r w:rsidR="00EE4183" w:rsidRPr="00594F71">
        <w:rPr>
          <w:rFonts w:ascii="Times New Roman" w:hAnsi="Times New Roman"/>
          <w:b w:val="0"/>
          <w:i w:val="0"/>
          <w:sz w:val="20"/>
        </w:rPr>
        <w:t>an</w:t>
      </w:r>
      <w:proofErr w:type="gramEnd"/>
      <w:r w:rsidR="00EE4183" w:rsidRPr="00594F71">
        <w:rPr>
          <w:rFonts w:ascii="Times New Roman" w:hAnsi="Times New Roman"/>
          <w:b w:val="0"/>
          <w:i w:val="0"/>
          <w:sz w:val="20"/>
        </w:rPr>
        <w:t xml:space="preserve"> Subcontractor, Subcontractor’s premises if necessary), space, office furnishings (including lockable cabinets), telephone and facsimile services, utilities and office</w:t>
      </w:r>
      <w:r w:rsidR="00EE4183" w:rsidRPr="00594F71">
        <w:rPr>
          <w:rFonts w:ascii="Times New Roman" w:hAnsi="Times New Roman"/>
          <w:b w:val="0"/>
          <w:i w:val="0"/>
          <w:sz w:val="20"/>
        </w:rPr>
        <w:noBreakHyphen/>
        <w:t xml:space="preserve">related equipment and duplicating services as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or such JBE Contractors may reasonably require to perform the audi</w:t>
      </w:r>
      <w:r w:rsidR="00CE1DF2" w:rsidRPr="00594F71">
        <w:rPr>
          <w:rFonts w:ascii="Times New Roman" w:hAnsi="Times New Roman"/>
          <w:b w:val="0"/>
          <w:i w:val="0"/>
          <w:sz w:val="20"/>
        </w:rPr>
        <w:t>ts described in this Section</w:t>
      </w:r>
      <w:r w:rsidR="00EE4183" w:rsidRPr="00594F71">
        <w:rPr>
          <w:rFonts w:ascii="Times New Roman" w:hAnsi="Times New Roman"/>
          <w:b w:val="0"/>
          <w:i w:val="0"/>
          <w:sz w:val="20"/>
        </w:rPr>
        <w:t>.</w:t>
      </w:r>
      <w:bookmarkEnd w:id="282"/>
      <w:r w:rsidR="003175B6" w:rsidRPr="00594F71">
        <w:rPr>
          <w:rFonts w:ascii="Times New Roman" w:hAnsi="Times New Roman"/>
          <w:b w:val="0"/>
          <w:i w:val="0"/>
          <w:sz w:val="20"/>
        </w:rPr>
        <w:t xml:space="preserve">  </w:t>
      </w:r>
      <w:r w:rsidR="00A167FE">
        <w:rPr>
          <w:rFonts w:ascii="Times New Roman" w:hAnsi="Times New Roman"/>
          <w:b w:val="0"/>
          <w:i w:val="0"/>
          <w:sz w:val="20"/>
        </w:rPr>
        <w:t>Without limiting the foregoing, t</w:t>
      </w:r>
      <w:r w:rsidR="00A167FE" w:rsidRPr="00A167FE">
        <w:rPr>
          <w:rFonts w:ascii="Times New Roman" w:hAnsi="Times New Roman"/>
          <w:b w:val="0"/>
          <w:i w:val="0"/>
          <w:sz w:val="20"/>
        </w:rPr>
        <w:t>his Agreement is subject to examinations and audit by the State Auditor for a period three years after final payment.</w:t>
      </w:r>
      <w:r w:rsidR="003175B6" w:rsidRPr="00594F71">
        <w:rPr>
          <w:rFonts w:ascii="Times New Roman" w:hAnsi="Times New Roman"/>
          <w:b w:val="0"/>
          <w:i w:val="0"/>
          <w:sz w:val="20"/>
        </w:rPr>
        <w:t xml:space="preserve"> </w:t>
      </w:r>
    </w:p>
    <w:p w14:paraId="59BA7D53" w14:textId="77777777" w:rsid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10.2</w:t>
      </w:r>
      <w:r>
        <w:rPr>
          <w:rFonts w:ascii="Times New Roman" w:hAnsi="Times New Roman"/>
          <w:b w:val="0"/>
          <w:i w:val="0"/>
          <w:sz w:val="20"/>
        </w:rPr>
        <w:tab/>
      </w:r>
      <w:r w:rsidR="00444D7D" w:rsidRPr="00594F71">
        <w:rPr>
          <w:rFonts w:ascii="Times New Roman" w:hAnsi="Times New Roman"/>
          <w:b w:val="0"/>
          <w:i w:val="0"/>
          <w:sz w:val="20"/>
          <w:u w:val="single"/>
        </w:rPr>
        <w:t>R</w:t>
      </w:r>
      <w:r w:rsidR="00873C10" w:rsidRPr="00594F71">
        <w:rPr>
          <w:rFonts w:ascii="Times New Roman" w:hAnsi="Times New Roman"/>
          <w:b w:val="0"/>
          <w:i w:val="0"/>
          <w:sz w:val="20"/>
          <w:u w:val="single"/>
        </w:rPr>
        <w:t>eferences</w:t>
      </w:r>
      <w:r w:rsidR="00873C10" w:rsidRPr="00594F71">
        <w:rPr>
          <w:rFonts w:ascii="Times New Roman" w:hAnsi="Times New Roman"/>
          <w:b w:val="0"/>
          <w:i w:val="0"/>
          <w:sz w:val="20"/>
        </w:rPr>
        <w:t xml:space="preserve">.  In </w:t>
      </w:r>
      <w:r w:rsidR="00B818E8" w:rsidRPr="00594F71">
        <w:rPr>
          <w:rFonts w:ascii="Times New Roman" w:hAnsi="Times New Roman"/>
          <w:b w:val="0"/>
          <w:i w:val="0"/>
          <w:sz w:val="20"/>
        </w:rPr>
        <w:t xml:space="preserve">this Agreement and the </w:t>
      </w:r>
      <w:r w:rsidR="00F71A23" w:rsidRPr="00594F71">
        <w:rPr>
          <w:rFonts w:ascii="Times New Roman" w:hAnsi="Times New Roman"/>
          <w:b w:val="0"/>
          <w:i w:val="0"/>
          <w:sz w:val="20"/>
        </w:rPr>
        <w:t>Appendixes</w:t>
      </w:r>
      <w:r w:rsidR="00B818E8" w:rsidRPr="00594F71">
        <w:rPr>
          <w:rFonts w:ascii="Times New Roman" w:hAnsi="Times New Roman"/>
          <w:b w:val="0"/>
          <w:i w:val="0"/>
          <w:sz w:val="20"/>
        </w:rPr>
        <w:t xml:space="preserve">: (a) </w:t>
      </w:r>
      <w:r w:rsidR="00873C10" w:rsidRPr="00594F71">
        <w:rPr>
          <w:rFonts w:ascii="Times New Roman" w:hAnsi="Times New Roman"/>
          <w:b w:val="0"/>
          <w:i w:val="0"/>
          <w:sz w:val="20"/>
        </w:rPr>
        <w:t xml:space="preserve">the </w:t>
      </w:r>
      <w:r w:rsidR="00F71A23" w:rsidRPr="00594F71">
        <w:rPr>
          <w:rFonts w:ascii="Times New Roman" w:hAnsi="Times New Roman"/>
          <w:b w:val="0"/>
          <w:i w:val="0"/>
          <w:sz w:val="20"/>
        </w:rPr>
        <w:t xml:space="preserve">Appendixes </w:t>
      </w:r>
      <w:r w:rsidR="00873C10" w:rsidRPr="00594F71">
        <w:rPr>
          <w:rFonts w:ascii="Times New Roman" w:hAnsi="Times New Roman"/>
          <w:b w:val="0"/>
          <w:i w:val="0"/>
          <w:sz w:val="20"/>
        </w:rPr>
        <w:t xml:space="preserve">shall be incorporated into and deemed part of this Agreement and all references to this Agreement shall include the </w:t>
      </w:r>
      <w:r w:rsidR="00F71A23" w:rsidRPr="00594F71">
        <w:rPr>
          <w:rFonts w:ascii="Times New Roman" w:hAnsi="Times New Roman"/>
          <w:b w:val="0"/>
          <w:i w:val="0"/>
          <w:sz w:val="20"/>
        </w:rPr>
        <w:t>Appendixes</w:t>
      </w:r>
      <w:r w:rsidR="00EA3E71" w:rsidRPr="00594F71">
        <w:rPr>
          <w:rFonts w:ascii="Times New Roman" w:hAnsi="Times New Roman"/>
          <w:b w:val="0"/>
          <w:i w:val="0"/>
          <w:sz w:val="20"/>
        </w:rPr>
        <w:t>; (</w:t>
      </w:r>
      <w:r w:rsidR="005F1139" w:rsidRPr="00594F71">
        <w:rPr>
          <w:rFonts w:ascii="Times New Roman" w:hAnsi="Times New Roman"/>
          <w:b w:val="0"/>
          <w:i w:val="0"/>
          <w:sz w:val="20"/>
        </w:rPr>
        <w:t>b</w:t>
      </w:r>
      <w:r w:rsidR="00B818E8" w:rsidRPr="00594F71">
        <w:rPr>
          <w:rFonts w:ascii="Times New Roman" w:hAnsi="Times New Roman"/>
          <w:b w:val="0"/>
          <w:i w:val="0"/>
          <w:sz w:val="20"/>
        </w:rPr>
        <w:t>)</w:t>
      </w:r>
      <w:r w:rsidR="00EA3E71" w:rsidRPr="00594F71">
        <w:rPr>
          <w:rFonts w:ascii="Times New Roman" w:hAnsi="Times New Roman"/>
          <w:b w:val="0"/>
          <w:i w:val="0"/>
          <w:sz w:val="20"/>
        </w:rPr>
        <w:t xml:space="preserve"> </w:t>
      </w:r>
      <w:r w:rsidR="00EA3E71" w:rsidRPr="00594F71">
        <w:rPr>
          <w:rFonts w:ascii="Times New Roman" w:hAnsi="Times New Roman"/>
          <w:b w:val="0"/>
          <w:i w:val="0"/>
          <w:spacing w:val="-2"/>
          <w:sz w:val="20"/>
        </w:rPr>
        <w:t>the Article and Section headings are for reference and convenience</w:t>
      </w:r>
      <w:r w:rsidR="00EA3E71" w:rsidRPr="00594F71">
        <w:rPr>
          <w:rFonts w:ascii="Times New Roman" w:hAnsi="Times New Roman"/>
          <w:b w:val="0"/>
          <w:i w:val="0"/>
          <w:sz w:val="20"/>
        </w:rPr>
        <w:t xml:space="preserve"> only and shall not be considered in the interp</w:t>
      </w:r>
      <w:r w:rsidR="008C68CA" w:rsidRPr="00594F71">
        <w:rPr>
          <w:rFonts w:ascii="Times New Roman" w:hAnsi="Times New Roman"/>
          <w:b w:val="0"/>
          <w:i w:val="0"/>
          <w:sz w:val="20"/>
        </w:rPr>
        <w:t xml:space="preserve">retation of this Agreement; </w:t>
      </w:r>
      <w:r w:rsidR="00B818E8" w:rsidRPr="00594F71">
        <w:rPr>
          <w:rFonts w:ascii="Times New Roman" w:hAnsi="Times New Roman"/>
          <w:b w:val="0"/>
          <w:i w:val="0"/>
          <w:sz w:val="20"/>
        </w:rPr>
        <w:t>(</w:t>
      </w:r>
      <w:r w:rsidR="005F1139" w:rsidRPr="00594F71">
        <w:rPr>
          <w:rFonts w:ascii="Times New Roman" w:hAnsi="Times New Roman"/>
          <w:b w:val="0"/>
          <w:i w:val="0"/>
          <w:sz w:val="20"/>
        </w:rPr>
        <w:t>c</w:t>
      </w:r>
      <w:r w:rsidR="00B818E8" w:rsidRPr="00594F71">
        <w:rPr>
          <w:rFonts w:ascii="Times New Roman" w:hAnsi="Times New Roman"/>
          <w:b w:val="0"/>
          <w:i w:val="0"/>
          <w:sz w:val="20"/>
        </w:rPr>
        <w:t xml:space="preserve">) </w:t>
      </w:r>
      <w:r w:rsidR="00873C10" w:rsidRPr="00594F71">
        <w:rPr>
          <w:rFonts w:ascii="Times New Roman" w:hAnsi="Times New Roman"/>
          <w:b w:val="0"/>
          <w:i w:val="0"/>
          <w:sz w:val="20"/>
        </w:rPr>
        <w:t xml:space="preserve">references to and mentions of the word “including” or the phrase “e.g.” means </w:t>
      </w:r>
      <w:r w:rsidR="008C68CA" w:rsidRPr="00594F71">
        <w:rPr>
          <w:rFonts w:ascii="Times New Roman" w:hAnsi="Times New Roman"/>
          <w:b w:val="0"/>
          <w:i w:val="0"/>
          <w:sz w:val="20"/>
        </w:rPr>
        <w:t>“including, without limitation</w:t>
      </w:r>
      <w:r w:rsidR="00873C10" w:rsidRPr="00594F71">
        <w:rPr>
          <w:rFonts w:ascii="Times New Roman" w:hAnsi="Times New Roman"/>
          <w:b w:val="0"/>
          <w:i w:val="0"/>
          <w:sz w:val="20"/>
        </w:rPr>
        <w:t>”</w:t>
      </w:r>
      <w:r w:rsidR="008C68CA" w:rsidRPr="00594F71">
        <w:rPr>
          <w:rFonts w:ascii="Times New Roman" w:hAnsi="Times New Roman"/>
          <w:b w:val="0"/>
          <w:i w:val="0"/>
          <w:sz w:val="20"/>
        </w:rPr>
        <w:t xml:space="preserve"> and (</w:t>
      </w:r>
      <w:r w:rsidR="005F1139" w:rsidRPr="00594F71">
        <w:rPr>
          <w:rFonts w:ascii="Times New Roman" w:hAnsi="Times New Roman"/>
          <w:b w:val="0"/>
          <w:i w:val="0"/>
          <w:sz w:val="20"/>
        </w:rPr>
        <w:t>d</w:t>
      </w:r>
      <w:r w:rsidR="008C68CA" w:rsidRPr="00594F71">
        <w:rPr>
          <w:rFonts w:ascii="Times New Roman" w:hAnsi="Times New Roman"/>
          <w:b w:val="0"/>
          <w:i w:val="0"/>
          <w:sz w:val="20"/>
        </w:rPr>
        <w:t>) unless specifically stated to the contrary, all references to days herein shall be deemed to refer to calendar days</w:t>
      </w:r>
      <w:r w:rsidR="005F1139" w:rsidRPr="00594F71">
        <w:rPr>
          <w:rFonts w:ascii="Times New Roman" w:hAnsi="Times New Roman"/>
          <w:b w:val="0"/>
          <w:i w:val="0"/>
          <w:sz w:val="20"/>
        </w:rPr>
        <w:t>.</w:t>
      </w:r>
      <w:r w:rsidR="00EA3E71" w:rsidRPr="00594F71">
        <w:rPr>
          <w:rFonts w:ascii="Times New Roman" w:hAnsi="Times New Roman"/>
          <w:b w:val="0"/>
          <w:i w:val="0"/>
          <w:sz w:val="20"/>
        </w:rPr>
        <w:t xml:space="preserve"> </w:t>
      </w:r>
    </w:p>
    <w:p w14:paraId="6266C6EC" w14:textId="77777777" w:rsidR="004203E7" w:rsidRP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10.3</w:t>
      </w:r>
      <w:r>
        <w:rPr>
          <w:rFonts w:ascii="Times New Roman" w:hAnsi="Times New Roman"/>
          <w:b w:val="0"/>
          <w:i w:val="0"/>
          <w:sz w:val="20"/>
        </w:rPr>
        <w:tab/>
      </w:r>
      <w:r w:rsidR="00873C10" w:rsidRPr="00594F71">
        <w:rPr>
          <w:rFonts w:ascii="Times New Roman" w:hAnsi="Times New Roman"/>
          <w:b w:val="0"/>
          <w:i w:val="0"/>
          <w:sz w:val="20"/>
          <w:u w:val="single"/>
        </w:rPr>
        <w:t>Assignment</w:t>
      </w:r>
      <w:r w:rsidR="00873C10" w:rsidRPr="00594F71">
        <w:rPr>
          <w:rFonts w:ascii="Times New Roman" w:hAnsi="Times New Roman"/>
          <w:b w:val="0"/>
          <w:i w:val="0"/>
          <w:sz w:val="20"/>
        </w:rPr>
        <w:t>.  Th</w:t>
      </w:r>
      <w:r w:rsidR="005F1139" w:rsidRPr="00594F71">
        <w:rPr>
          <w:rFonts w:ascii="Times New Roman" w:hAnsi="Times New Roman"/>
          <w:b w:val="0"/>
          <w:i w:val="0"/>
          <w:sz w:val="20"/>
        </w:rPr>
        <w:t>is</w:t>
      </w:r>
      <w:r w:rsidR="00873C10" w:rsidRPr="00594F71">
        <w:rPr>
          <w:rFonts w:ascii="Times New Roman" w:hAnsi="Times New Roman"/>
          <w:b w:val="0"/>
          <w:i w:val="0"/>
          <w:sz w:val="20"/>
        </w:rPr>
        <w:t xml:space="preserve"> Agreement will not be assignable by </w:t>
      </w:r>
      <w:r w:rsidR="008B0A96" w:rsidRPr="00594F71">
        <w:rPr>
          <w:rFonts w:ascii="Times New Roman" w:hAnsi="Times New Roman"/>
          <w:b w:val="0"/>
          <w:i w:val="0"/>
          <w:sz w:val="20"/>
        </w:rPr>
        <w:t>Contractor</w:t>
      </w:r>
      <w:r w:rsidR="00873C10" w:rsidRPr="00594F71">
        <w:rPr>
          <w:rFonts w:ascii="Times New Roman" w:hAnsi="Times New Roman"/>
          <w:b w:val="0"/>
          <w:i w:val="0"/>
          <w:sz w:val="20"/>
        </w:rPr>
        <w:t xml:space="preserve"> in whole or in part (whether by operation of law or otherwise) without the prior written consent of the </w:t>
      </w:r>
      <w:r w:rsidR="00D27D61" w:rsidRPr="00594F71">
        <w:rPr>
          <w:rFonts w:ascii="Times New Roman" w:hAnsi="Times New Roman"/>
          <w:b w:val="0"/>
          <w:i w:val="0"/>
          <w:sz w:val="20"/>
        </w:rPr>
        <w:t>JBE</w:t>
      </w:r>
      <w:r w:rsidR="00873C10" w:rsidRPr="00594F71">
        <w:rPr>
          <w:rFonts w:ascii="Times New Roman" w:hAnsi="Times New Roman"/>
          <w:b w:val="0"/>
          <w:i w:val="0"/>
          <w:sz w:val="20"/>
        </w:rPr>
        <w:t>.  Any assignment made in contravention of the foregoing shall be void and of no effect. Subject to the foregoing, this Agreement will be binding on the Parties and their permitted successors and assigns.</w:t>
      </w:r>
    </w:p>
    <w:p w14:paraId="1BEA298C" w14:textId="77777777" w:rsidR="00DD3775" w:rsidRPr="00442C4E" w:rsidRDefault="004203E7" w:rsidP="00E266EA">
      <w:pPr>
        <w:spacing w:line="240" w:lineRule="auto"/>
        <w:rPr>
          <w:rFonts w:ascii="Times New Roman" w:hAnsi="Times New Roman"/>
          <w:sz w:val="20"/>
        </w:rPr>
      </w:pPr>
      <w:r>
        <w:rPr>
          <w:rFonts w:ascii="Times New Roman" w:hAnsi="Times New Roman"/>
          <w:sz w:val="20"/>
          <w:szCs w:val="20"/>
        </w:rPr>
        <w:tab/>
        <w:t>10.4</w:t>
      </w:r>
      <w:r>
        <w:rPr>
          <w:rFonts w:ascii="Times New Roman" w:hAnsi="Times New Roman"/>
          <w:sz w:val="20"/>
          <w:szCs w:val="20"/>
        </w:rPr>
        <w:tab/>
      </w:r>
      <w:r w:rsidR="00873C10" w:rsidRPr="00594F71">
        <w:rPr>
          <w:rFonts w:ascii="Times New Roman" w:hAnsi="Times New Roman"/>
          <w:sz w:val="20"/>
          <w:u w:val="single"/>
        </w:rPr>
        <w:t>Notices</w:t>
      </w:r>
      <w:r w:rsidR="00873C10" w:rsidRPr="00594F71">
        <w:rPr>
          <w:rFonts w:ascii="Times New Roman" w:hAnsi="Times New Roman"/>
          <w:sz w:val="20"/>
        </w:rPr>
        <w:t>.  Any notice required or permitted under the terms of this Agreement or required by law must be in writing and must be</w:t>
      </w:r>
      <w:r w:rsidR="00965ED4" w:rsidRPr="00594F71">
        <w:rPr>
          <w:rFonts w:ascii="Times New Roman" w:hAnsi="Times New Roman"/>
          <w:sz w:val="20"/>
        </w:rPr>
        <w:t>:</w:t>
      </w:r>
      <w:r w:rsidR="00873C10" w:rsidRPr="00594F71">
        <w:rPr>
          <w:rFonts w:ascii="Times New Roman" w:hAnsi="Times New Roman"/>
          <w:sz w:val="20"/>
        </w:rPr>
        <w:t xml:space="preserve"> (a) delivered in person, (b) sent by registered or certified mail, or (c) sent by overnight air courier, in each case properly posted and fully prepaid to </w:t>
      </w:r>
      <w:r w:rsidR="00965ED4" w:rsidRPr="00594F71">
        <w:rPr>
          <w:rFonts w:ascii="Times New Roman" w:hAnsi="Times New Roman"/>
          <w:sz w:val="20"/>
        </w:rPr>
        <w:t xml:space="preserve">the </w:t>
      </w:r>
      <w:r w:rsidR="00873C10" w:rsidRPr="00594F71">
        <w:rPr>
          <w:rFonts w:ascii="Times New Roman" w:hAnsi="Times New Roman"/>
          <w:sz w:val="20"/>
        </w:rPr>
        <w:t xml:space="preserve">appropriate address </w:t>
      </w:r>
      <w:r w:rsidR="00333CBB" w:rsidRPr="00594F71">
        <w:rPr>
          <w:rFonts w:ascii="Times New Roman" w:hAnsi="Times New Roman"/>
          <w:sz w:val="20"/>
        </w:rPr>
        <w:t xml:space="preserve">and recipient </w:t>
      </w:r>
      <w:r w:rsidR="00873C10" w:rsidRPr="00594F71">
        <w:rPr>
          <w:rFonts w:ascii="Times New Roman" w:hAnsi="Times New Roman"/>
          <w:sz w:val="20"/>
        </w:rPr>
        <w:t>set forth below:</w:t>
      </w:r>
    </w:p>
    <w:tbl>
      <w:tblPr>
        <w:tblW w:w="0" w:type="auto"/>
        <w:tblInd w:w="8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853"/>
        <w:gridCol w:w="4853"/>
      </w:tblGrid>
      <w:tr w:rsidR="00432982" w:rsidRPr="00303BCF" w14:paraId="5A106A38" w14:textId="77777777">
        <w:tc>
          <w:tcPr>
            <w:tcW w:w="4853" w:type="dxa"/>
            <w:tcBorders>
              <w:top w:val="single" w:sz="4" w:space="0" w:color="auto"/>
              <w:bottom w:val="single" w:sz="4" w:space="0" w:color="auto"/>
              <w:right w:val="single" w:sz="4" w:space="0" w:color="auto"/>
            </w:tcBorders>
            <w:shd w:val="clear" w:color="auto" w:fill="CCCCCC"/>
          </w:tcPr>
          <w:p w14:paraId="0148A339"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w:t>
            </w:r>
            <w:r w:rsidR="008B0A96" w:rsidRPr="00303BCF">
              <w:rPr>
                <w:rFonts w:ascii="Times New Roman" w:hAnsi="Times New Roman"/>
                <w:b/>
                <w:bCs/>
                <w:sz w:val="20"/>
              </w:rPr>
              <w:t>Contractor</w:t>
            </w:r>
            <w:r w:rsidRPr="00303BCF">
              <w:rPr>
                <w:rFonts w:ascii="Times New Roman" w:hAnsi="Times New Roman"/>
                <w:b/>
                <w:bCs/>
                <w:sz w:val="20"/>
              </w:rPr>
              <w:t>:</w:t>
            </w:r>
          </w:p>
        </w:tc>
        <w:tc>
          <w:tcPr>
            <w:tcW w:w="4853" w:type="dxa"/>
            <w:tcBorders>
              <w:top w:val="single" w:sz="4" w:space="0" w:color="auto"/>
              <w:left w:val="single" w:sz="4" w:space="0" w:color="auto"/>
              <w:bottom w:val="single" w:sz="4" w:space="0" w:color="auto"/>
            </w:tcBorders>
            <w:shd w:val="clear" w:color="auto" w:fill="CCCCCC"/>
          </w:tcPr>
          <w:p w14:paraId="5AAA807F"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the </w:t>
            </w:r>
            <w:r w:rsidR="00D27D61" w:rsidRPr="00303BCF">
              <w:rPr>
                <w:rFonts w:ascii="Times New Roman" w:hAnsi="Times New Roman"/>
                <w:b/>
                <w:bCs/>
                <w:sz w:val="20"/>
              </w:rPr>
              <w:t>JBE</w:t>
            </w:r>
            <w:r w:rsidRPr="00303BCF">
              <w:rPr>
                <w:rFonts w:ascii="Times New Roman" w:hAnsi="Times New Roman"/>
                <w:b/>
                <w:bCs/>
                <w:sz w:val="20"/>
              </w:rPr>
              <w:t>:</w:t>
            </w:r>
          </w:p>
        </w:tc>
      </w:tr>
      <w:tr w:rsidR="00432982" w:rsidRPr="00303BCF" w14:paraId="30F8350F" w14:textId="77777777">
        <w:tc>
          <w:tcPr>
            <w:tcW w:w="4853" w:type="dxa"/>
            <w:tcBorders>
              <w:top w:val="single" w:sz="4" w:space="0" w:color="auto"/>
              <w:bottom w:val="nil"/>
              <w:right w:val="single" w:sz="4" w:space="0" w:color="auto"/>
            </w:tcBorders>
          </w:tcPr>
          <w:p w14:paraId="42C7C2BB" w14:textId="77777777" w:rsidR="00A90D77" w:rsidRPr="00303BCF" w:rsidRDefault="00533B3B" w:rsidP="00E266EA">
            <w:pPr>
              <w:pStyle w:val="TableStyle"/>
              <w:widowControl w:val="0"/>
              <w:tabs>
                <w:tab w:val="left" w:pos="3244"/>
              </w:tabs>
              <w:spacing w:line="240" w:lineRule="auto"/>
              <w:rPr>
                <w:rFonts w:ascii="Times New Roman" w:hAnsi="Times New Roman"/>
                <w:sz w:val="20"/>
                <w:u w:val="single"/>
              </w:rPr>
            </w:pPr>
            <w:r w:rsidRPr="00303BCF">
              <w:rPr>
                <w:rFonts w:ascii="Times New Roman" w:hAnsi="Times New Roman"/>
                <w:sz w:val="20"/>
                <w:u w:val="single"/>
              </w:rPr>
              <w:t>[name, title, address]</w:t>
            </w:r>
            <w:r w:rsidR="00A97BE4">
              <w:rPr>
                <w:rFonts w:ascii="Times New Roman" w:hAnsi="Times New Roman"/>
                <w:sz w:val="20"/>
                <w:u w:val="single"/>
              </w:rPr>
              <w:t xml:space="preserve"> _______________________</w:t>
            </w:r>
          </w:p>
        </w:tc>
        <w:tc>
          <w:tcPr>
            <w:tcW w:w="4853" w:type="dxa"/>
            <w:tcBorders>
              <w:top w:val="single" w:sz="4" w:space="0" w:color="auto"/>
              <w:left w:val="single" w:sz="4" w:space="0" w:color="auto"/>
              <w:bottom w:val="nil"/>
            </w:tcBorders>
          </w:tcPr>
          <w:p w14:paraId="0486585A" w14:textId="77777777" w:rsidR="00432982" w:rsidRPr="00303BCF" w:rsidRDefault="00533B3B" w:rsidP="00E266EA">
            <w:pPr>
              <w:pStyle w:val="TableStyle"/>
              <w:widowControl w:val="0"/>
              <w:tabs>
                <w:tab w:val="left" w:pos="3244"/>
              </w:tabs>
              <w:spacing w:line="240" w:lineRule="auto"/>
              <w:rPr>
                <w:rFonts w:ascii="Times New Roman" w:hAnsi="Times New Roman"/>
                <w:sz w:val="20"/>
              </w:rPr>
            </w:pPr>
            <w:r w:rsidRPr="00303BCF">
              <w:rPr>
                <w:rFonts w:ascii="Times New Roman" w:hAnsi="Times New Roman"/>
                <w:sz w:val="20"/>
                <w:u w:val="single"/>
              </w:rPr>
              <w:t>[name, title, address]</w:t>
            </w:r>
            <w:r w:rsidR="00A97BE4">
              <w:rPr>
                <w:rFonts w:ascii="Times New Roman" w:hAnsi="Times New Roman"/>
                <w:sz w:val="20"/>
                <w:u w:val="single"/>
              </w:rPr>
              <w:t xml:space="preserve"> ___________________________</w:t>
            </w:r>
          </w:p>
        </w:tc>
      </w:tr>
    </w:tbl>
    <w:p w14:paraId="3D185B6A" w14:textId="77777777" w:rsidR="00BE6B1A" w:rsidRDefault="00BE6B1A" w:rsidP="00E266EA">
      <w:pPr>
        <w:widowControl w:val="0"/>
        <w:spacing w:before="120" w:after="120" w:line="240" w:lineRule="auto"/>
        <w:rPr>
          <w:rFonts w:ascii="Times New Roman" w:hAnsi="Times New Roman"/>
          <w:sz w:val="20"/>
        </w:rPr>
      </w:pPr>
    </w:p>
    <w:p w14:paraId="6A77B89D" w14:textId="77777777" w:rsidR="00432982" w:rsidRDefault="00873C10" w:rsidP="00F76EB8">
      <w:pPr>
        <w:widowControl w:val="0"/>
        <w:spacing w:before="60" w:after="60" w:line="240" w:lineRule="auto"/>
        <w:rPr>
          <w:rFonts w:ascii="Times New Roman" w:hAnsi="Times New Roman"/>
          <w:sz w:val="20"/>
        </w:rPr>
      </w:pPr>
      <w:r w:rsidRPr="00303BCF">
        <w:rPr>
          <w:rFonts w:ascii="Times New Roman" w:hAnsi="Times New Roman"/>
          <w:sz w:val="20"/>
        </w:rPr>
        <w:t xml:space="preserve">Either Party may change its address for notification purposes by giving the other Party written notice of the new address in accordance with this Section.  Notices will be considered to have been given at the time of actual delivery in person, three (3) </w:t>
      </w:r>
      <w:r w:rsidR="00FF07DC" w:rsidRPr="00303BCF">
        <w:rPr>
          <w:rFonts w:ascii="Times New Roman" w:hAnsi="Times New Roman"/>
          <w:sz w:val="20"/>
        </w:rPr>
        <w:t>B</w:t>
      </w:r>
      <w:r w:rsidR="00025177" w:rsidRPr="00303BCF">
        <w:rPr>
          <w:rFonts w:ascii="Times New Roman" w:hAnsi="Times New Roman"/>
          <w:sz w:val="20"/>
        </w:rPr>
        <w:t xml:space="preserve">usiness </w:t>
      </w:r>
      <w:r w:rsidR="00FF07DC" w:rsidRPr="00303BCF">
        <w:rPr>
          <w:rFonts w:ascii="Times New Roman" w:hAnsi="Times New Roman"/>
          <w:sz w:val="20"/>
        </w:rPr>
        <w:t>D</w:t>
      </w:r>
      <w:r w:rsidRPr="00303BCF">
        <w:rPr>
          <w:rFonts w:ascii="Times New Roman" w:hAnsi="Times New Roman"/>
          <w:sz w:val="20"/>
        </w:rPr>
        <w:t>ays after deposit in the mail as set forth above, or one (1) day after delivery to an overnight air courier service.</w:t>
      </w:r>
    </w:p>
    <w:p w14:paraId="0DF24757" w14:textId="77777777" w:rsidR="004203E7" w:rsidRDefault="004203E7" w:rsidP="00F76EB8">
      <w:pPr>
        <w:widowControl w:val="0"/>
        <w:spacing w:before="60" w:after="60" w:line="240" w:lineRule="auto"/>
        <w:rPr>
          <w:rFonts w:ascii="Times New Roman" w:hAnsi="Times New Roman"/>
          <w:sz w:val="20"/>
        </w:rPr>
      </w:pPr>
      <w:r>
        <w:rPr>
          <w:rFonts w:ascii="Times New Roman" w:hAnsi="Times New Roman"/>
          <w:sz w:val="20"/>
        </w:rPr>
        <w:tab/>
        <w:t>10</w:t>
      </w:r>
      <w:r w:rsidR="00615181">
        <w:rPr>
          <w:rFonts w:ascii="Times New Roman" w:hAnsi="Times New Roman"/>
          <w:sz w:val="20"/>
        </w:rPr>
        <w:t>.5</w:t>
      </w:r>
      <w:r w:rsidR="00615181">
        <w:rPr>
          <w:rFonts w:ascii="Times New Roman" w:hAnsi="Times New Roman"/>
          <w:sz w:val="20"/>
        </w:rPr>
        <w:tab/>
      </w:r>
      <w:r w:rsidR="00873C10" w:rsidRPr="00594F71">
        <w:rPr>
          <w:rFonts w:ascii="Times New Roman" w:hAnsi="Times New Roman"/>
          <w:sz w:val="20"/>
          <w:u w:val="single"/>
        </w:rPr>
        <w:t>Independent Contractors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and </w:t>
      </w:r>
      <w:r w:rsidR="008B0A96" w:rsidRPr="00594F71">
        <w:rPr>
          <w:rFonts w:ascii="Times New Roman" w:hAnsi="Times New Roman"/>
          <w:sz w:val="20"/>
        </w:rPr>
        <w:t>Subcontractor</w:t>
      </w:r>
      <w:r w:rsidR="00873C10" w:rsidRPr="00594F71">
        <w:rPr>
          <w:rFonts w:ascii="Times New Roman" w:hAnsi="Times New Roman"/>
          <w:sz w:val="20"/>
        </w:rPr>
        <w:t xml:space="preserve">s in the performance of this Agreement shall act in an independent capacity and not as officers or employees or agents of the </w:t>
      </w:r>
      <w:r w:rsidR="001A3ECF" w:rsidRPr="00594F71">
        <w:rPr>
          <w:rFonts w:ascii="Times New Roman" w:hAnsi="Times New Roman"/>
          <w:sz w:val="20"/>
        </w:rPr>
        <w:t>Judicial Branch Entities</w:t>
      </w:r>
      <w:r w:rsidR="00873C10" w:rsidRPr="00594F71">
        <w:rPr>
          <w:rFonts w:ascii="Times New Roman" w:hAnsi="Times New Roman"/>
          <w:sz w:val="20"/>
        </w:rPr>
        <w:t xml:space="preserve"> or </w:t>
      </w:r>
      <w:r w:rsidR="008B0A96" w:rsidRPr="00594F71">
        <w:rPr>
          <w:rFonts w:ascii="Times New Roman" w:hAnsi="Times New Roman"/>
          <w:sz w:val="20"/>
        </w:rPr>
        <w:t>JBE Contractors</w:t>
      </w:r>
      <w:r w:rsidR="00873C10" w:rsidRPr="00594F71">
        <w:rPr>
          <w:rFonts w:ascii="Times New Roman" w:hAnsi="Times New Roman"/>
          <w:sz w:val="20"/>
        </w:rPr>
        <w:t xml:space="preserve">.  Neither the making of this Agreement nor the performance of its provisions shall be construed to constitute either of the Parties hereto as an agent, employee, partner, joint </w:t>
      </w:r>
      <w:proofErr w:type="spellStart"/>
      <w:r w:rsidR="00873C10" w:rsidRPr="00594F71">
        <w:rPr>
          <w:rFonts w:ascii="Times New Roman" w:hAnsi="Times New Roman"/>
          <w:sz w:val="20"/>
        </w:rPr>
        <w:t>venturer</w:t>
      </w:r>
      <w:proofErr w:type="spellEnd"/>
      <w:r w:rsidR="00873C10" w:rsidRPr="00594F71">
        <w:rPr>
          <w:rFonts w:ascii="Times New Roman" w:hAnsi="Times New Roman"/>
          <w:sz w:val="20"/>
        </w:rPr>
        <w:t>, or legal representative of the other, and the relationship of the Parties under this Agreement is that of independent contractors.  Neither Party shall have any right, power or authority, express or implied, to bind the other.</w:t>
      </w:r>
    </w:p>
    <w:p w14:paraId="22A78217"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10.6</w:t>
      </w:r>
      <w:r>
        <w:rPr>
          <w:rFonts w:ascii="Times New Roman" w:hAnsi="Times New Roman"/>
          <w:sz w:val="20"/>
        </w:rPr>
        <w:tab/>
      </w:r>
      <w:r w:rsidR="00873C10" w:rsidRPr="00594F71">
        <w:rPr>
          <w:rFonts w:ascii="Times New Roman" w:hAnsi="Times New Roman"/>
          <w:sz w:val="20"/>
          <w:u w:val="single"/>
        </w:rPr>
        <w:t>Covenant of Further Assurances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covenants and agrees </w:t>
      </w:r>
      <w:proofErr w:type="gramStart"/>
      <w:r w:rsidR="00873C10" w:rsidRPr="00594F71">
        <w:rPr>
          <w:rFonts w:ascii="Times New Roman" w:hAnsi="Times New Roman"/>
          <w:sz w:val="20"/>
        </w:rPr>
        <w:t>that,</w:t>
      </w:r>
      <w:proofErr w:type="gramEnd"/>
      <w:r w:rsidR="00873C10" w:rsidRPr="00594F71">
        <w:rPr>
          <w:rFonts w:ascii="Times New Roman" w:hAnsi="Times New Roman"/>
          <w:sz w:val="20"/>
        </w:rPr>
        <w:t xml:space="preserve"> subsequent to the execution and delivery of this Agreement and without any additional consideration, </w:t>
      </w:r>
      <w:r w:rsidR="008B0A96" w:rsidRPr="00594F71">
        <w:rPr>
          <w:rFonts w:ascii="Times New Roman" w:hAnsi="Times New Roman"/>
          <w:sz w:val="20"/>
        </w:rPr>
        <w:t>Contractor</w:t>
      </w:r>
      <w:r w:rsidR="00873C10" w:rsidRPr="00594F71">
        <w:rPr>
          <w:rFonts w:ascii="Times New Roman" w:hAnsi="Times New Roman"/>
          <w:sz w:val="20"/>
        </w:rPr>
        <w:t xml:space="preserve"> shall execute and deliver any further legal instruments and perform any acts that are or may become necessary to effectuate the purposes of this Agree</w:t>
      </w:r>
      <w:r w:rsidR="00366213">
        <w:rPr>
          <w:rFonts w:ascii="Times New Roman" w:hAnsi="Times New Roman"/>
          <w:sz w:val="20"/>
        </w:rPr>
        <w:t>m</w:t>
      </w:r>
      <w:r w:rsidR="00873C10" w:rsidRPr="00594F71">
        <w:rPr>
          <w:rFonts w:ascii="Times New Roman" w:hAnsi="Times New Roman"/>
          <w:sz w:val="20"/>
        </w:rPr>
        <w:t>ent.</w:t>
      </w:r>
    </w:p>
    <w:p w14:paraId="0F3669A6"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10.7</w:t>
      </w:r>
      <w:r>
        <w:rPr>
          <w:rFonts w:ascii="Times New Roman" w:hAnsi="Times New Roman"/>
          <w:sz w:val="20"/>
        </w:rPr>
        <w:tab/>
      </w:r>
      <w:r w:rsidR="00873C10" w:rsidRPr="00594F71">
        <w:rPr>
          <w:rFonts w:ascii="Times New Roman" w:hAnsi="Times New Roman"/>
          <w:sz w:val="20"/>
          <w:u w:val="single"/>
        </w:rPr>
        <w:t>Publicity</w:t>
      </w:r>
      <w:r w:rsidR="00873C10" w:rsidRPr="00594F71">
        <w:rPr>
          <w:rFonts w:ascii="Times New Roman" w:hAnsi="Times New Roman"/>
          <w:sz w:val="20"/>
        </w:rPr>
        <w:t xml:space="preserve">.  News releases and other public disclosures pertaining to this Agreement will not be made by </w:t>
      </w:r>
      <w:r w:rsidR="008B0A96" w:rsidRPr="00594F71">
        <w:rPr>
          <w:rFonts w:ascii="Times New Roman" w:hAnsi="Times New Roman"/>
          <w:sz w:val="20"/>
        </w:rPr>
        <w:t>Contractor</w:t>
      </w:r>
      <w:r w:rsidR="00873C10" w:rsidRPr="00594F71">
        <w:rPr>
          <w:rFonts w:ascii="Times New Roman" w:hAnsi="Times New Roman"/>
          <w:sz w:val="20"/>
        </w:rPr>
        <w:t xml:space="preserve"> without prior written approval of the </w:t>
      </w:r>
      <w:r w:rsidR="0022174B" w:rsidRPr="00594F71">
        <w:rPr>
          <w:rFonts w:ascii="Times New Roman" w:hAnsi="Times New Roman"/>
          <w:sz w:val="20"/>
        </w:rPr>
        <w:t>JBE</w:t>
      </w:r>
      <w:r w:rsidR="00873C10" w:rsidRPr="00594F71">
        <w:rPr>
          <w:rFonts w:ascii="Times New Roman" w:hAnsi="Times New Roman"/>
          <w:sz w:val="20"/>
        </w:rPr>
        <w:t>.</w:t>
      </w:r>
    </w:p>
    <w:p w14:paraId="357FCF1C"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10.8</w:t>
      </w:r>
      <w:r>
        <w:rPr>
          <w:rFonts w:ascii="Times New Roman" w:hAnsi="Times New Roman"/>
          <w:sz w:val="20"/>
        </w:rPr>
        <w:tab/>
      </w:r>
      <w:r w:rsidR="00873C10" w:rsidRPr="00594F71">
        <w:rPr>
          <w:rFonts w:ascii="Times New Roman" w:hAnsi="Times New Roman"/>
          <w:sz w:val="20"/>
          <w:u w:val="single"/>
        </w:rPr>
        <w:t>Third Party Beneficiaries</w:t>
      </w:r>
      <w:r w:rsidR="00BA2F3F">
        <w:rPr>
          <w:rFonts w:ascii="Times New Roman" w:hAnsi="Times New Roman"/>
          <w:sz w:val="20"/>
        </w:rPr>
        <w:t>.  Except for</w:t>
      </w:r>
      <w:r w:rsidR="00873C10" w:rsidRPr="00594F71">
        <w:rPr>
          <w:rFonts w:ascii="Times New Roman" w:hAnsi="Times New Roman"/>
          <w:sz w:val="20"/>
        </w:rPr>
        <w:t xml:space="preserve"> the </w:t>
      </w:r>
      <w:r w:rsidR="001A3ECF" w:rsidRPr="00594F71">
        <w:rPr>
          <w:rFonts w:ascii="Times New Roman" w:hAnsi="Times New Roman"/>
          <w:sz w:val="20"/>
        </w:rPr>
        <w:t>Judicial Branch Entities</w:t>
      </w:r>
      <w:r w:rsidR="00873C10" w:rsidRPr="00594F71">
        <w:rPr>
          <w:rFonts w:ascii="Times New Roman" w:hAnsi="Times New Roman"/>
          <w:sz w:val="20"/>
        </w:rPr>
        <w:t>, each Party intends that this Agreement shall not benefit, or create any right or cause of action in or on behalf of, any person or entity other than the Parties.</w:t>
      </w:r>
    </w:p>
    <w:p w14:paraId="03393BCB"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lastRenderedPageBreak/>
        <w:tab/>
        <w:t>10.9</w:t>
      </w:r>
      <w:r>
        <w:rPr>
          <w:rFonts w:ascii="Times New Roman" w:hAnsi="Times New Roman"/>
          <w:sz w:val="20"/>
        </w:rPr>
        <w:tab/>
      </w:r>
      <w:r w:rsidR="00873C10" w:rsidRPr="00594F71">
        <w:rPr>
          <w:rFonts w:ascii="Times New Roman" w:hAnsi="Times New Roman"/>
          <w:sz w:val="20"/>
          <w:u w:val="single"/>
        </w:rPr>
        <w:t>Governing Law; Jurisdiction; and Venue</w:t>
      </w:r>
      <w:r w:rsidR="00873C10" w:rsidRPr="00594F71">
        <w:rPr>
          <w:rFonts w:ascii="Times New Roman" w:hAnsi="Times New Roman"/>
          <w:sz w:val="20"/>
        </w:rPr>
        <w:t>.  This Agreement and performance under it will be exclusively governed by the laws of the State of California without regard to its conflict of law provisions</w:t>
      </w:r>
      <w:r w:rsidR="00F93E6D">
        <w:rPr>
          <w:rFonts w:ascii="Times New Roman" w:hAnsi="Times New Roman"/>
          <w:sz w:val="20"/>
        </w:rPr>
        <w:t xml:space="preserve">. </w:t>
      </w:r>
      <w:r w:rsidR="00F93E6D" w:rsidRPr="00F93E6D">
        <w:rPr>
          <w:rFonts w:ascii="Times New Roman" w:hAnsi="Times New Roman"/>
          <w:sz w:val="20"/>
        </w:rPr>
        <w:t>The parties shall attempt in good faith to resolve informally and promptly any dispute that arises under this Agreement.</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hereby irrevocably submits to the exclusive jurisdiction and venue of the state and federal district courts located in California in any legal action concerning or relating to this Agreement.</w:t>
      </w:r>
    </w:p>
    <w:p w14:paraId="45B78D53"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10.10</w:t>
      </w:r>
      <w:r>
        <w:rPr>
          <w:rFonts w:ascii="Times New Roman" w:hAnsi="Times New Roman"/>
          <w:sz w:val="20"/>
        </w:rPr>
        <w:tab/>
      </w:r>
      <w:r w:rsidR="00667EFF" w:rsidRPr="00940BD7">
        <w:rPr>
          <w:rFonts w:ascii="Times New Roman" w:hAnsi="Times New Roman"/>
          <w:sz w:val="20"/>
          <w:u w:val="single"/>
        </w:rPr>
        <w:t>Follow-On Contracting</w:t>
      </w:r>
      <w:r w:rsidR="00667EFF">
        <w:rPr>
          <w:rFonts w:ascii="Times New Roman" w:hAnsi="Times New Roman"/>
          <w:sz w:val="20"/>
        </w:rPr>
        <w:t xml:space="preserve">.  </w:t>
      </w:r>
      <w:r w:rsidR="00667EFF" w:rsidRPr="00667EFF">
        <w:rPr>
          <w:rFonts w:ascii="Times New Roman" w:hAnsi="Times New Roman"/>
          <w:sz w:val="20"/>
        </w:rPr>
        <w:t xml:space="preserve">Subject to certain exceptions, no person, firm, or subsidiary </w:t>
      </w:r>
      <w:r w:rsidR="00667EFF">
        <w:rPr>
          <w:rFonts w:ascii="Times New Roman" w:hAnsi="Times New Roman"/>
          <w:sz w:val="20"/>
        </w:rPr>
        <w:t>thereof who has been awarded a Consulting S</w:t>
      </w:r>
      <w:r w:rsidR="00667EFF" w:rsidRPr="00667EFF">
        <w:rPr>
          <w:rFonts w:ascii="Times New Roman" w:hAnsi="Times New Roman"/>
          <w:sz w:val="20"/>
        </w:rPr>
        <w:t>ervices contract may submit a bid for, nor be awarded a contract for, the provision of services, procurement of goods or supplies, or any other related action which is required, suggested, or otherwise deemed appropr</w:t>
      </w:r>
      <w:r w:rsidR="00667EFF">
        <w:rPr>
          <w:rFonts w:ascii="Times New Roman" w:hAnsi="Times New Roman"/>
          <w:sz w:val="20"/>
        </w:rPr>
        <w:t>iate in the end product of the Consulting S</w:t>
      </w:r>
      <w:r w:rsidR="00667EFF" w:rsidRPr="00667EFF">
        <w:rPr>
          <w:rFonts w:ascii="Times New Roman" w:hAnsi="Times New Roman"/>
          <w:sz w:val="20"/>
        </w:rPr>
        <w:t>ervices contract.</w:t>
      </w:r>
      <w:r w:rsidR="00667EFF">
        <w:rPr>
          <w:rFonts w:ascii="Times New Roman" w:hAnsi="Times New Roman"/>
          <w:sz w:val="20"/>
        </w:rPr>
        <w:t xml:space="preserve"> </w:t>
      </w:r>
    </w:p>
    <w:p w14:paraId="2DB573EF" w14:textId="6F086B0F" w:rsidR="004203E7" w:rsidRPr="00210DC6" w:rsidRDefault="004203E7" w:rsidP="00442C4E">
      <w:pPr>
        <w:widowControl w:val="0"/>
        <w:spacing w:before="120" w:after="120" w:line="240" w:lineRule="auto"/>
        <w:rPr>
          <w:rFonts w:ascii="Times New Roman" w:hAnsi="Times New Roman"/>
          <w:sz w:val="20"/>
        </w:rPr>
      </w:pPr>
      <w:r>
        <w:rPr>
          <w:rFonts w:ascii="Times New Roman" w:hAnsi="Times New Roman"/>
          <w:sz w:val="20"/>
        </w:rPr>
        <w:tab/>
        <w:t>10.11</w:t>
      </w:r>
      <w:r>
        <w:rPr>
          <w:rFonts w:ascii="Times New Roman" w:hAnsi="Times New Roman"/>
          <w:sz w:val="20"/>
        </w:rPr>
        <w:tab/>
      </w:r>
      <w:r w:rsidR="007E7D38" w:rsidRPr="00594F71">
        <w:rPr>
          <w:rFonts w:ascii="Times New Roman" w:hAnsi="Times New Roman"/>
          <w:sz w:val="20"/>
          <w:u w:val="single"/>
        </w:rPr>
        <w:t>Order of Precedence</w:t>
      </w:r>
      <w:r w:rsidR="007E7D38" w:rsidRPr="00594F71">
        <w:rPr>
          <w:rFonts w:ascii="Times New Roman" w:hAnsi="Times New Roman"/>
          <w:sz w:val="20"/>
        </w:rPr>
        <w:t xml:space="preserve">.  Any conflict among or between the documents making up </w:t>
      </w:r>
      <w:r w:rsidR="00533B3B" w:rsidRPr="00594F71">
        <w:rPr>
          <w:rFonts w:ascii="Times New Roman" w:hAnsi="Times New Roman"/>
          <w:sz w:val="20"/>
        </w:rPr>
        <w:t>this</w:t>
      </w:r>
      <w:r w:rsidR="007E7D38" w:rsidRPr="00594F71">
        <w:rPr>
          <w:rFonts w:ascii="Times New Roman" w:hAnsi="Times New Roman"/>
          <w:sz w:val="20"/>
        </w:rPr>
        <w:t xml:space="preserve"> Agreement will be resolved in accordance with the following order of precedence (in descending order of precedence): </w:t>
      </w:r>
      <w:r w:rsidR="00442C4E">
        <w:rPr>
          <w:rFonts w:ascii="Times New Roman" w:hAnsi="Times New Roman"/>
          <w:sz w:val="20"/>
        </w:rPr>
        <w:t xml:space="preserve">(i) </w:t>
      </w:r>
      <w:r w:rsidR="001F43A3" w:rsidRPr="00594F71">
        <w:rPr>
          <w:rFonts w:ascii="Times New Roman" w:hAnsi="Times New Roman"/>
          <w:sz w:val="20"/>
        </w:rPr>
        <w:t>Appendix C - The</w:t>
      </w:r>
      <w:r w:rsidR="007E7D38" w:rsidRPr="00594F71">
        <w:rPr>
          <w:rFonts w:ascii="Times New Roman" w:hAnsi="Times New Roman"/>
          <w:sz w:val="20"/>
        </w:rPr>
        <w:t xml:space="preserve"> General Terms and Conditions</w:t>
      </w:r>
      <w:r w:rsidR="00565C4A" w:rsidRPr="00594F71">
        <w:rPr>
          <w:rFonts w:ascii="Times New Roman" w:hAnsi="Times New Roman"/>
          <w:sz w:val="20"/>
        </w:rPr>
        <w:t xml:space="preserve"> and Appendix D – Defined Terms;</w:t>
      </w:r>
      <w:r w:rsidR="00442C4E">
        <w:rPr>
          <w:rFonts w:ascii="Times New Roman" w:hAnsi="Times New Roman"/>
          <w:sz w:val="20"/>
        </w:rPr>
        <w:t xml:space="preserve"> (ii) t</w:t>
      </w:r>
      <w:r w:rsidR="001F43A3" w:rsidRPr="00594F71">
        <w:rPr>
          <w:rFonts w:ascii="Times New Roman" w:hAnsi="Times New Roman"/>
          <w:sz w:val="20"/>
        </w:rPr>
        <w:t>he Coversheet;</w:t>
      </w:r>
      <w:r w:rsidR="00442C4E">
        <w:rPr>
          <w:rFonts w:ascii="Times New Roman" w:hAnsi="Times New Roman"/>
          <w:sz w:val="20"/>
        </w:rPr>
        <w:t xml:space="preserve"> (iii) </w:t>
      </w:r>
      <w:r w:rsidR="001F43A3" w:rsidRPr="00594F71">
        <w:rPr>
          <w:rFonts w:ascii="Times New Roman" w:hAnsi="Times New Roman"/>
          <w:sz w:val="20"/>
        </w:rPr>
        <w:t>Appendix B – Pricing and Payment;</w:t>
      </w:r>
      <w:r w:rsidR="00442C4E">
        <w:rPr>
          <w:rFonts w:ascii="Times New Roman" w:hAnsi="Times New Roman"/>
          <w:sz w:val="20"/>
        </w:rPr>
        <w:t xml:space="preserve"> (iv) Appendix A – Statement of Work; (v) </w:t>
      </w:r>
      <w:r w:rsidR="008D792C">
        <w:rPr>
          <w:rFonts w:ascii="Times New Roman" w:hAnsi="Times New Roman"/>
          <w:sz w:val="20"/>
        </w:rPr>
        <w:t>Appendix E</w:t>
      </w:r>
      <w:r w:rsidR="0018059B">
        <w:rPr>
          <w:rFonts w:ascii="Times New Roman" w:hAnsi="Times New Roman"/>
          <w:sz w:val="20"/>
        </w:rPr>
        <w:t xml:space="preserve"> – </w:t>
      </w:r>
      <w:r w:rsidR="00446C5A">
        <w:rPr>
          <w:rFonts w:ascii="Times New Roman" w:hAnsi="Times New Roman"/>
          <w:sz w:val="20"/>
        </w:rPr>
        <w:t xml:space="preserve">The </w:t>
      </w:r>
      <w:r w:rsidR="0018059B">
        <w:rPr>
          <w:rFonts w:ascii="Times New Roman" w:hAnsi="Times New Roman"/>
          <w:sz w:val="20"/>
        </w:rPr>
        <w:t>Licensed Software</w:t>
      </w:r>
      <w:r w:rsidR="00442C4E">
        <w:rPr>
          <w:rFonts w:ascii="Times New Roman" w:hAnsi="Times New Roman"/>
          <w:sz w:val="20"/>
        </w:rPr>
        <w:t xml:space="preserve">; (vi) </w:t>
      </w:r>
      <w:r w:rsidR="0018059B">
        <w:rPr>
          <w:rFonts w:ascii="Times New Roman" w:hAnsi="Times New Roman"/>
          <w:sz w:val="20"/>
        </w:rPr>
        <w:t xml:space="preserve">Appendix </w:t>
      </w:r>
      <w:r w:rsidR="008D792C">
        <w:rPr>
          <w:rFonts w:ascii="Times New Roman" w:hAnsi="Times New Roman"/>
          <w:sz w:val="20"/>
        </w:rPr>
        <w:t>F</w:t>
      </w:r>
      <w:r w:rsidR="0018059B">
        <w:rPr>
          <w:rFonts w:ascii="Times New Roman" w:hAnsi="Times New Roman"/>
          <w:sz w:val="20"/>
        </w:rPr>
        <w:t xml:space="preserve"> – Maintenance and Support</w:t>
      </w:r>
      <w:r w:rsidR="008D792C">
        <w:rPr>
          <w:rFonts w:ascii="Times New Roman" w:hAnsi="Times New Roman"/>
          <w:sz w:val="20"/>
        </w:rPr>
        <w:t xml:space="preserve"> Services</w:t>
      </w:r>
      <w:r w:rsidR="001F43A3" w:rsidRPr="00594F71">
        <w:rPr>
          <w:rFonts w:ascii="Times New Roman" w:hAnsi="Times New Roman"/>
          <w:sz w:val="20"/>
        </w:rPr>
        <w:t xml:space="preserve">; </w:t>
      </w:r>
      <w:r w:rsidR="00676C52">
        <w:rPr>
          <w:rFonts w:ascii="Times New Roman" w:hAnsi="Times New Roman"/>
          <w:sz w:val="20"/>
        </w:rPr>
        <w:t xml:space="preserve">(vii) Appendix G – Unruh Civil Rights Act and FEHA Certification; </w:t>
      </w:r>
      <w:r w:rsidR="001F43A3" w:rsidRPr="00594F71">
        <w:rPr>
          <w:rFonts w:ascii="Times New Roman" w:hAnsi="Times New Roman"/>
          <w:sz w:val="20"/>
        </w:rPr>
        <w:t xml:space="preserve">and </w:t>
      </w:r>
      <w:r w:rsidR="00442C4E">
        <w:rPr>
          <w:rFonts w:ascii="Times New Roman" w:hAnsi="Times New Roman"/>
          <w:sz w:val="20"/>
        </w:rPr>
        <w:t>(vi</w:t>
      </w:r>
      <w:r w:rsidR="00676C52">
        <w:rPr>
          <w:rFonts w:ascii="Times New Roman" w:hAnsi="Times New Roman"/>
          <w:sz w:val="20"/>
        </w:rPr>
        <w:t>i</w:t>
      </w:r>
      <w:r w:rsidR="00442C4E">
        <w:rPr>
          <w:rFonts w:ascii="Times New Roman" w:hAnsi="Times New Roman"/>
          <w:sz w:val="20"/>
        </w:rPr>
        <w:t>i) a</w:t>
      </w:r>
      <w:r w:rsidR="001F43A3" w:rsidRPr="00594F71">
        <w:rPr>
          <w:rFonts w:ascii="Times New Roman" w:hAnsi="Times New Roman"/>
          <w:sz w:val="20"/>
        </w:rPr>
        <w:t>ny exhibits to the Agreement.</w:t>
      </w:r>
      <w:r w:rsidR="00F340C9">
        <w:rPr>
          <w:rFonts w:ascii="Times New Roman" w:hAnsi="Times New Roman"/>
          <w:sz w:val="20"/>
        </w:rPr>
        <w:t xml:space="preserve"> </w:t>
      </w:r>
      <w:r w:rsidR="00F340C9" w:rsidRPr="00F340C9">
        <w:rPr>
          <w:rFonts w:ascii="Times New Roman" w:hAnsi="Times New Roman"/>
          <w:b/>
          <w:i/>
          <w:sz w:val="20"/>
          <w:highlight w:val="yellow"/>
        </w:rPr>
        <w:t>[SECTION INSTRUCTIONS: make conforming changes for any Appendices or attachments that are added or deleted.]</w:t>
      </w:r>
    </w:p>
    <w:p w14:paraId="252D6CF2" w14:textId="77777777" w:rsidR="00391403" w:rsidRPr="004203E7" w:rsidRDefault="004203E7" w:rsidP="00E266EA">
      <w:pPr>
        <w:widowControl w:val="0"/>
        <w:spacing w:line="240" w:lineRule="auto"/>
        <w:rPr>
          <w:rFonts w:ascii="Times New Roman" w:hAnsi="Times New Roman"/>
          <w:sz w:val="20"/>
        </w:rPr>
      </w:pPr>
      <w:r>
        <w:rPr>
          <w:rFonts w:ascii="Times New Roman" w:hAnsi="Times New Roman"/>
          <w:sz w:val="20"/>
        </w:rPr>
        <w:tab/>
        <w:t>10.12</w:t>
      </w:r>
      <w:r>
        <w:rPr>
          <w:rFonts w:ascii="Times New Roman" w:hAnsi="Times New Roman"/>
          <w:sz w:val="20"/>
        </w:rPr>
        <w:tab/>
      </w:r>
      <w:r w:rsidR="00094526" w:rsidRPr="004203E7">
        <w:rPr>
          <w:rFonts w:ascii="Times New Roman" w:hAnsi="Times New Roman"/>
          <w:sz w:val="20"/>
          <w:u w:val="single"/>
        </w:rPr>
        <w:t>Miscellaneous</w:t>
      </w:r>
      <w:r w:rsidR="00873C10" w:rsidRPr="004203E7">
        <w:rPr>
          <w:rFonts w:ascii="Times New Roman" w:hAnsi="Times New Roman"/>
          <w:sz w:val="20"/>
        </w:rPr>
        <w:t xml:space="preserve">. </w:t>
      </w:r>
      <w:r w:rsidR="0022174B" w:rsidRPr="004203E7">
        <w:rPr>
          <w:rFonts w:ascii="Times New Roman" w:hAnsi="Times New Roman"/>
          <w:sz w:val="20"/>
        </w:rPr>
        <w:t xml:space="preserve">This Agreement has been arrived at through negotiation between the </w:t>
      </w:r>
      <w:r w:rsidR="00881761" w:rsidRPr="004203E7">
        <w:rPr>
          <w:rFonts w:ascii="Times New Roman" w:hAnsi="Times New Roman"/>
          <w:sz w:val="20"/>
        </w:rPr>
        <w:t>P</w:t>
      </w:r>
      <w:r w:rsidR="0022174B" w:rsidRPr="004203E7">
        <w:rPr>
          <w:rFonts w:ascii="Times New Roman" w:hAnsi="Times New Roman"/>
          <w:sz w:val="20"/>
        </w:rPr>
        <w:t xml:space="preserve">arties. Neither </w:t>
      </w:r>
      <w:r w:rsidR="00881761" w:rsidRPr="004203E7">
        <w:rPr>
          <w:rFonts w:ascii="Times New Roman" w:hAnsi="Times New Roman"/>
          <w:sz w:val="20"/>
        </w:rPr>
        <w:t>P</w:t>
      </w:r>
      <w:r w:rsidR="0022174B" w:rsidRPr="004203E7">
        <w:rPr>
          <w:rFonts w:ascii="Times New Roman" w:hAnsi="Times New Roman"/>
          <w:sz w:val="20"/>
        </w:rPr>
        <w:t xml:space="preserve">arty is the party that prepared this Agreement for purposes of construing this Agreement under California Civil Code </w:t>
      </w:r>
      <w:r w:rsidR="00F07F9C" w:rsidRPr="004203E7">
        <w:rPr>
          <w:rFonts w:ascii="Times New Roman" w:hAnsi="Times New Roman"/>
          <w:sz w:val="20"/>
        </w:rPr>
        <w:t xml:space="preserve">section </w:t>
      </w:r>
      <w:r w:rsidR="0022174B" w:rsidRPr="004203E7">
        <w:rPr>
          <w:rFonts w:ascii="Times New Roman" w:hAnsi="Times New Roman"/>
          <w:sz w:val="20"/>
        </w:rPr>
        <w:t>1654.</w:t>
      </w:r>
      <w:r w:rsidR="00A81A43" w:rsidRPr="004203E7">
        <w:rPr>
          <w:rFonts w:ascii="Times New Roman" w:hAnsi="Times New Roman"/>
          <w:sz w:val="20"/>
        </w:rPr>
        <w:t xml:space="preserve"> </w:t>
      </w:r>
      <w:r w:rsidR="0022174B" w:rsidRPr="004203E7">
        <w:rPr>
          <w:rFonts w:ascii="Times New Roman" w:hAnsi="Times New Roman"/>
          <w:sz w:val="20"/>
        </w:rPr>
        <w:t>No amendment to this Agreement will be effective unless in writing.</w:t>
      </w:r>
      <w:r w:rsidR="00A81A43" w:rsidRPr="004203E7">
        <w:rPr>
          <w:rFonts w:ascii="Times New Roman" w:hAnsi="Times New Roman"/>
          <w:sz w:val="20"/>
        </w:rPr>
        <w:t xml:space="preserve"> </w:t>
      </w:r>
      <w:r w:rsidR="00873C10" w:rsidRPr="004203E7">
        <w:rPr>
          <w:rFonts w:ascii="Times New Roman" w:hAnsi="Times New Roman"/>
          <w:sz w:val="20"/>
        </w:rPr>
        <w:t>This Agreement</w:t>
      </w:r>
      <w:r w:rsidR="00E8399D" w:rsidRPr="004203E7">
        <w:rPr>
          <w:rFonts w:ascii="Times New Roman" w:hAnsi="Times New Roman"/>
          <w:sz w:val="20"/>
        </w:rPr>
        <w:t xml:space="preserve"> </w:t>
      </w:r>
      <w:r w:rsidR="00873C10" w:rsidRPr="004203E7">
        <w:rPr>
          <w:rFonts w:ascii="Times New Roman" w:hAnsi="Times New Roman"/>
          <w:sz w:val="20"/>
        </w:rPr>
        <w:t>constitute</w:t>
      </w:r>
      <w:r w:rsidR="00E8399D" w:rsidRPr="004203E7">
        <w:rPr>
          <w:rFonts w:ascii="Times New Roman" w:hAnsi="Times New Roman"/>
          <w:sz w:val="20"/>
        </w:rPr>
        <w:t>s</w:t>
      </w:r>
      <w:r w:rsidR="00873C10" w:rsidRPr="004203E7">
        <w:rPr>
          <w:rFonts w:ascii="Times New Roman" w:hAnsi="Times New Roman"/>
          <w:sz w:val="20"/>
        </w:rPr>
        <w:t xml:space="preserve"> the entire agreement of the Parties with respect to the subject matter hereof</w:t>
      </w:r>
      <w:r w:rsidR="008411EE" w:rsidRPr="004203E7">
        <w:rPr>
          <w:rFonts w:ascii="Times New Roman" w:hAnsi="Times New Roman"/>
          <w:sz w:val="20"/>
        </w:rPr>
        <w:t>.</w:t>
      </w:r>
      <w:r w:rsidR="00873C10" w:rsidRPr="004203E7">
        <w:rPr>
          <w:rFonts w:ascii="Times New Roman" w:hAnsi="Times New Roman"/>
          <w:sz w:val="20"/>
        </w:rPr>
        <w:t xml:space="preserve"> </w:t>
      </w:r>
      <w:bookmarkStart w:id="283" w:name="_Ref66686843"/>
      <w:r w:rsidR="00A81A43" w:rsidRPr="004203E7">
        <w:rPr>
          <w:rFonts w:ascii="Times New Roman" w:hAnsi="Times New Roman"/>
          <w:sz w:val="20"/>
        </w:rPr>
        <w:t>If any part of this Agreement is held unenforceable, all other parts remain enforceable.</w:t>
      </w:r>
      <w:r w:rsidR="005C4A42" w:rsidRPr="004203E7">
        <w:rPr>
          <w:rFonts w:ascii="Times New Roman" w:hAnsi="Times New Roman"/>
          <w:sz w:val="20"/>
        </w:rPr>
        <w:t xml:space="preserve"> A P</w:t>
      </w:r>
      <w:r w:rsidR="00A81A43" w:rsidRPr="004203E7">
        <w:rPr>
          <w:rFonts w:ascii="Times New Roman" w:hAnsi="Times New Roman"/>
          <w:sz w:val="20"/>
        </w:rPr>
        <w:t xml:space="preserve">arty’s waiver of enforcement of any of this Agreement’s terms or conditions is effective only if in writing. </w:t>
      </w:r>
      <w:r w:rsidR="00727CCB" w:rsidRPr="004203E7">
        <w:rPr>
          <w:rFonts w:ascii="Times New Roman" w:hAnsi="Times New Roman"/>
          <w:sz w:val="20"/>
        </w:rPr>
        <w:t>Any waiver or failure to enforce any provision of this Agreement on one occasion will not be deemed a waiver of any other provision or of such provision on any other occasion.</w:t>
      </w:r>
      <w:r w:rsidR="00A81A43" w:rsidRPr="004203E7">
        <w:rPr>
          <w:rFonts w:ascii="Times New Roman" w:hAnsi="Times New Roman"/>
          <w:sz w:val="20"/>
        </w:rPr>
        <w:t xml:space="preserve"> </w:t>
      </w:r>
      <w:r w:rsidR="00C74C10" w:rsidRPr="004203E7">
        <w:rPr>
          <w:rFonts w:ascii="Times New Roman" w:hAnsi="Times New Roman"/>
          <w:sz w:val="20"/>
        </w:rPr>
        <w:t xml:space="preserve">Time is of the essence regarding </w:t>
      </w:r>
      <w:r w:rsidR="008B0A96" w:rsidRPr="004203E7">
        <w:rPr>
          <w:rFonts w:ascii="Times New Roman" w:hAnsi="Times New Roman"/>
          <w:sz w:val="20"/>
        </w:rPr>
        <w:t>Contractor</w:t>
      </w:r>
      <w:r w:rsidR="00C74C10" w:rsidRPr="004203E7">
        <w:rPr>
          <w:rFonts w:ascii="Times New Roman" w:hAnsi="Times New Roman"/>
          <w:sz w:val="20"/>
        </w:rPr>
        <w:t xml:space="preserve">’s performance of the </w:t>
      </w:r>
      <w:r w:rsidR="001E09E1">
        <w:rPr>
          <w:rFonts w:ascii="Times New Roman" w:hAnsi="Times New Roman"/>
          <w:sz w:val="20"/>
        </w:rPr>
        <w:t>Work</w:t>
      </w:r>
      <w:r w:rsidR="00C74C10" w:rsidRPr="004203E7">
        <w:rPr>
          <w:rFonts w:ascii="Times New Roman" w:hAnsi="Times New Roman"/>
          <w:sz w:val="20"/>
        </w:rPr>
        <w:t xml:space="preserve">. </w:t>
      </w:r>
      <w:r w:rsidR="00907246">
        <w:rPr>
          <w:rFonts w:ascii="Times New Roman" w:hAnsi="Times New Roman"/>
          <w:sz w:val="20"/>
        </w:rPr>
        <w:t xml:space="preserve">Unless otherwise approved by the JBE in writing in advance, </w:t>
      </w:r>
      <w:r w:rsidR="001E09E1">
        <w:rPr>
          <w:rFonts w:ascii="Times New Roman" w:hAnsi="Times New Roman"/>
          <w:sz w:val="20"/>
        </w:rPr>
        <w:t>Work</w:t>
      </w:r>
      <w:r w:rsidR="002A1BB0" w:rsidRPr="004203E7">
        <w:rPr>
          <w:rFonts w:ascii="Times New Roman" w:hAnsi="Times New Roman"/>
          <w:sz w:val="20"/>
        </w:rPr>
        <w:t xml:space="preserve"> may not be performed outside of the United States. </w:t>
      </w:r>
      <w:r w:rsidR="008F7B8C" w:rsidRPr="004203E7">
        <w:rPr>
          <w:rFonts w:ascii="Times New Roman" w:hAnsi="Times New Roman"/>
          <w:sz w:val="20"/>
        </w:rPr>
        <w:t>The Contractor shall maintain an adequate system of accounting and internal controls that meets Generally Accepted Accounting Principles or GAAP</w:t>
      </w:r>
      <w:r w:rsidR="001E745E" w:rsidRPr="004203E7">
        <w:rPr>
          <w:rFonts w:ascii="Times New Roman" w:hAnsi="Times New Roman"/>
          <w:sz w:val="20"/>
        </w:rPr>
        <w:t>.</w:t>
      </w:r>
      <w:r w:rsidR="008F7B8C" w:rsidRPr="004203E7">
        <w:rPr>
          <w:rFonts w:ascii="Times New Roman" w:hAnsi="Times New Roman"/>
          <w:sz w:val="20"/>
        </w:rPr>
        <w:t xml:space="preserve"> </w:t>
      </w:r>
      <w:r w:rsidR="00873C10" w:rsidRPr="004203E7">
        <w:rPr>
          <w:rFonts w:ascii="Times New Roman" w:hAnsi="Times New Roman"/>
          <w:sz w:val="20"/>
        </w:rPr>
        <w:t>This Agreement may be executed in one or more counterparts, each of which shall be deemed an original, but taken together, all of which shall constitute one and the same Agreement.</w:t>
      </w:r>
      <w:bookmarkEnd w:id="283"/>
    </w:p>
    <w:p w14:paraId="5AB94093" w14:textId="5487C7C7" w:rsidR="00C77F7D" w:rsidRDefault="00C77F7D" w:rsidP="00E266EA">
      <w:pPr>
        <w:spacing w:line="240" w:lineRule="auto"/>
        <w:rPr>
          <w:rFonts w:ascii="Times New Roman" w:hAnsi="Times New Roman"/>
          <w:b/>
          <w:sz w:val="20"/>
        </w:rPr>
      </w:pPr>
    </w:p>
    <w:p w14:paraId="7807F1CF" w14:textId="77777777" w:rsidR="00E267C0" w:rsidRPr="00303BCF" w:rsidRDefault="00E267C0" w:rsidP="00E266EA">
      <w:pPr>
        <w:spacing w:line="240" w:lineRule="auto"/>
        <w:rPr>
          <w:rFonts w:ascii="Times New Roman" w:hAnsi="Times New Roman"/>
          <w:b/>
          <w:sz w:val="20"/>
        </w:rPr>
        <w:sectPr w:rsidR="00E267C0" w:rsidRPr="00303BCF" w:rsidSect="00003719">
          <w:type w:val="continuous"/>
          <w:pgSz w:w="12240" w:h="15840"/>
          <w:pgMar w:top="1152" w:right="1152" w:bottom="1152" w:left="1152" w:header="720" w:footer="720" w:gutter="0"/>
          <w:pgNumType w:start="1"/>
          <w:cols w:space="720"/>
          <w:docGrid w:linePitch="360"/>
        </w:sectPr>
      </w:pPr>
    </w:p>
    <w:p w14:paraId="0FEF3E3E" w14:textId="77777777" w:rsidR="000B46A1" w:rsidRDefault="00C01465" w:rsidP="00464AFB">
      <w:pPr>
        <w:pStyle w:val="Heading3"/>
        <w:keepNext w:val="0"/>
        <w:widowControl w:val="0"/>
        <w:spacing w:before="0" w:line="240" w:lineRule="auto"/>
        <w:jc w:val="center"/>
        <w:rPr>
          <w:rFonts w:ascii="Times New Roman" w:hAnsi="Times New Roman"/>
          <w:b w:val="0"/>
          <w:sz w:val="20"/>
        </w:rPr>
      </w:pPr>
      <w:r w:rsidRPr="00303BCF">
        <w:rPr>
          <w:rFonts w:ascii="Times New Roman" w:hAnsi="Times New Roman"/>
          <w:sz w:val="20"/>
          <w:u w:val="single"/>
        </w:rPr>
        <w:lastRenderedPageBreak/>
        <w:t>APPENDIX D</w:t>
      </w:r>
      <w:r w:rsidR="002F63C8">
        <w:rPr>
          <w:rFonts w:ascii="Times New Roman" w:hAnsi="Times New Roman"/>
          <w:sz w:val="20"/>
          <w:u w:val="single"/>
        </w:rPr>
        <w:t>:</w:t>
      </w:r>
      <w:r w:rsidR="00B81175" w:rsidRPr="00B81175">
        <w:rPr>
          <w:rFonts w:ascii="Times New Roman" w:hAnsi="Times New Roman"/>
          <w:b w:val="0"/>
          <w:sz w:val="20"/>
        </w:rPr>
        <w:t xml:space="preserve">  </w:t>
      </w:r>
      <w:r w:rsidR="00B73BB3" w:rsidRPr="00303BCF">
        <w:rPr>
          <w:rFonts w:ascii="Times New Roman" w:hAnsi="Times New Roman"/>
          <w:sz w:val="20"/>
        </w:rPr>
        <w:t>Defined Terms</w:t>
      </w:r>
      <w:r w:rsidR="000B46A1">
        <w:rPr>
          <w:rStyle w:val="FootnoteReference"/>
          <w:rFonts w:ascii="Times New Roman" w:hAnsi="Times New Roman"/>
          <w:sz w:val="20"/>
        </w:rPr>
        <w:footnoteReference w:id="3"/>
      </w:r>
    </w:p>
    <w:p w14:paraId="68338725" w14:textId="77777777" w:rsidR="00AB537D" w:rsidRPr="001A5D61" w:rsidRDefault="00AB537D" w:rsidP="009E38A8">
      <w:pPr>
        <w:pStyle w:val="Heading3"/>
        <w:keepNext w:val="0"/>
        <w:widowControl w:val="0"/>
        <w:spacing w:before="12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Acceptance</w:t>
      </w:r>
      <w:r w:rsidRPr="001A5D61">
        <w:rPr>
          <w:rFonts w:ascii="Times New Roman" w:hAnsi="Times New Roman"/>
          <w:b w:val="0"/>
          <w:sz w:val="19"/>
          <w:szCs w:val="19"/>
        </w:rPr>
        <w:t>” is defined in Appendix C, Section 2.2.</w:t>
      </w:r>
    </w:p>
    <w:p w14:paraId="1BD4803E" w14:textId="1EDE30AA" w:rsidR="00FF4686" w:rsidRPr="001A5D61" w:rsidRDefault="00CC280F" w:rsidP="009E38A8">
      <w:pPr>
        <w:pStyle w:val="Heading3"/>
        <w:keepNext w:val="0"/>
        <w:widowControl w:val="0"/>
        <w:tabs>
          <w:tab w:val="left" w:pos="5666"/>
        </w:tabs>
        <w:spacing w:before="0" w:after="120" w:line="240" w:lineRule="auto"/>
        <w:rPr>
          <w:rFonts w:ascii="Times New Roman" w:hAnsi="Times New Roman"/>
          <w:i/>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Agreement</w:t>
      </w:r>
      <w:r w:rsidRPr="001A5D61">
        <w:rPr>
          <w:rFonts w:ascii="Times New Roman" w:hAnsi="Times New Roman"/>
          <w:b w:val="0"/>
          <w:sz w:val="19"/>
          <w:szCs w:val="19"/>
        </w:rPr>
        <w:t>” means this Standard Agreement as defined on the Coversheet</w:t>
      </w:r>
      <w:r w:rsidR="00C20011" w:rsidRPr="001A5D61">
        <w:rPr>
          <w:rFonts w:ascii="Times New Roman" w:hAnsi="Times New Roman"/>
          <w:b w:val="0"/>
          <w:sz w:val="19"/>
          <w:szCs w:val="19"/>
        </w:rPr>
        <w:t>, including</w:t>
      </w:r>
      <w:r w:rsidR="004646C4" w:rsidRPr="001A5D61">
        <w:rPr>
          <w:rFonts w:ascii="Times New Roman" w:hAnsi="Times New Roman"/>
          <w:b w:val="0"/>
          <w:sz w:val="19"/>
          <w:szCs w:val="19"/>
        </w:rPr>
        <w:t xml:space="preserve"> the</w:t>
      </w:r>
      <w:r w:rsidR="00C20011" w:rsidRPr="001A5D61">
        <w:rPr>
          <w:rFonts w:ascii="Times New Roman" w:hAnsi="Times New Roman"/>
          <w:b w:val="0"/>
          <w:sz w:val="19"/>
          <w:szCs w:val="19"/>
        </w:rPr>
        <w:t xml:space="preserve"> following: Appendix A (Statement of Work), Appendix B (</w:t>
      </w:r>
      <w:r w:rsidR="00C610F8" w:rsidRPr="001A5D61">
        <w:rPr>
          <w:rFonts w:ascii="Times New Roman" w:hAnsi="Times New Roman"/>
          <w:b w:val="0"/>
          <w:sz w:val="19"/>
          <w:szCs w:val="19"/>
        </w:rPr>
        <w:t xml:space="preserve">Pricing and </w:t>
      </w:r>
      <w:r w:rsidR="00C20011" w:rsidRPr="001A5D61">
        <w:rPr>
          <w:rFonts w:ascii="Times New Roman" w:hAnsi="Times New Roman"/>
          <w:b w:val="0"/>
          <w:sz w:val="19"/>
          <w:szCs w:val="19"/>
        </w:rPr>
        <w:t>Payment), Appendix C (General Provisions), Appendix D (Defined Terms)</w:t>
      </w:r>
      <w:r w:rsidR="00D65A57" w:rsidRPr="001A5D61">
        <w:rPr>
          <w:rFonts w:ascii="Times New Roman" w:hAnsi="Times New Roman"/>
          <w:b w:val="0"/>
          <w:sz w:val="19"/>
          <w:szCs w:val="19"/>
        </w:rPr>
        <w:t>, Appendix E (Licensed Software), Appendix F (Maintenance and Support</w:t>
      </w:r>
      <w:r w:rsidR="00665E4A" w:rsidRPr="001A5D61">
        <w:rPr>
          <w:rFonts w:ascii="Times New Roman" w:hAnsi="Times New Roman"/>
          <w:b w:val="0"/>
          <w:sz w:val="19"/>
          <w:szCs w:val="19"/>
        </w:rPr>
        <w:t xml:space="preserve"> Services</w:t>
      </w:r>
      <w:r w:rsidR="00D65A57" w:rsidRPr="001A5D61">
        <w:rPr>
          <w:rFonts w:ascii="Times New Roman" w:hAnsi="Times New Roman"/>
          <w:b w:val="0"/>
          <w:sz w:val="19"/>
          <w:szCs w:val="19"/>
        </w:rPr>
        <w:t>)</w:t>
      </w:r>
      <w:r w:rsidR="0010549C" w:rsidRPr="001A5D61">
        <w:rPr>
          <w:rFonts w:ascii="Times New Roman" w:hAnsi="Times New Roman"/>
          <w:b w:val="0"/>
          <w:sz w:val="19"/>
          <w:szCs w:val="19"/>
        </w:rPr>
        <w:t>, and Appendix G (Unruh Civil Rights Act and FEHA Certification</w:t>
      </w:r>
      <w:r w:rsidR="00C20011" w:rsidRPr="001A5D61">
        <w:rPr>
          <w:rFonts w:ascii="Times New Roman" w:hAnsi="Times New Roman"/>
          <w:b w:val="0"/>
          <w:sz w:val="19"/>
          <w:szCs w:val="19"/>
        </w:rPr>
        <w:t>.</w:t>
      </w:r>
      <w:r w:rsidR="00BD0260" w:rsidRPr="001A5D61">
        <w:rPr>
          <w:rFonts w:ascii="Times New Roman" w:hAnsi="Times New Roman"/>
          <w:b w:val="0"/>
          <w:sz w:val="19"/>
          <w:szCs w:val="19"/>
        </w:rPr>
        <w:t xml:space="preserve"> </w:t>
      </w:r>
      <w:r w:rsidR="00A76CB3" w:rsidRPr="001A5D61">
        <w:rPr>
          <w:rFonts w:ascii="Times New Roman" w:hAnsi="Times New Roman"/>
          <w:i/>
          <w:sz w:val="19"/>
          <w:szCs w:val="19"/>
        </w:rPr>
        <w:t xml:space="preserve"> </w:t>
      </w:r>
      <w:r w:rsidR="00A76CB3" w:rsidRPr="001A5D61">
        <w:rPr>
          <w:rFonts w:ascii="Times New Roman" w:hAnsi="Times New Roman"/>
          <w:i/>
          <w:sz w:val="19"/>
          <w:szCs w:val="19"/>
          <w:highlight w:val="yellow"/>
        </w:rPr>
        <w:t xml:space="preserve">[SECTION INSTRUCTIONS: </w:t>
      </w:r>
      <w:r w:rsidR="00631DB8" w:rsidRPr="001A5D61">
        <w:rPr>
          <w:rFonts w:ascii="Times New Roman" w:hAnsi="Times New Roman"/>
          <w:i/>
          <w:sz w:val="19"/>
          <w:szCs w:val="19"/>
          <w:highlight w:val="yellow"/>
        </w:rPr>
        <w:t>make conforming changes</w:t>
      </w:r>
      <w:r w:rsidR="00F340C9" w:rsidRPr="001A5D61">
        <w:rPr>
          <w:rFonts w:ascii="Times New Roman" w:hAnsi="Times New Roman"/>
          <w:i/>
          <w:sz w:val="19"/>
          <w:szCs w:val="19"/>
          <w:highlight w:val="yellow"/>
        </w:rPr>
        <w:t xml:space="preserve"> for any Appendices or attachments that are added or deleted</w:t>
      </w:r>
      <w:r w:rsidR="00631DB8" w:rsidRPr="001A5D61">
        <w:rPr>
          <w:rFonts w:ascii="Times New Roman" w:hAnsi="Times New Roman"/>
          <w:i/>
          <w:sz w:val="19"/>
          <w:szCs w:val="19"/>
          <w:highlight w:val="yellow"/>
        </w:rPr>
        <w:t>.</w:t>
      </w:r>
      <w:r w:rsidR="00A76CB3" w:rsidRPr="001A5D61">
        <w:rPr>
          <w:rFonts w:ascii="Times New Roman" w:hAnsi="Times New Roman"/>
          <w:i/>
          <w:sz w:val="19"/>
          <w:szCs w:val="19"/>
          <w:highlight w:val="yellow"/>
        </w:rPr>
        <w:t>]</w:t>
      </w:r>
    </w:p>
    <w:p w14:paraId="42489048" w14:textId="77777777" w:rsidR="00040097"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Applicable Law</w:t>
      </w:r>
      <w:r w:rsidRPr="001A5D61">
        <w:rPr>
          <w:rFonts w:ascii="Times New Roman" w:hAnsi="Times New Roman"/>
          <w:b w:val="0"/>
          <w:sz w:val="19"/>
          <w:szCs w:val="19"/>
        </w:rPr>
        <w:t>” means any applicable laws, codes, legislative acts, regulations, ordinances, rules, rules of court, and orders.</w:t>
      </w:r>
    </w:p>
    <w:p w14:paraId="74D3F81D"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Business Day</w:t>
      </w:r>
      <w:r w:rsidRPr="001A5D61">
        <w:rPr>
          <w:rFonts w:ascii="Times New Roman" w:hAnsi="Times New Roman"/>
          <w:b w:val="0"/>
          <w:sz w:val="19"/>
          <w:szCs w:val="19"/>
        </w:rPr>
        <w:t>” means any day other than Saturday, Sunday or a scheduled JBE holiday.</w:t>
      </w:r>
    </w:p>
    <w:p w14:paraId="02E26833" w14:textId="77777777" w:rsidR="00BD123C" w:rsidRPr="001A5D61" w:rsidRDefault="00BD123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Claims</w:t>
      </w:r>
      <w:r w:rsidRPr="001A5D61">
        <w:rPr>
          <w:rFonts w:ascii="Times New Roman" w:hAnsi="Times New Roman"/>
          <w:b w:val="0"/>
          <w:sz w:val="19"/>
          <w:szCs w:val="19"/>
        </w:rPr>
        <w:t xml:space="preserve">” means claims, suits, actions, </w:t>
      </w:r>
      <w:r w:rsidR="00E16FD7" w:rsidRPr="001A5D61">
        <w:rPr>
          <w:rFonts w:ascii="Times New Roman" w:hAnsi="Times New Roman"/>
          <w:b w:val="0"/>
          <w:sz w:val="19"/>
          <w:szCs w:val="19"/>
        </w:rPr>
        <w:t xml:space="preserve">arbitrations, </w:t>
      </w:r>
      <w:r w:rsidRPr="001A5D61">
        <w:rPr>
          <w:rFonts w:ascii="Times New Roman" w:hAnsi="Times New Roman"/>
          <w:b w:val="0"/>
          <w:sz w:val="19"/>
          <w:szCs w:val="19"/>
        </w:rPr>
        <w:t>demands, proceedings, fines, penalties, losses, damages, liabilities, judgments, settlements, costs, and expenses (including reasonable attorneys’ fees and costs)</w:t>
      </w:r>
      <w:r w:rsidR="00F01955" w:rsidRPr="001A5D61">
        <w:rPr>
          <w:rFonts w:ascii="Times New Roman" w:hAnsi="Times New Roman"/>
          <w:b w:val="0"/>
          <w:sz w:val="19"/>
          <w:szCs w:val="19"/>
        </w:rPr>
        <w:t>, including those based on the injury to or death of any person or damage to property</w:t>
      </w:r>
      <w:r w:rsidRPr="001A5D61">
        <w:rPr>
          <w:rFonts w:ascii="Times New Roman" w:hAnsi="Times New Roman"/>
          <w:b w:val="0"/>
          <w:sz w:val="19"/>
          <w:szCs w:val="19"/>
        </w:rPr>
        <w:t>.</w:t>
      </w:r>
    </w:p>
    <w:p w14:paraId="42C42326" w14:textId="6A58747C" w:rsidR="006F23E3"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Confidential Information</w:t>
      </w:r>
      <w:r w:rsidRPr="001A5D61">
        <w:rPr>
          <w:rFonts w:ascii="Times New Roman" w:hAnsi="Times New Roman"/>
          <w:b w:val="0"/>
          <w:sz w:val="19"/>
          <w:szCs w:val="19"/>
        </w:rPr>
        <w:t xml:space="preserve">” </w:t>
      </w:r>
      <w:r w:rsidR="00FD36D2" w:rsidRPr="001A5D61">
        <w:rPr>
          <w:rFonts w:ascii="Times New Roman" w:hAnsi="Times New Roman"/>
          <w:b w:val="0"/>
          <w:sz w:val="19"/>
          <w:szCs w:val="19"/>
        </w:rPr>
        <w:t xml:space="preserve">means: (i) any information related to the business or operations of Judicial Branch Entities, including court records, </w:t>
      </w:r>
      <w:r w:rsidR="00552262" w:rsidRPr="001A5D61">
        <w:rPr>
          <w:rFonts w:ascii="Times New Roman" w:hAnsi="Times New Roman"/>
          <w:b w:val="0"/>
          <w:sz w:val="19"/>
          <w:szCs w:val="19"/>
        </w:rPr>
        <w:t xml:space="preserve">and information relating to </w:t>
      </w:r>
      <w:r w:rsidR="00FD36D2" w:rsidRPr="001A5D61">
        <w:rPr>
          <w:rFonts w:ascii="Times New Roman" w:hAnsi="Times New Roman"/>
          <w:b w:val="0"/>
          <w:sz w:val="19"/>
          <w:szCs w:val="19"/>
        </w:rPr>
        <w:t>court proceedings, security practices, and business methodologies, (ii) information relating to Judicial Branch Entities’ personnel, users, contractors, or agents</w:t>
      </w:r>
      <w:r w:rsidR="00F90931" w:rsidRPr="001A5D61">
        <w:rPr>
          <w:rFonts w:ascii="Times New Roman" w:hAnsi="Times New Roman"/>
          <w:b w:val="0"/>
          <w:sz w:val="19"/>
          <w:szCs w:val="19"/>
        </w:rPr>
        <w:t>, including information that the JBE’s</w:t>
      </w:r>
      <w:r w:rsidR="00E332C0" w:rsidRPr="001A5D61">
        <w:rPr>
          <w:rFonts w:ascii="Times New Roman" w:hAnsi="Times New Roman"/>
          <w:b w:val="0"/>
          <w:sz w:val="19"/>
          <w:szCs w:val="19"/>
        </w:rPr>
        <w:t xml:space="preserve"> personnel</w:t>
      </w:r>
      <w:r w:rsidR="00F90931" w:rsidRPr="001A5D61">
        <w:rPr>
          <w:rFonts w:ascii="Times New Roman" w:hAnsi="Times New Roman"/>
          <w:b w:val="0"/>
          <w:sz w:val="19"/>
          <w:szCs w:val="19"/>
        </w:rPr>
        <w:t>, agents, and users upload, create</w:t>
      </w:r>
      <w:r w:rsidR="00EE773C" w:rsidRPr="001A5D61">
        <w:rPr>
          <w:rFonts w:ascii="Times New Roman" w:hAnsi="Times New Roman"/>
          <w:b w:val="0"/>
          <w:sz w:val="19"/>
          <w:szCs w:val="19"/>
        </w:rPr>
        <w:t>, access</w:t>
      </w:r>
      <w:r w:rsidR="00F90931" w:rsidRPr="001A5D61">
        <w:rPr>
          <w:rFonts w:ascii="Times New Roman" w:hAnsi="Times New Roman"/>
          <w:b w:val="0"/>
          <w:sz w:val="19"/>
          <w:szCs w:val="19"/>
        </w:rPr>
        <w:t xml:space="preserve"> or modify pursuant to this Agreement</w:t>
      </w:r>
      <w:r w:rsidR="00FD36D2" w:rsidRPr="001A5D61">
        <w:rPr>
          <w:rFonts w:ascii="Times New Roman" w:hAnsi="Times New Roman"/>
          <w:b w:val="0"/>
          <w:sz w:val="19"/>
          <w:szCs w:val="19"/>
        </w:rPr>
        <w:t xml:space="preserve">; (iii) all financial, statistical, technical and other data and information of the Judicial Branch Entities (and proprietary information of third parties provided to Contractor), including trade secrets and other intellectual property, or proprietary information; (iv) data and information that is designated confidential or proprietary, or that Contractor otherwise knows, or would reasonably be expected to know is confidential; and (v) Personal Information, Deliverables, Developed Materials, and JBE Materials. Confidential Information does not include information (that Contractor demonstrates to the JBE’s satisfaction, by written evidence): (a) that Contractor lawfully knew prior to the JBE’s first disclosure to Contractor, (b) that a Third Party rightfully disclosed to Contractor free of any confidentiality duties or obligations, or (c) that is, or through no fault of Contractor has become, generally available to the public.  </w:t>
      </w:r>
    </w:p>
    <w:p w14:paraId="7985529A" w14:textId="77777777" w:rsidR="00A10F52" w:rsidRPr="001A5D61" w:rsidRDefault="00A10F5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Consulting Services</w:t>
      </w:r>
      <w:r w:rsidRPr="001A5D61">
        <w:rPr>
          <w:rFonts w:ascii="Times New Roman" w:hAnsi="Times New Roman"/>
          <w:b w:val="0"/>
          <w:sz w:val="19"/>
          <w:szCs w:val="19"/>
        </w:rPr>
        <w:t xml:space="preserve">” refers to the services performed under “Consulting Services Agreements,” which are defined in Public Contract Code section 10335.5, substantially, as contracts that: (i) are of an advisory nature; (ii) provide a recommended course of action or personal expertise; (iii) have an end product that is basically a transmittal of information, either written or oral, that is related to the governmental functions of state agency administration and management and program management or innovation; and (iv) are obtained by awarding a contract, a grant, or any other payment of funds for services of the above type.  The end product may include anything from answers to specific questions to design of a system or plan, and includes workshops, seminars, retreats, and conferences for which paid expertise is retained by contract. </w:t>
      </w:r>
    </w:p>
    <w:p w14:paraId="0ABEE113"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 Amount</w:t>
      </w:r>
      <w:r w:rsidRPr="001A5D61">
        <w:rPr>
          <w:rFonts w:ascii="Times New Roman" w:hAnsi="Times New Roman"/>
          <w:b w:val="0"/>
          <w:sz w:val="19"/>
          <w:szCs w:val="19"/>
        </w:rPr>
        <w:t>” has the meaning set forth on the Coversheet.</w:t>
      </w:r>
    </w:p>
    <w:p w14:paraId="57CD4495"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Key Personnel</w:t>
      </w:r>
      <w:r w:rsidRPr="001A5D61">
        <w:rPr>
          <w:rFonts w:ascii="Times New Roman" w:hAnsi="Times New Roman"/>
          <w:b w:val="0"/>
          <w:sz w:val="19"/>
          <w:szCs w:val="19"/>
        </w:rPr>
        <w:t xml:space="preserve">” means </w:t>
      </w:r>
      <w:r w:rsidR="00FF07DC" w:rsidRPr="001A5D61">
        <w:rPr>
          <w:rFonts w:ascii="Times New Roman" w:hAnsi="Times New Roman"/>
          <w:b w:val="0"/>
          <w:sz w:val="19"/>
          <w:szCs w:val="19"/>
        </w:rPr>
        <w:t xml:space="preserve">the Contractor Project Manager and </w:t>
      </w:r>
      <w:r w:rsidRPr="001A5D61">
        <w:rPr>
          <w:rFonts w:ascii="Times New Roman" w:hAnsi="Times New Roman"/>
          <w:b w:val="0"/>
          <w:sz w:val="19"/>
          <w:szCs w:val="19"/>
        </w:rPr>
        <w:t xml:space="preserve">those Project Staff members identified as “Key Personnel” as set forth in </w:t>
      </w:r>
      <w:r w:rsidR="006C4138" w:rsidRPr="001A5D61">
        <w:rPr>
          <w:rFonts w:ascii="Times New Roman" w:hAnsi="Times New Roman"/>
          <w:b w:val="0"/>
          <w:sz w:val="19"/>
          <w:szCs w:val="19"/>
        </w:rPr>
        <w:t>a Statement of Work.</w:t>
      </w:r>
    </w:p>
    <w:p w14:paraId="78CCE82F"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Project Manager</w:t>
      </w:r>
      <w:r w:rsidRPr="001A5D61">
        <w:rPr>
          <w:rFonts w:ascii="Times New Roman" w:hAnsi="Times New Roman"/>
          <w:b w:val="0"/>
          <w:sz w:val="19"/>
          <w:szCs w:val="19"/>
        </w:rPr>
        <w:t xml:space="preserve">” </w:t>
      </w:r>
      <w:r w:rsidR="006C4138" w:rsidRPr="001A5D61">
        <w:rPr>
          <w:rFonts w:ascii="Times New Roman" w:hAnsi="Times New Roman"/>
          <w:b w:val="0"/>
          <w:sz w:val="19"/>
          <w:szCs w:val="19"/>
        </w:rPr>
        <w:t>means the employee identified in a Statement of Work as the Contractor project manager</w:t>
      </w:r>
      <w:r w:rsidRPr="001A5D61">
        <w:rPr>
          <w:rFonts w:ascii="Times New Roman" w:hAnsi="Times New Roman"/>
          <w:b w:val="0"/>
          <w:sz w:val="19"/>
          <w:szCs w:val="19"/>
        </w:rPr>
        <w:t>.</w:t>
      </w:r>
    </w:p>
    <w:p w14:paraId="67F44E08" w14:textId="77777777" w:rsidR="0050066C" w:rsidRPr="001A5D61" w:rsidRDefault="0050066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3E36AB"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location (except for a JBE </w:t>
      </w:r>
      <w:r w:rsidR="003E36AB" w:rsidRPr="001A5D61">
        <w:rPr>
          <w:rFonts w:ascii="Times New Roman" w:hAnsi="Times New Roman"/>
          <w:b w:val="0"/>
          <w:sz w:val="19"/>
          <w:szCs w:val="19"/>
        </w:rPr>
        <w:t xml:space="preserve">Work </w:t>
      </w:r>
      <w:r w:rsidRPr="001A5D61">
        <w:rPr>
          <w:rFonts w:ascii="Times New Roman" w:hAnsi="Times New Roman"/>
          <w:b w:val="0"/>
          <w:sz w:val="19"/>
          <w:szCs w:val="19"/>
        </w:rPr>
        <w:t xml:space="preserve">Location) from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w:t>
      </w:r>
    </w:p>
    <w:p w14:paraId="22626598"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or developed prior to the provision of 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or developed by Contractor independently from the provision of the </w:t>
      </w:r>
      <w:r w:rsidR="001E09E1" w:rsidRPr="001A5D61">
        <w:rPr>
          <w:rFonts w:ascii="Times New Roman" w:hAnsi="Times New Roman"/>
          <w:b w:val="0"/>
          <w:sz w:val="19"/>
          <w:szCs w:val="19"/>
        </w:rPr>
        <w:t>Work</w:t>
      </w:r>
      <w:r w:rsidR="002E41D4" w:rsidRPr="001A5D61">
        <w:rPr>
          <w:rFonts w:ascii="Times New Roman" w:hAnsi="Times New Roman"/>
          <w:b w:val="0"/>
          <w:sz w:val="19"/>
          <w:szCs w:val="19"/>
        </w:rPr>
        <w:t xml:space="preserve"> and without use of the JBE </w:t>
      </w:r>
      <w:r w:rsidR="00C85AA9" w:rsidRPr="001A5D61">
        <w:rPr>
          <w:rFonts w:ascii="Times New Roman" w:hAnsi="Times New Roman"/>
          <w:b w:val="0"/>
          <w:sz w:val="19"/>
          <w:szCs w:val="19"/>
        </w:rPr>
        <w:t>Materials</w:t>
      </w:r>
      <w:r w:rsidR="002E41D4" w:rsidRPr="001A5D61">
        <w:rPr>
          <w:rFonts w:ascii="Times New Roman" w:hAnsi="Times New Roman"/>
          <w:b w:val="0"/>
          <w:sz w:val="19"/>
          <w:szCs w:val="19"/>
        </w:rPr>
        <w:t xml:space="preserve"> or Confidential Information</w:t>
      </w:r>
      <w:r w:rsidRPr="001A5D61">
        <w:rPr>
          <w:rFonts w:ascii="Times New Roman" w:hAnsi="Times New Roman"/>
          <w:b w:val="0"/>
          <w:sz w:val="19"/>
          <w:szCs w:val="19"/>
        </w:rPr>
        <w:t xml:space="preserve">. </w:t>
      </w:r>
    </w:p>
    <w:p w14:paraId="33E04625" w14:textId="77777777" w:rsidR="00CC280F" w:rsidRPr="001A5D61" w:rsidRDefault="00CC280F"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Coversheet</w:t>
      </w:r>
      <w:r w:rsidRPr="001A5D61">
        <w:rPr>
          <w:rFonts w:ascii="Times New Roman" w:hAnsi="Times New Roman"/>
          <w:b w:val="0"/>
          <w:sz w:val="19"/>
          <w:szCs w:val="19"/>
        </w:rPr>
        <w:t xml:space="preserve">” refers to the first sheet of this Agreement. </w:t>
      </w:r>
    </w:p>
    <w:p w14:paraId="3DEFCFAF"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Data Safeguards</w:t>
      </w:r>
      <w:r w:rsidRPr="001A5D61">
        <w:rPr>
          <w:rFonts w:ascii="Times New Roman" w:hAnsi="Times New Roman"/>
          <w:b w:val="0"/>
          <w:sz w:val="19"/>
          <w:szCs w:val="19"/>
        </w:rPr>
        <w:t xml:space="preserve">” </w:t>
      </w:r>
      <w:r w:rsidR="008750D1" w:rsidRPr="001A5D61">
        <w:rPr>
          <w:rFonts w:ascii="Times New Roman" w:hAnsi="Times New Roman"/>
          <w:b w:val="0"/>
          <w:sz w:val="19"/>
          <w:szCs w:val="19"/>
        </w:rPr>
        <w:t xml:space="preserve">means </w:t>
      </w:r>
      <w:r w:rsidR="00B41FF1" w:rsidRPr="001A5D61">
        <w:rPr>
          <w:rFonts w:ascii="Times New Roman" w:hAnsi="Times New Roman"/>
          <w:b w:val="0"/>
          <w:sz w:val="19"/>
          <w:szCs w:val="19"/>
        </w:rPr>
        <w:t xml:space="preserve">the highest </w:t>
      </w:r>
      <w:r w:rsidR="00317029" w:rsidRPr="001A5D61">
        <w:rPr>
          <w:rFonts w:ascii="Times New Roman" w:hAnsi="Times New Roman"/>
          <w:b w:val="0"/>
          <w:sz w:val="19"/>
          <w:szCs w:val="19"/>
        </w:rPr>
        <w:t xml:space="preserve">industry-standard safeguards </w:t>
      </w:r>
      <w:r w:rsidR="00B41FF1" w:rsidRPr="001A5D61">
        <w:rPr>
          <w:rFonts w:ascii="Times New Roman" w:hAnsi="Times New Roman"/>
          <w:b w:val="0"/>
          <w:sz w:val="19"/>
          <w:szCs w:val="19"/>
        </w:rPr>
        <w:t xml:space="preserve">(including administrative, physical, technical, and procedural safeguards) </w:t>
      </w:r>
      <w:r w:rsidR="008750D1" w:rsidRPr="001A5D61">
        <w:rPr>
          <w:rFonts w:ascii="Times New Roman" w:hAnsi="Times New Roman"/>
          <w:b w:val="0"/>
          <w:sz w:val="19"/>
          <w:szCs w:val="19"/>
        </w:rPr>
        <w:t>against the destruction, loss</w:t>
      </w:r>
      <w:r w:rsidR="00095A7E" w:rsidRPr="001A5D61">
        <w:rPr>
          <w:rFonts w:ascii="Times New Roman" w:hAnsi="Times New Roman"/>
          <w:b w:val="0"/>
          <w:sz w:val="19"/>
          <w:szCs w:val="19"/>
        </w:rPr>
        <w:t>, misuse,</w:t>
      </w:r>
      <w:r w:rsidR="008750D1" w:rsidRPr="001A5D61">
        <w:rPr>
          <w:rFonts w:ascii="Times New Roman" w:hAnsi="Times New Roman"/>
          <w:b w:val="0"/>
          <w:sz w:val="19"/>
          <w:szCs w:val="19"/>
        </w:rPr>
        <w:t xml:space="preserve"> </w:t>
      </w:r>
      <w:r w:rsidR="00095A7E" w:rsidRPr="001A5D61">
        <w:rPr>
          <w:rFonts w:ascii="Times New Roman" w:hAnsi="Times New Roman"/>
          <w:b w:val="0"/>
          <w:sz w:val="19"/>
          <w:szCs w:val="19"/>
        </w:rPr>
        <w:t xml:space="preserve">unauthorized disclosure, </w:t>
      </w:r>
      <w:r w:rsidR="008750D1" w:rsidRPr="001A5D61">
        <w:rPr>
          <w:rFonts w:ascii="Times New Roman" w:hAnsi="Times New Roman"/>
          <w:b w:val="0"/>
          <w:sz w:val="19"/>
          <w:szCs w:val="19"/>
        </w:rPr>
        <w:t xml:space="preserve">or alteration of the JBE Data </w:t>
      </w:r>
      <w:r w:rsidR="00095A7E" w:rsidRPr="001A5D61">
        <w:rPr>
          <w:rFonts w:ascii="Times New Roman" w:hAnsi="Times New Roman"/>
          <w:b w:val="0"/>
          <w:sz w:val="19"/>
          <w:szCs w:val="19"/>
        </w:rPr>
        <w:t>or Confidential Information</w:t>
      </w:r>
      <w:r w:rsidR="008750D1" w:rsidRPr="001A5D61">
        <w:rPr>
          <w:rFonts w:ascii="Times New Roman" w:hAnsi="Times New Roman"/>
          <w:b w:val="0"/>
          <w:sz w:val="19"/>
          <w:szCs w:val="19"/>
        </w:rPr>
        <w:t xml:space="preserve">, </w:t>
      </w:r>
      <w:r w:rsidR="00317029" w:rsidRPr="001A5D61">
        <w:rPr>
          <w:rFonts w:ascii="Times New Roman" w:hAnsi="Times New Roman"/>
          <w:b w:val="0"/>
          <w:sz w:val="19"/>
          <w:szCs w:val="19"/>
        </w:rPr>
        <w:t xml:space="preserve">and such other </w:t>
      </w:r>
      <w:r w:rsidR="004F2BAD" w:rsidRPr="001A5D61">
        <w:rPr>
          <w:rFonts w:ascii="Times New Roman" w:hAnsi="Times New Roman"/>
          <w:b w:val="0"/>
          <w:sz w:val="19"/>
          <w:szCs w:val="19"/>
        </w:rPr>
        <w:t xml:space="preserve">related </w:t>
      </w:r>
      <w:r w:rsidR="00317029" w:rsidRPr="001A5D61">
        <w:rPr>
          <w:rFonts w:ascii="Times New Roman" w:hAnsi="Times New Roman"/>
          <w:b w:val="0"/>
          <w:sz w:val="19"/>
          <w:szCs w:val="19"/>
        </w:rPr>
        <w:t xml:space="preserve">safeguards that are </w:t>
      </w:r>
      <w:r w:rsidR="008750D1" w:rsidRPr="001A5D61">
        <w:rPr>
          <w:rFonts w:ascii="Times New Roman" w:hAnsi="Times New Roman"/>
          <w:b w:val="0"/>
          <w:sz w:val="19"/>
          <w:szCs w:val="19"/>
        </w:rPr>
        <w:t xml:space="preserve">set forth in </w:t>
      </w:r>
      <w:r w:rsidR="00095A7E" w:rsidRPr="001A5D61">
        <w:rPr>
          <w:rFonts w:ascii="Times New Roman" w:hAnsi="Times New Roman"/>
          <w:b w:val="0"/>
          <w:sz w:val="19"/>
          <w:szCs w:val="19"/>
        </w:rPr>
        <w:t xml:space="preserve">Applicable Laws, </w:t>
      </w:r>
      <w:r w:rsidR="008750D1" w:rsidRPr="001A5D61">
        <w:rPr>
          <w:rFonts w:ascii="Times New Roman" w:hAnsi="Times New Roman"/>
          <w:b w:val="0"/>
          <w:sz w:val="19"/>
          <w:szCs w:val="19"/>
        </w:rPr>
        <w:t>a Statement of Work</w:t>
      </w:r>
      <w:r w:rsidR="00095A7E" w:rsidRPr="001A5D61">
        <w:rPr>
          <w:rFonts w:ascii="Times New Roman" w:hAnsi="Times New Roman"/>
          <w:b w:val="0"/>
          <w:sz w:val="19"/>
          <w:szCs w:val="19"/>
        </w:rPr>
        <w:t>, or pursuant to JBE policies or procedures</w:t>
      </w:r>
      <w:r w:rsidR="008750D1" w:rsidRPr="001A5D61">
        <w:rPr>
          <w:rFonts w:ascii="Times New Roman" w:hAnsi="Times New Roman"/>
          <w:b w:val="0"/>
          <w:sz w:val="19"/>
          <w:szCs w:val="19"/>
        </w:rPr>
        <w:t xml:space="preserve">. </w:t>
      </w:r>
    </w:p>
    <w:p w14:paraId="33FF4909" w14:textId="77777777" w:rsidR="003C414A" w:rsidRPr="001A5D61" w:rsidRDefault="003C414A" w:rsidP="009E38A8">
      <w:pPr>
        <w:pStyle w:val="Heading3"/>
        <w:keepNext w:val="0"/>
        <w:widowControl w:val="0"/>
        <w:tabs>
          <w:tab w:val="left" w:pos="1440"/>
        </w:tabs>
        <w:spacing w:before="0" w:after="120" w:line="240" w:lineRule="auto"/>
        <w:rPr>
          <w:rFonts w:ascii="Times New Roman" w:hAnsi="Times New Roman"/>
          <w:b w:val="0"/>
          <w:sz w:val="19"/>
          <w:szCs w:val="19"/>
          <w:u w:val="single"/>
        </w:rPr>
      </w:pPr>
      <w:r w:rsidRPr="001A5D61">
        <w:rPr>
          <w:rFonts w:ascii="Times New Roman" w:hAnsi="Times New Roman"/>
          <w:b w:val="0"/>
          <w:sz w:val="19"/>
          <w:szCs w:val="19"/>
          <w:u w:val="single"/>
        </w:rPr>
        <w:t>“Default</w:t>
      </w:r>
      <w:r w:rsidRPr="001A5D61">
        <w:rPr>
          <w:rFonts w:ascii="Times New Roman" w:hAnsi="Times New Roman"/>
          <w:b w:val="0"/>
          <w:sz w:val="19"/>
          <w:szCs w:val="19"/>
        </w:rPr>
        <w:t xml:space="preserve">” means if any of the following occurs: (i) Contractor </w:t>
      </w:r>
      <w:r w:rsidR="00BD0260" w:rsidRPr="001A5D61">
        <w:rPr>
          <w:rFonts w:ascii="Times New Roman" w:hAnsi="Times New Roman"/>
          <w:b w:val="0"/>
          <w:sz w:val="19"/>
          <w:szCs w:val="19"/>
        </w:rPr>
        <w:t xml:space="preserve">breaches </w:t>
      </w:r>
      <w:r w:rsidRPr="001A5D61">
        <w:rPr>
          <w:rFonts w:ascii="Times New Roman" w:hAnsi="Times New Roman"/>
          <w:b w:val="0"/>
          <w:sz w:val="19"/>
          <w:szCs w:val="19"/>
        </w:rPr>
        <w:t xml:space="preserve">any of Contractor’s </w:t>
      </w:r>
      <w:r w:rsidR="00BD0260" w:rsidRPr="001A5D61">
        <w:rPr>
          <w:rFonts w:ascii="Times New Roman" w:hAnsi="Times New Roman"/>
          <w:b w:val="0"/>
          <w:sz w:val="19"/>
          <w:szCs w:val="19"/>
        </w:rPr>
        <w:t xml:space="preserve">obligations </w:t>
      </w:r>
      <w:r w:rsidRPr="001A5D61">
        <w:rPr>
          <w:rFonts w:ascii="Times New Roman" w:hAnsi="Times New Roman"/>
          <w:b w:val="0"/>
          <w:sz w:val="19"/>
          <w:szCs w:val="19"/>
        </w:rPr>
        <w:t xml:space="preserve">under this Agreement, and this </w:t>
      </w:r>
      <w:r w:rsidR="00BD0260" w:rsidRPr="001A5D61">
        <w:rPr>
          <w:rFonts w:ascii="Times New Roman" w:hAnsi="Times New Roman"/>
          <w:b w:val="0"/>
          <w:sz w:val="19"/>
          <w:szCs w:val="19"/>
        </w:rPr>
        <w:t xml:space="preserve">breach </w:t>
      </w:r>
      <w:r w:rsidRPr="001A5D61">
        <w:rPr>
          <w:rFonts w:ascii="Times New Roman" w:hAnsi="Times New Roman"/>
          <w:b w:val="0"/>
          <w:sz w:val="19"/>
          <w:szCs w:val="19"/>
        </w:rPr>
        <w:t xml:space="preserve">is not cured within ten (10) days following notice of </w:t>
      </w:r>
      <w:r w:rsidR="00BD0260" w:rsidRPr="001A5D61">
        <w:rPr>
          <w:rFonts w:ascii="Times New Roman" w:hAnsi="Times New Roman"/>
          <w:b w:val="0"/>
          <w:sz w:val="19"/>
          <w:szCs w:val="19"/>
        </w:rPr>
        <w:t xml:space="preserve">breach </w:t>
      </w:r>
      <w:r w:rsidR="008C0ACE" w:rsidRPr="001A5D61">
        <w:rPr>
          <w:rFonts w:ascii="Times New Roman" w:hAnsi="Times New Roman"/>
          <w:b w:val="0"/>
          <w:sz w:val="19"/>
          <w:szCs w:val="19"/>
        </w:rPr>
        <w:t>(</w:t>
      </w:r>
      <w:r w:rsidRPr="001A5D61">
        <w:rPr>
          <w:rFonts w:ascii="Times New Roman" w:hAnsi="Times New Roman"/>
          <w:b w:val="0"/>
          <w:sz w:val="19"/>
          <w:szCs w:val="19"/>
        </w:rPr>
        <w:t>or</w:t>
      </w:r>
      <w:r w:rsidR="008C0ACE" w:rsidRPr="001A5D61">
        <w:rPr>
          <w:rFonts w:ascii="Times New Roman" w:hAnsi="Times New Roman"/>
          <w:b w:val="0"/>
          <w:sz w:val="19"/>
          <w:szCs w:val="19"/>
        </w:rPr>
        <w:t xml:space="preserve"> in the opinion of the JBE</w:t>
      </w:r>
      <w:r w:rsidR="00DD5FFE" w:rsidRPr="001A5D61">
        <w:rPr>
          <w:rFonts w:ascii="Times New Roman" w:hAnsi="Times New Roman"/>
          <w:b w:val="0"/>
          <w:sz w:val="19"/>
          <w:szCs w:val="19"/>
        </w:rPr>
        <w:t>,</w:t>
      </w:r>
      <w:r w:rsidRPr="001A5D61">
        <w:rPr>
          <w:rFonts w:ascii="Times New Roman" w:hAnsi="Times New Roman"/>
          <w:b w:val="0"/>
          <w:sz w:val="19"/>
          <w:szCs w:val="19"/>
        </w:rPr>
        <w:t xml:space="preserve"> is not capable of being cured within this cure period</w:t>
      </w:r>
      <w:r w:rsidR="008C0ACE" w:rsidRPr="001A5D61">
        <w:rPr>
          <w:rFonts w:ascii="Times New Roman" w:hAnsi="Times New Roman"/>
          <w:b w:val="0"/>
          <w:sz w:val="19"/>
          <w:szCs w:val="19"/>
        </w:rPr>
        <w:t>)</w:t>
      </w:r>
      <w:r w:rsidRPr="001A5D61">
        <w:rPr>
          <w:rFonts w:ascii="Times New Roman" w:hAnsi="Times New Roman"/>
          <w:b w:val="0"/>
          <w:sz w:val="19"/>
          <w:szCs w:val="19"/>
        </w:rPr>
        <w:t xml:space="preserve">; (ii) Contractor or Contractor’s creditors file a petition as to Contractor’s bankruptcy or insolvency, or Contractor is declared bankrupt, becomes insolvent, makes an assignment for the benefit of creditors, goes into </w:t>
      </w:r>
      <w:r w:rsidRPr="001A5D61">
        <w:rPr>
          <w:rFonts w:ascii="Times New Roman" w:hAnsi="Times New Roman"/>
          <w:b w:val="0"/>
          <w:sz w:val="19"/>
          <w:szCs w:val="19"/>
        </w:rPr>
        <w:lastRenderedPageBreak/>
        <w:t>liquidation or receivership, or otherwise loses legal control of its business; (iii) Contractor makes or has made under this Agreement any representation</w:t>
      </w:r>
      <w:r w:rsidR="00BA21DD" w:rsidRPr="001A5D61">
        <w:rPr>
          <w:rFonts w:ascii="Times New Roman" w:hAnsi="Times New Roman"/>
          <w:b w:val="0"/>
          <w:sz w:val="19"/>
          <w:szCs w:val="19"/>
        </w:rPr>
        <w:t>,</w:t>
      </w:r>
      <w:r w:rsidRPr="001A5D61">
        <w:rPr>
          <w:rFonts w:ascii="Times New Roman" w:hAnsi="Times New Roman"/>
          <w:b w:val="0"/>
          <w:sz w:val="19"/>
          <w:szCs w:val="19"/>
        </w:rPr>
        <w:t xml:space="preserve"> warranty</w:t>
      </w:r>
      <w:r w:rsidR="00BA21DD" w:rsidRPr="001A5D61">
        <w:rPr>
          <w:rFonts w:ascii="Times New Roman" w:hAnsi="Times New Roman"/>
          <w:b w:val="0"/>
          <w:sz w:val="19"/>
          <w:szCs w:val="19"/>
        </w:rPr>
        <w:t>, or certification</w:t>
      </w:r>
      <w:r w:rsidRPr="001A5D61">
        <w:rPr>
          <w:rFonts w:ascii="Times New Roman" w:hAnsi="Times New Roman"/>
          <w:b w:val="0"/>
          <w:sz w:val="19"/>
          <w:szCs w:val="19"/>
        </w:rPr>
        <w:t xml:space="preserve"> that is or was incorrect, inaccurate, or misleading; or (iv) any act, condition, or item required to be fulfilled or performed by Contractor to (x) enable Contractor lawfully to enter into or perform its ob</w:t>
      </w:r>
      <w:r w:rsidR="001A3037" w:rsidRPr="001A5D61">
        <w:rPr>
          <w:rFonts w:ascii="Times New Roman" w:hAnsi="Times New Roman"/>
          <w:b w:val="0"/>
          <w:sz w:val="19"/>
          <w:szCs w:val="19"/>
        </w:rPr>
        <w:t>ligations under this Agreement,</w:t>
      </w:r>
      <w:r w:rsidR="00584D3E" w:rsidRPr="001A5D61">
        <w:rPr>
          <w:rFonts w:ascii="Times New Roman" w:hAnsi="Times New Roman"/>
          <w:b w:val="0"/>
          <w:sz w:val="19"/>
          <w:szCs w:val="19"/>
        </w:rPr>
        <w:t xml:space="preserve"> </w:t>
      </w:r>
      <w:r w:rsidRPr="001A5D61">
        <w:rPr>
          <w:rFonts w:ascii="Times New Roman" w:hAnsi="Times New Roman"/>
          <w:b w:val="0"/>
          <w:sz w:val="19"/>
          <w:szCs w:val="19"/>
        </w:rPr>
        <w:t xml:space="preserve">(y) ensure that these obligations are legal, valid, and binding, or (z) make this Agreement admissible when required is not fulfilled or performed. </w:t>
      </w:r>
    </w:p>
    <w:p w14:paraId="63A1BDA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Defect</w:t>
      </w:r>
      <w:r w:rsidRPr="001A5D61">
        <w:rPr>
          <w:rFonts w:ascii="Times New Roman" w:hAnsi="Times New Roman"/>
          <w:b w:val="0"/>
          <w:sz w:val="19"/>
          <w:szCs w:val="19"/>
        </w:rPr>
        <w:t>” mean</w:t>
      </w:r>
      <w:r w:rsidR="00FF07DC" w:rsidRPr="001A5D61">
        <w:rPr>
          <w:rFonts w:ascii="Times New Roman" w:hAnsi="Times New Roman"/>
          <w:b w:val="0"/>
          <w:sz w:val="19"/>
          <w:szCs w:val="19"/>
        </w:rPr>
        <w:t>s</w:t>
      </w:r>
      <w:r w:rsidRPr="001A5D61">
        <w:rPr>
          <w:rFonts w:ascii="Times New Roman" w:hAnsi="Times New Roman"/>
          <w:b w:val="0"/>
          <w:sz w:val="19"/>
          <w:szCs w:val="19"/>
        </w:rPr>
        <w:t xml:space="preserve"> any failure of any </w:t>
      </w:r>
      <w:r w:rsidR="00797B66" w:rsidRPr="001A5D61">
        <w:rPr>
          <w:rFonts w:ascii="Times New Roman" w:hAnsi="Times New Roman"/>
          <w:b w:val="0"/>
          <w:sz w:val="19"/>
          <w:szCs w:val="19"/>
        </w:rPr>
        <w:t xml:space="preserve">portion of the Work </w:t>
      </w:r>
      <w:r w:rsidRPr="001A5D61">
        <w:rPr>
          <w:rFonts w:ascii="Times New Roman" w:hAnsi="Times New Roman"/>
          <w:b w:val="0"/>
          <w:sz w:val="19"/>
          <w:szCs w:val="19"/>
        </w:rPr>
        <w:t>to conform to and perform in accordance with the requirements of this Agreement and all applicable Specifications and Documentation.</w:t>
      </w:r>
    </w:p>
    <w:p w14:paraId="4EF59246"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284" w:name="_Ref52116451"/>
      <w:r w:rsidRPr="001A5D61">
        <w:rPr>
          <w:rFonts w:ascii="Times New Roman" w:hAnsi="Times New Roman"/>
          <w:b w:val="0"/>
          <w:sz w:val="19"/>
          <w:szCs w:val="19"/>
        </w:rPr>
        <w:t>“</w:t>
      </w:r>
      <w:r w:rsidRPr="001A5D61">
        <w:rPr>
          <w:rFonts w:ascii="Times New Roman" w:hAnsi="Times New Roman"/>
          <w:b w:val="0"/>
          <w:sz w:val="19"/>
          <w:szCs w:val="19"/>
          <w:u w:val="single"/>
        </w:rPr>
        <w:t>Deliverables</w:t>
      </w:r>
      <w:r w:rsidRPr="001A5D61">
        <w:rPr>
          <w:rFonts w:ascii="Times New Roman" w:hAnsi="Times New Roman"/>
          <w:b w:val="0"/>
          <w:sz w:val="19"/>
          <w:szCs w:val="19"/>
        </w:rPr>
        <w:t xml:space="preserve">” means </w:t>
      </w:r>
      <w:r w:rsidRPr="001A5D61">
        <w:rPr>
          <w:rFonts w:ascii="Times New Roman" w:hAnsi="Times New Roman"/>
          <w:b w:val="0"/>
          <w:snapToGrid w:val="0"/>
          <w:sz w:val="19"/>
          <w:szCs w:val="19"/>
        </w:rPr>
        <w:t xml:space="preserve">any Developed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Contractor </w:t>
      </w:r>
      <w:r w:rsidR="00C85AA9" w:rsidRPr="001A5D61">
        <w:rPr>
          <w:rFonts w:ascii="Times New Roman" w:hAnsi="Times New Roman"/>
          <w:b w:val="0"/>
          <w:snapToGrid w:val="0"/>
          <w:sz w:val="19"/>
          <w:szCs w:val="19"/>
        </w:rPr>
        <w:t>Materials</w:t>
      </w:r>
      <w:r w:rsidR="00F94682" w:rsidRPr="001A5D61">
        <w:rPr>
          <w:rFonts w:ascii="Times New Roman" w:hAnsi="Times New Roman"/>
          <w:b w:val="0"/>
          <w:snapToGrid w:val="0"/>
          <w:sz w:val="19"/>
          <w:szCs w:val="19"/>
        </w:rPr>
        <w:t>,</w:t>
      </w:r>
      <w:r w:rsidRPr="001A5D61">
        <w:rPr>
          <w:rFonts w:ascii="Times New Roman" w:hAnsi="Times New Roman"/>
          <w:b w:val="0"/>
          <w:snapToGrid w:val="0"/>
          <w:sz w:val="19"/>
          <w:szCs w:val="19"/>
        </w:rPr>
        <w:t xml:space="preserve"> Third Party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or any combination thereof </w:t>
      </w:r>
      <w:r w:rsidR="00C9678E" w:rsidRPr="001A5D61">
        <w:rPr>
          <w:rFonts w:ascii="Times New Roman" w:hAnsi="Times New Roman"/>
          <w:b w:val="0"/>
          <w:snapToGrid w:val="0"/>
          <w:sz w:val="19"/>
          <w:szCs w:val="19"/>
        </w:rPr>
        <w:t>(</w:t>
      </w:r>
      <w:r w:rsidRPr="001A5D61">
        <w:rPr>
          <w:rFonts w:ascii="Times New Roman" w:hAnsi="Times New Roman"/>
          <w:b w:val="0"/>
          <w:snapToGrid w:val="0"/>
          <w:sz w:val="19"/>
          <w:szCs w:val="19"/>
        </w:rPr>
        <w:t>including those identified as “Deliverables” in a Statement of Work</w:t>
      </w:r>
      <w:r w:rsidR="00C9678E" w:rsidRPr="001A5D61">
        <w:rPr>
          <w:rFonts w:ascii="Times New Roman" w:hAnsi="Times New Roman"/>
          <w:b w:val="0"/>
          <w:sz w:val="19"/>
          <w:szCs w:val="19"/>
        </w:rPr>
        <w:t xml:space="preserve">, </w:t>
      </w:r>
      <w:r w:rsidRPr="001A5D61">
        <w:rPr>
          <w:rFonts w:ascii="Times New Roman" w:hAnsi="Times New Roman"/>
          <w:b w:val="0"/>
          <w:sz w:val="19"/>
          <w:szCs w:val="19"/>
        </w:rPr>
        <w:t>together with all Upgrades thereto</w:t>
      </w:r>
      <w:r w:rsidR="00C413EC" w:rsidRPr="001A5D61">
        <w:rPr>
          <w:rFonts w:ascii="Times New Roman" w:hAnsi="Times New Roman"/>
          <w:b w:val="0"/>
          <w:sz w:val="19"/>
          <w:szCs w:val="19"/>
        </w:rPr>
        <w:t>)</w:t>
      </w:r>
      <w:r w:rsidR="00316CB4" w:rsidRPr="001A5D61">
        <w:rPr>
          <w:rFonts w:ascii="Times New Roman" w:hAnsi="Times New Roman"/>
          <w:b w:val="0"/>
          <w:sz w:val="19"/>
          <w:szCs w:val="19"/>
        </w:rPr>
        <w:t xml:space="preserve">, </w:t>
      </w:r>
      <w:r w:rsidR="00C413EC" w:rsidRPr="001A5D61">
        <w:rPr>
          <w:rFonts w:ascii="Times New Roman" w:hAnsi="Times New Roman"/>
          <w:b w:val="0"/>
          <w:sz w:val="19"/>
          <w:szCs w:val="19"/>
        </w:rPr>
        <w:t xml:space="preserve">as well as </w:t>
      </w:r>
      <w:r w:rsidR="00316CB4" w:rsidRPr="001A5D61">
        <w:rPr>
          <w:rFonts w:ascii="Times New Roman" w:hAnsi="Times New Roman"/>
          <w:b w:val="0"/>
          <w:sz w:val="19"/>
          <w:szCs w:val="19"/>
        </w:rPr>
        <w:t>any</w:t>
      </w:r>
      <w:r w:rsidR="00303BCF" w:rsidRPr="001A5D61">
        <w:rPr>
          <w:rFonts w:ascii="Times New Roman" w:hAnsi="Times New Roman"/>
          <w:b w:val="0"/>
          <w:sz w:val="19"/>
          <w:szCs w:val="19"/>
        </w:rPr>
        <w:t xml:space="preserve"> other</w:t>
      </w:r>
      <w:r w:rsidR="00316CB4" w:rsidRPr="001A5D61">
        <w:rPr>
          <w:rFonts w:ascii="Times New Roman" w:hAnsi="Times New Roman"/>
          <w:b w:val="0"/>
          <w:sz w:val="19"/>
          <w:szCs w:val="19"/>
        </w:rPr>
        <w:t xml:space="preserve"> </w:t>
      </w:r>
      <w:r w:rsidR="00185CB5" w:rsidRPr="001A5D61">
        <w:rPr>
          <w:rFonts w:ascii="Times New Roman" w:hAnsi="Times New Roman"/>
          <w:b w:val="0"/>
          <w:sz w:val="19"/>
          <w:szCs w:val="19"/>
        </w:rPr>
        <w:t>items</w:t>
      </w:r>
      <w:r w:rsidR="008610FA" w:rsidRPr="001A5D61">
        <w:rPr>
          <w:rFonts w:ascii="Times New Roman" w:hAnsi="Times New Roman"/>
          <w:b w:val="0"/>
          <w:sz w:val="19"/>
          <w:szCs w:val="19"/>
        </w:rPr>
        <w:t>, goods, or equipment</w:t>
      </w:r>
      <w:r w:rsidR="00185CB5" w:rsidRPr="001A5D61">
        <w:rPr>
          <w:rFonts w:ascii="Times New Roman" w:hAnsi="Times New Roman"/>
          <w:b w:val="0"/>
          <w:sz w:val="19"/>
          <w:szCs w:val="19"/>
        </w:rPr>
        <w:t xml:space="preserve"> provided pursuant to the </w:t>
      </w:r>
      <w:r w:rsidR="001E09E1" w:rsidRPr="001A5D61">
        <w:rPr>
          <w:rFonts w:ascii="Times New Roman" w:hAnsi="Times New Roman"/>
          <w:b w:val="0"/>
          <w:sz w:val="19"/>
          <w:szCs w:val="19"/>
        </w:rPr>
        <w:t>Work</w:t>
      </w:r>
      <w:r w:rsidR="00B75B2D" w:rsidRPr="001A5D61">
        <w:rPr>
          <w:rFonts w:ascii="Times New Roman" w:hAnsi="Times New Roman"/>
          <w:b w:val="0"/>
          <w:sz w:val="19"/>
          <w:szCs w:val="19"/>
        </w:rPr>
        <w:t xml:space="preserve"> (except the Licensed Software)</w:t>
      </w:r>
      <w:r w:rsidRPr="001A5D61">
        <w:rPr>
          <w:rFonts w:ascii="Times New Roman" w:hAnsi="Times New Roman"/>
          <w:b w:val="0"/>
          <w:snapToGrid w:val="0"/>
          <w:sz w:val="19"/>
          <w:szCs w:val="19"/>
        </w:rPr>
        <w:t>.</w:t>
      </w:r>
      <w:bookmarkEnd w:id="284"/>
    </w:p>
    <w:p w14:paraId="3DF962C5"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Developed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created, made, or developed by Contractor or Subcontractors, either solely or jointly with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xml:space="preserve"> or JBE Contractors, in the course of </w:t>
      </w:r>
      <w:r w:rsidR="00907246" w:rsidRPr="001A5D61">
        <w:rPr>
          <w:rFonts w:ascii="Times New Roman" w:hAnsi="Times New Roman"/>
          <w:b w:val="0"/>
          <w:sz w:val="19"/>
          <w:szCs w:val="19"/>
        </w:rPr>
        <w:t xml:space="preserve">providing </w:t>
      </w:r>
      <w:r w:rsidRPr="001A5D61">
        <w:rPr>
          <w:rFonts w:ascii="Times New Roman" w:hAnsi="Times New Roman"/>
          <w:b w:val="0"/>
          <w:sz w:val="19"/>
          <w:szCs w:val="19"/>
        </w:rPr>
        <w:t xml:space="preserve">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under this Agreement, and all Intellectual Property Rights therein and thereto, including, without limitation, (i) all work-in-process, data or information, (ii) all modifications, enhancements and derivative works made to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and (iii) all Deliverables; provided, however, that Developed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do not include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w:t>
      </w:r>
    </w:p>
    <w:p w14:paraId="234EE32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285" w:name="_Ref52116464"/>
      <w:r w:rsidRPr="001A5D61">
        <w:rPr>
          <w:rFonts w:ascii="Times New Roman" w:hAnsi="Times New Roman"/>
          <w:b w:val="0"/>
          <w:sz w:val="19"/>
          <w:szCs w:val="19"/>
        </w:rPr>
        <w:t>“</w:t>
      </w:r>
      <w:r w:rsidRPr="001A5D61">
        <w:rPr>
          <w:rFonts w:ascii="Times New Roman" w:hAnsi="Times New Roman"/>
          <w:b w:val="0"/>
          <w:sz w:val="19"/>
          <w:szCs w:val="19"/>
          <w:u w:val="single"/>
        </w:rPr>
        <w:t>Documentation</w:t>
      </w:r>
      <w:r w:rsidRPr="001A5D61">
        <w:rPr>
          <w:rFonts w:ascii="Times New Roman" w:hAnsi="Times New Roman"/>
          <w:b w:val="0"/>
          <w:sz w:val="19"/>
          <w:szCs w:val="19"/>
        </w:rPr>
        <w:t xml:space="preserve">” means all technical architecture documents, technical manuals, user manuals, flow diagrams, operations guides, file descriptions, training materials and other documentation related to the </w:t>
      </w:r>
      <w:proofErr w:type="gramStart"/>
      <w:r w:rsidR="00C014F6" w:rsidRPr="001A5D61">
        <w:rPr>
          <w:rFonts w:ascii="Times New Roman" w:hAnsi="Times New Roman"/>
          <w:b w:val="0"/>
          <w:sz w:val="19"/>
          <w:szCs w:val="19"/>
        </w:rPr>
        <w:t>Work</w:t>
      </w:r>
      <w:r w:rsidRPr="001A5D61">
        <w:rPr>
          <w:rFonts w:ascii="Times New Roman" w:hAnsi="Times New Roman"/>
          <w:b w:val="0"/>
          <w:sz w:val="19"/>
          <w:szCs w:val="19"/>
        </w:rPr>
        <w:t>;</w:t>
      </w:r>
      <w:proofErr w:type="gramEnd"/>
      <w:r w:rsidRPr="001A5D61">
        <w:rPr>
          <w:rFonts w:ascii="Times New Roman" w:hAnsi="Times New Roman"/>
          <w:b w:val="0"/>
          <w:sz w:val="19"/>
          <w:szCs w:val="19"/>
        </w:rPr>
        <w:t xml:space="preserve"> together with all Upgrades thereto.</w:t>
      </w:r>
      <w:bookmarkEnd w:id="285"/>
    </w:p>
    <w:p w14:paraId="246D22DD" w14:textId="77777777" w:rsidR="00D0426D" w:rsidRPr="001A5D61" w:rsidRDefault="00C01465" w:rsidP="00D0426D">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Effective Date</w:t>
      </w:r>
      <w:r w:rsidRPr="001A5D61">
        <w:rPr>
          <w:rFonts w:ascii="Times New Roman" w:hAnsi="Times New Roman"/>
          <w:b w:val="0"/>
          <w:sz w:val="19"/>
          <w:szCs w:val="19"/>
        </w:rPr>
        <w:t xml:space="preserve">” has the meaning set forth on the </w:t>
      </w:r>
      <w:r w:rsidR="00AB1DF7" w:rsidRPr="001A5D61">
        <w:rPr>
          <w:rFonts w:ascii="Times New Roman" w:hAnsi="Times New Roman"/>
          <w:b w:val="0"/>
          <w:sz w:val="19"/>
          <w:szCs w:val="19"/>
        </w:rPr>
        <w:t>Coversheet.</w:t>
      </w:r>
    </w:p>
    <w:p w14:paraId="09DF4E02" w14:textId="77777777" w:rsidR="00B70FBF" w:rsidRPr="001A5D61" w:rsidRDefault="00D0426D" w:rsidP="00B70FBF">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Hosted Services</w:t>
      </w:r>
      <w:r w:rsidRPr="001A5D61">
        <w:rPr>
          <w:rFonts w:ascii="Times New Roman" w:hAnsi="Times New Roman"/>
          <w:sz w:val="19"/>
          <w:szCs w:val="19"/>
        </w:rPr>
        <w:t>” means any cloud-based services, hosted service (including hosted services relating to the Licensed Software), software as a service</w:t>
      </w:r>
      <w:r w:rsidR="000E3B36" w:rsidRPr="001A5D61">
        <w:rPr>
          <w:rFonts w:ascii="Times New Roman" w:hAnsi="Times New Roman"/>
          <w:sz w:val="19"/>
          <w:szCs w:val="19"/>
        </w:rPr>
        <w:t xml:space="preserve">, or other Internet or network-based services </w:t>
      </w:r>
      <w:r w:rsidRPr="001A5D61">
        <w:rPr>
          <w:rFonts w:ascii="Times New Roman" w:hAnsi="Times New Roman"/>
          <w:sz w:val="19"/>
          <w:szCs w:val="19"/>
        </w:rPr>
        <w:t>provided under the Agreement.</w:t>
      </w:r>
    </w:p>
    <w:p w14:paraId="56C04E69"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Intellectual Property Rights</w:t>
      </w:r>
      <w:r w:rsidRPr="001A5D61">
        <w:rPr>
          <w:rFonts w:ascii="Times New Roman" w:hAnsi="Times New Roman"/>
          <w:b w:val="0"/>
          <w:sz w:val="19"/>
          <w:szCs w:val="19"/>
        </w:rPr>
        <w:t>” means all past, present, and future rights of the following types, which may exist or be created under the laws of any jurisdiction in the world: (a) rights associated with works of authorship, including copyrights, moral rights, and mask work rights; (b) trademark and trade name rights and similar rights; (c) trade secret rights; (d) patent and industrial property rights; (e) other proprietary rights in intellectual property of every kind and nature; and (f) rights in or relating to registrations, renewals, extensions, combinations, divisions, and reissues of, and applications for, any of the rights referred to in clauses (a) through (e) of this sentence.</w:t>
      </w:r>
    </w:p>
    <w:p w14:paraId="2A8CE804"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IT Infrastructure</w:t>
      </w:r>
      <w:r w:rsidRPr="001A5D61">
        <w:rPr>
          <w:rFonts w:ascii="Times New Roman" w:hAnsi="Times New Roman"/>
          <w:b w:val="0"/>
          <w:sz w:val="19"/>
          <w:szCs w:val="19"/>
        </w:rPr>
        <w:t xml:space="preserve">” means software and all computers and related equipment, including, as applicable, central processing units and other processors, controllers, modems, </w:t>
      </w:r>
      <w:r w:rsidR="00D16306" w:rsidRPr="001A5D61">
        <w:rPr>
          <w:rFonts w:ascii="Times New Roman" w:hAnsi="Times New Roman"/>
          <w:b w:val="0"/>
          <w:sz w:val="19"/>
          <w:szCs w:val="19"/>
        </w:rPr>
        <w:t xml:space="preserve">servers, </w:t>
      </w:r>
      <w:r w:rsidRPr="001A5D61">
        <w:rPr>
          <w:rFonts w:ascii="Times New Roman" w:hAnsi="Times New Roman"/>
          <w:b w:val="0"/>
          <w:sz w:val="19"/>
          <w:szCs w:val="19"/>
        </w:rPr>
        <w:t>communications and telecommunications equipment and other hardware and peripherals.</w:t>
      </w:r>
    </w:p>
    <w:p w14:paraId="7AAD9B12" w14:textId="77777777"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JBE</w:t>
      </w:r>
      <w:r w:rsidRPr="001A5D61">
        <w:rPr>
          <w:rFonts w:ascii="Times New Roman" w:hAnsi="Times New Roman"/>
          <w:b w:val="0"/>
          <w:sz w:val="19"/>
          <w:szCs w:val="19"/>
        </w:rPr>
        <w:t>” has the meaning defined in the coversheet of this Agreement.</w:t>
      </w:r>
    </w:p>
    <w:p w14:paraId="7122F586" w14:textId="77777777"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JBE Contractors</w:t>
      </w:r>
      <w:r w:rsidRPr="001A5D61">
        <w:rPr>
          <w:rFonts w:ascii="Times New Roman" w:hAnsi="Times New Roman"/>
          <w:b w:val="0"/>
          <w:sz w:val="19"/>
          <w:szCs w:val="19"/>
        </w:rPr>
        <w:t xml:space="preserve">” means the agents, subcontractors and other representatives of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other than Contractor and Subcontractors.</w:t>
      </w:r>
    </w:p>
    <w:p w14:paraId="65321CC6" w14:textId="33988C01"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JBE Data</w:t>
      </w:r>
      <w:r w:rsidRPr="001A5D61">
        <w:rPr>
          <w:rFonts w:ascii="Times New Roman" w:hAnsi="Times New Roman"/>
          <w:b w:val="0"/>
          <w:sz w:val="19"/>
          <w:szCs w:val="19"/>
        </w:rPr>
        <w:t xml:space="preserve">” </w:t>
      </w:r>
      <w:r w:rsidR="005A5629" w:rsidRPr="001A5D61">
        <w:rPr>
          <w:rFonts w:ascii="Times New Roman" w:hAnsi="Times New Roman"/>
          <w:b w:val="0"/>
          <w:sz w:val="19"/>
          <w:szCs w:val="19"/>
        </w:rPr>
        <w:t>means the Confidential Information, Personal Information, and any</w:t>
      </w:r>
      <w:r w:rsidR="00926B20" w:rsidRPr="001A5D61">
        <w:rPr>
          <w:rFonts w:ascii="Times New Roman" w:hAnsi="Times New Roman"/>
          <w:b w:val="0"/>
          <w:sz w:val="19"/>
          <w:szCs w:val="19"/>
        </w:rPr>
        <w:t xml:space="preserve"> </w:t>
      </w:r>
      <w:r w:rsidR="005A5629" w:rsidRPr="001A5D61">
        <w:rPr>
          <w:rFonts w:ascii="Times New Roman" w:hAnsi="Times New Roman"/>
          <w:b w:val="0"/>
          <w:sz w:val="19"/>
          <w:szCs w:val="19"/>
        </w:rPr>
        <w:t>information</w:t>
      </w:r>
      <w:r w:rsidR="0029577B" w:rsidRPr="001A5D61">
        <w:rPr>
          <w:rFonts w:ascii="Times New Roman" w:hAnsi="Times New Roman"/>
          <w:b w:val="0"/>
          <w:sz w:val="19"/>
          <w:szCs w:val="19"/>
        </w:rPr>
        <w:t>, data,</w:t>
      </w:r>
      <w:r w:rsidR="005A5629" w:rsidRPr="001A5D61">
        <w:rPr>
          <w:rFonts w:ascii="Times New Roman" w:hAnsi="Times New Roman"/>
          <w:b w:val="0"/>
          <w:sz w:val="19"/>
          <w:szCs w:val="19"/>
        </w:rPr>
        <w:t xml:space="preserve"> or content that is</w:t>
      </w:r>
      <w:r w:rsidR="00EB386E" w:rsidRPr="001A5D61">
        <w:rPr>
          <w:rFonts w:ascii="Times New Roman" w:hAnsi="Times New Roman"/>
          <w:b w:val="0"/>
          <w:sz w:val="19"/>
          <w:szCs w:val="19"/>
        </w:rPr>
        <w:t xml:space="preserve"> provided</w:t>
      </w:r>
      <w:r w:rsidR="005A5629" w:rsidRPr="001A5D61">
        <w:rPr>
          <w:rFonts w:ascii="Times New Roman" w:hAnsi="Times New Roman"/>
          <w:b w:val="0"/>
          <w:sz w:val="19"/>
          <w:szCs w:val="19"/>
        </w:rPr>
        <w:t xml:space="preserve"> to</w:t>
      </w:r>
      <w:r w:rsidR="00D9666D" w:rsidRPr="001A5D61">
        <w:rPr>
          <w:rFonts w:ascii="Times New Roman" w:hAnsi="Times New Roman"/>
          <w:b w:val="0"/>
          <w:sz w:val="19"/>
          <w:szCs w:val="19"/>
        </w:rPr>
        <w:t xml:space="preserve"> or</w:t>
      </w:r>
      <w:r w:rsidR="005A5629" w:rsidRPr="001A5D61">
        <w:rPr>
          <w:rFonts w:ascii="Times New Roman" w:hAnsi="Times New Roman"/>
          <w:b w:val="0"/>
          <w:sz w:val="19"/>
          <w:szCs w:val="19"/>
        </w:rPr>
        <w:t xml:space="preserve"> accessed by Contractor.</w:t>
      </w:r>
    </w:p>
    <w:p w14:paraId="4E86C4F3" w14:textId="77777777"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JBE Project Manager</w:t>
      </w:r>
      <w:r w:rsidRPr="001A5D61">
        <w:rPr>
          <w:rFonts w:ascii="Times New Roman" w:hAnsi="Times New Roman"/>
          <w:b w:val="0"/>
          <w:sz w:val="19"/>
          <w:szCs w:val="19"/>
        </w:rPr>
        <w:t xml:space="preserve">” </w:t>
      </w:r>
      <w:r w:rsidR="00D526B0" w:rsidRPr="001A5D61">
        <w:rPr>
          <w:rFonts w:ascii="Times New Roman" w:hAnsi="Times New Roman"/>
          <w:b w:val="0"/>
          <w:sz w:val="19"/>
          <w:szCs w:val="19"/>
        </w:rPr>
        <w:t xml:space="preserve">means the individual appointed by the JBE to communicate directly with the Contractor Project Manager.  </w:t>
      </w:r>
    </w:p>
    <w:p w14:paraId="233E8322" w14:textId="77777777"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JBE </w:t>
      </w:r>
      <w:r w:rsidR="00783AFA"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w:t>
      </w:r>
      <w:r w:rsidR="00005F43" w:rsidRPr="001A5D61">
        <w:rPr>
          <w:rFonts w:ascii="Times New Roman" w:hAnsi="Times New Roman"/>
          <w:b w:val="0"/>
          <w:sz w:val="19"/>
          <w:szCs w:val="19"/>
        </w:rPr>
        <w:t xml:space="preserve">JBE facility at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00005F43" w:rsidRPr="001A5D61">
        <w:rPr>
          <w:rFonts w:ascii="Times New Roman" w:hAnsi="Times New Roman"/>
          <w:b w:val="0"/>
          <w:sz w:val="19"/>
          <w:szCs w:val="19"/>
        </w:rPr>
        <w:t>.</w:t>
      </w:r>
    </w:p>
    <w:p w14:paraId="30397590" w14:textId="77777777"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JBE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licensed, made, conceived, or reduced to practice by a Judicial Branch Entity or a JBE Contractor, </w:t>
      </w:r>
      <w:r w:rsidR="00325EF6" w:rsidRPr="001A5D61">
        <w:rPr>
          <w:rFonts w:ascii="Times New Roman" w:hAnsi="Times New Roman"/>
          <w:b w:val="0"/>
          <w:sz w:val="19"/>
          <w:szCs w:val="19"/>
        </w:rPr>
        <w:t xml:space="preserve">any </w:t>
      </w:r>
      <w:r w:rsidR="00C85AA9" w:rsidRPr="001A5D61">
        <w:rPr>
          <w:rFonts w:ascii="Times New Roman" w:hAnsi="Times New Roman"/>
          <w:b w:val="0"/>
          <w:sz w:val="19"/>
          <w:szCs w:val="19"/>
        </w:rPr>
        <w:t>Materials</w:t>
      </w:r>
      <w:r w:rsidR="00325EF6" w:rsidRPr="001A5D61">
        <w:rPr>
          <w:rFonts w:ascii="Times New Roman" w:hAnsi="Times New Roman"/>
          <w:b w:val="0"/>
          <w:sz w:val="19"/>
          <w:szCs w:val="19"/>
        </w:rPr>
        <w:t xml:space="preserve"> developed or acquired separate from this Agreement, </w:t>
      </w:r>
      <w:r w:rsidRPr="001A5D61">
        <w:rPr>
          <w:rFonts w:ascii="Times New Roman" w:hAnsi="Times New Roman"/>
          <w:b w:val="0"/>
          <w:sz w:val="19"/>
          <w:szCs w:val="19"/>
        </w:rPr>
        <w:t>and all modifications, enhancements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derivative works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w:t>
      </w:r>
      <w:r w:rsidR="00325EF6" w:rsidRPr="001A5D61">
        <w:rPr>
          <w:rFonts w:ascii="Times New Roman" w:hAnsi="Times New Roman"/>
          <w:b w:val="0"/>
          <w:sz w:val="19"/>
          <w:szCs w:val="19"/>
        </w:rPr>
        <w:t xml:space="preserve">and </w:t>
      </w:r>
      <w:r w:rsidRPr="001A5D61">
        <w:rPr>
          <w:rFonts w:ascii="Times New Roman" w:hAnsi="Times New Roman"/>
          <w:b w:val="0"/>
          <w:sz w:val="19"/>
          <w:szCs w:val="19"/>
        </w:rPr>
        <w:t>Intellectual Property Rights in any of the foregoing.</w:t>
      </w:r>
    </w:p>
    <w:p w14:paraId="275FD05C" w14:textId="3EE304ED"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Judicial Branch Entity</w:t>
      </w:r>
      <w:r w:rsidRPr="001A5D61">
        <w:rPr>
          <w:rFonts w:ascii="Times New Roman" w:hAnsi="Times New Roman"/>
          <w:b w:val="0"/>
          <w:sz w:val="19"/>
          <w:szCs w:val="19"/>
        </w:rPr>
        <w:t>”</w:t>
      </w:r>
      <w:r w:rsidR="00FF07DC" w:rsidRPr="001A5D61">
        <w:rPr>
          <w:rFonts w:ascii="Times New Roman" w:hAnsi="Times New Roman"/>
          <w:b w:val="0"/>
          <w:sz w:val="19"/>
          <w:szCs w:val="19"/>
        </w:rPr>
        <w:t xml:space="preserve"> or “</w:t>
      </w:r>
      <w:r w:rsidR="00FF07DC" w:rsidRPr="001A5D61">
        <w:rPr>
          <w:rFonts w:ascii="Times New Roman" w:hAnsi="Times New Roman"/>
          <w:b w:val="0"/>
          <w:sz w:val="19"/>
          <w:szCs w:val="19"/>
          <w:u w:val="single"/>
        </w:rPr>
        <w:t>Judicial Branch Entities</w:t>
      </w:r>
      <w:r w:rsidR="00FF07DC" w:rsidRPr="001A5D61">
        <w:rPr>
          <w:rFonts w:ascii="Times New Roman" w:hAnsi="Times New Roman"/>
          <w:b w:val="0"/>
          <w:sz w:val="19"/>
          <w:szCs w:val="19"/>
        </w:rPr>
        <w:t>”</w:t>
      </w:r>
      <w:r w:rsidRPr="001A5D61">
        <w:rPr>
          <w:rFonts w:ascii="Times New Roman" w:hAnsi="Times New Roman"/>
          <w:b w:val="0"/>
          <w:sz w:val="19"/>
          <w:szCs w:val="19"/>
        </w:rPr>
        <w:t xml:space="preserve"> means </w:t>
      </w:r>
      <w:r w:rsidR="00881761" w:rsidRPr="001A5D61">
        <w:rPr>
          <w:rFonts w:ascii="Times New Roman" w:hAnsi="Times New Roman"/>
          <w:b w:val="0"/>
          <w:sz w:val="19"/>
          <w:szCs w:val="19"/>
        </w:rPr>
        <w:t xml:space="preserve">the </w:t>
      </w:r>
      <w:r w:rsidR="001A7255" w:rsidRPr="001A5D61">
        <w:rPr>
          <w:rFonts w:ascii="Times New Roman" w:hAnsi="Times New Roman"/>
          <w:b w:val="0"/>
          <w:sz w:val="19"/>
          <w:szCs w:val="19"/>
        </w:rPr>
        <w:t xml:space="preserve">JBE and </w:t>
      </w:r>
      <w:r w:rsidRPr="001A5D61">
        <w:rPr>
          <w:rFonts w:ascii="Times New Roman" w:hAnsi="Times New Roman"/>
          <w:b w:val="0"/>
          <w:sz w:val="19"/>
          <w:szCs w:val="19"/>
        </w:rPr>
        <w:t xml:space="preserve">any California superior or appellate court, the </w:t>
      </w:r>
      <w:r w:rsidR="00A66BB5" w:rsidRPr="001A5D61">
        <w:rPr>
          <w:rFonts w:ascii="Times New Roman" w:hAnsi="Times New Roman"/>
          <w:b w:val="0"/>
          <w:sz w:val="19"/>
          <w:szCs w:val="19"/>
        </w:rPr>
        <w:t>Judicial Council of California</w:t>
      </w:r>
      <w:r w:rsidRPr="001A5D61">
        <w:rPr>
          <w:rFonts w:ascii="Times New Roman" w:hAnsi="Times New Roman"/>
          <w:b w:val="0"/>
          <w:sz w:val="19"/>
          <w:szCs w:val="19"/>
        </w:rPr>
        <w:t>, and the Habeas Corpus Resource Center; these entities comprise the “Judicial Branch.”</w:t>
      </w:r>
    </w:p>
    <w:p w14:paraId="21C911FF"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Judicial Branch Personnel</w:t>
      </w:r>
      <w:r w:rsidRPr="001A5D61">
        <w:rPr>
          <w:rFonts w:ascii="Times New Roman" w:hAnsi="Times New Roman"/>
          <w:b w:val="0"/>
          <w:sz w:val="19"/>
          <w:szCs w:val="19"/>
        </w:rPr>
        <w:t>” means members, justices, judges, judicial officers, subordinate judicial officers, employees, and agents of a Judicial Branch Entity.</w:t>
      </w:r>
    </w:p>
    <w:p w14:paraId="39C41C6F" w14:textId="77777777" w:rsidR="00470A73" w:rsidRPr="001A5D61" w:rsidRDefault="00470A73"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Licensed Software</w:t>
      </w:r>
      <w:r w:rsidRPr="001A5D61">
        <w:rPr>
          <w:rFonts w:ascii="Times New Roman" w:hAnsi="Times New Roman"/>
          <w:b w:val="0"/>
          <w:sz w:val="19"/>
          <w:szCs w:val="19"/>
        </w:rPr>
        <w:t xml:space="preserve">” means </w:t>
      </w:r>
      <w:r w:rsidR="001265D1" w:rsidRPr="001A5D61">
        <w:rPr>
          <w:rFonts w:ascii="Times New Roman" w:hAnsi="Times New Roman"/>
          <w:b w:val="0"/>
          <w:sz w:val="19"/>
          <w:szCs w:val="19"/>
        </w:rPr>
        <w:t xml:space="preserve">Contractor’s </w:t>
      </w:r>
      <w:r w:rsidRPr="001A5D61">
        <w:rPr>
          <w:rFonts w:ascii="Times New Roman" w:hAnsi="Times New Roman"/>
          <w:b w:val="0"/>
          <w:sz w:val="19"/>
          <w:szCs w:val="19"/>
        </w:rPr>
        <w:t>software set forth in Appendix E, including Source Code and object code versions of such software, in whatever form or media, together with all Upgrades and Documentation thereto.</w:t>
      </w:r>
    </w:p>
    <w:p w14:paraId="33839C0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Malicious Code</w:t>
      </w:r>
      <w:r w:rsidRPr="001A5D61">
        <w:rPr>
          <w:rFonts w:ascii="Times New Roman" w:hAnsi="Times New Roman"/>
          <w:b w:val="0"/>
          <w:sz w:val="19"/>
          <w:szCs w:val="19"/>
        </w:rPr>
        <w:t xml:space="preserve">” means any (i) program routine, device or other feature or hidden file, including any time bomb, virus, software lock, trojan horse, drop-dead device, worm, malicious logic or trap door that may delete, disable, deactivate, interfere with or otherwise harm any of the </w:t>
      </w:r>
      <w:r w:rsidR="001A3ECF" w:rsidRPr="001A5D61">
        <w:rPr>
          <w:rFonts w:ascii="Times New Roman" w:hAnsi="Times New Roman"/>
          <w:b w:val="0"/>
          <w:sz w:val="19"/>
          <w:szCs w:val="19"/>
        </w:rPr>
        <w:t>Judicial Branch Entities</w:t>
      </w:r>
      <w:r w:rsidR="003C414A" w:rsidRPr="001A5D61">
        <w:rPr>
          <w:rFonts w:ascii="Times New Roman" w:hAnsi="Times New Roman"/>
          <w:b w:val="0"/>
          <w:sz w:val="19"/>
          <w:szCs w:val="19"/>
        </w:rPr>
        <w:t>’</w:t>
      </w:r>
      <w:r w:rsidRPr="001A5D61">
        <w:rPr>
          <w:rFonts w:ascii="Times New Roman" w:hAnsi="Times New Roman"/>
          <w:b w:val="0"/>
          <w:sz w:val="19"/>
          <w:szCs w:val="19"/>
        </w:rPr>
        <w:t xml:space="preserve"> hardware, software, data or other programs, and (ii) hardware-limiting, software-limiting or services-limiting function (including any key, node lock, time-out or other similar functions), </w:t>
      </w:r>
      <w:r w:rsidRPr="001A5D61">
        <w:rPr>
          <w:rFonts w:ascii="Times New Roman" w:hAnsi="Times New Roman"/>
          <w:b w:val="0"/>
          <w:sz w:val="19"/>
          <w:szCs w:val="19"/>
        </w:rPr>
        <w:lastRenderedPageBreak/>
        <w:t>whether implemented by electronic or other means.</w:t>
      </w:r>
    </w:p>
    <w:p w14:paraId="5B0579E1" w14:textId="77777777" w:rsidR="00470A73" w:rsidRPr="001A5D61" w:rsidRDefault="00470A73" w:rsidP="009E38A8">
      <w:pPr>
        <w:spacing w:after="120"/>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Maintenance and Support Services</w:t>
      </w:r>
      <w:r w:rsidRPr="001A5D61">
        <w:rPr>
          <w:rFonts w:ascii="Times New Roman" w:hAnsi="Times New Roman"/>
          <w:sz w:val="19"/>
          <w:szCs w:val="19"/>
        </w:rPr>
        <w:t>” means the services provided by Contractor under Appendix F.</w:t>
      </w:r>
    </w:p>
    <w:p w14:paraId="7C21958F" w14:textId="77777777" w:rsidR="00AF68A8" w:rsidRPr="001A5D61" w:rsidRDefault="00AF68A8"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Materials</w:t>
      </w:r>
      <w:r w:rsidRPr="001A5D61">
        <w:rPr>
          <w:rFonts w:ascii="Times New Roman" w:hAnsi="Times New Roman"/>
          <w:b w:val="0"/>
          <w:sz w:val="19"/>
          <w:szCs w:val="19"/>
        </w:rPr>
        <w:t>” means all inventions (whether patentable or not), discoveries, literary works and other works of authorship (including software), designations, designs, know-how, technology, tools, ideas and information.</w:t>
      </w:r>
    </w:p>
    <w:p w14:paraId="2F739393"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Parties</w:t>
      </w:r>
      <w:r w:rsidRPr="001A5D61">
        <w:rPr>
          <w:rFonts w:ascii="Times New Roman" w:hAnsi="Times New Roman"/>
          <w:b w:val="0"/>
          <w:sz w:val="19"/>
          <w:szCs w:val="19"/>
        </w:rPr>
        <w:t>” means the JBE and Contractor, collectively.</w:t>
      </w:r>
    </w:p>
    <w:p w14:paraId="7FF1355B"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Party</w:t>
      </w:r>
      <w:r w:rsidRPr="001A5D61">
        <w:rPr>
          <w:rFonts w:ascii="Times New Roman" w:hAnsi="Times New Roman"/>
          <w:b w:val="0"/>
          <w:sz w:val="19"/>
          <w:szCs w:val="19"/>
        </w:rPr>
        <w:t>” means either the JBE or Contractor, as the case may be.</w:t>
      </w:r>
    </w:p>
    <w:p w14:paraId="6398E4C9" w14:textId="77777777" w:rsidR="005A5629" w:rsidRPr="001A5D61" w:rsidRDefault="005A5629" w:rsidP="005A5629">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Personal Information</w:t>
      </w:r>
      <w:r w:rsidRPr="001A5D61">
        <w:rPr>
          <w:rFonts w:ascii="Times New Roman" w:hAnsi="Times New Roman"/>
          <w:sz w:val="19"/>
          <w:szCs w:val="19"/>
        </w:rPr>
        <w:t xml:space="preserve">” means any </w:t>
      </w:r>
      <w:proofErr w:type="gramStart"/>
      <w:r w:rsidRPr="001A5D61">
        <w:rPr>
          <w:rFonts w:ascii="Times New Roman" w:hAnsi="Times New Roman"/>
          <w:sz w:val="19"/>
          <w:szCs w:val="19"/>
        </w:rPr>
        <w:t>personally-identifiable</w:t>
      </w:r>
      <w:proofErr w:type="gramEnd"/>
      <w:r w:rsidRPr="001A5D61">
        <w:rPr>
          <w:rFonts w:ascii="Times New Roman" w:hAnsi="Times New Roman"/>
          <w:sz w:val="19"/>
          <w:szCs w:val="19"/>
        </w:rPr>
        <w:t xml:space="preserve"> information (e.g., person’s name, address, credit card number, email address) that is provided, generated, collected, accessed, stored or obtained pursuant to this Agreement, including transactional and other data pertaining to individuals.</w:t>
      </w:r>
    </w:p>
    <w:p w14:paraId="7B8DCF41"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Project Staff</w:t>
      </w:r>
      <w:r w:rsidRPr="001A5D61">
        <w:rPr>
          <w:rFonts w:ascii="Times New Roman" w:hAnsi="Times New Roman"/>
          <w:b w:val="0"/>
          <w:sz w:val="19"/>
          <w:szCs w:val="19"/>
        </w:rPr>
        <w:t xml:space="preserve">” means the personnel of Contractor and Subcontractors who provide the </w:t>
      </w:r>
      <w:r w:rsidR="001E09E1" w:rsidRPr="001A5D61">
        <w:rPr>
          <w:rFonts w:ascii="Times New Roman" w:hAnsi="Times New Roman"/>
          <w:b w:val="0"/>
          <w:sz w:val="19"/>
          <w:szCs w:val="19"/>
        </w:rPr>
        <w:t>Work</w:t>
      </w:r>
      <w:r w:rsidRPr="001A5D61">
        <w:rPr>
          <w:rFonts w:ascii="Times New Roman" w:hAnsi="Times New Roman"/>
          <w:b w:val="0"/>
          <w:sz w:val="19"/>
          <w:szCs w:val="19"/>
        </w:rPr>
        <w:t>.</w:t>
      </w:r>
    </w:p>
    <w:p w14:paraId="0A54E175"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Source Code</w:t>
      </w:r>
      <w:r w:rsidRPr="001A5D61">
        <w:rPr>
          <w:rFonts w:ascii="Times New Roman" w:hAnsi="Times New Roman"/>
          <w:b w:val="0"/>
          <w:sz w:val="19"/>
          <w:szCs w:val="19"/>
        </w:rPr>
        <w:t>” means human-readable program statements written by a programmer or developer in a high-level or assembly language that are not directly readable by a computer and that need to be compiled into object code before they can be executed by a computer.</w:t>
      </w:r>
    </w:p>
    <w:p w14:paraId="755A0E42"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Specifications</w:t>
      </w:r>
      <w:r w:rsidRPr="001A5D61">
        <w:rPr>
          <w:rFonts w:ascii="Times New Roman" w:hAnsi="Times New Roman"/>
          <w:b w:val="0"/>
          <w:sz w:val="19"/>
          <w:szCs w:val="19"/>
        </w:rPr>
        <w:t xml:space="preserve">” means with respect to each Deliverable, </w:t>
      </w:r>
      <w:r w:rsidR="00B75B2D" w:rsidRPr="001A5D61">
        <w:rPr>
          <w:rFonts w:ascii="Times New Roman" w:hAnsi="Times New Roman"/>
          <w:b w:val="0"/>
          <w:sz w:val="19"/>
          <w:szCs w:val="19"/>
        </w:rPr>
        <w:t xml:space="preserve">Licensed Software, </w:t>
      </w:r>
      <w:r w:rsidR="00C014F6" w:rsidRPr="001A5D61">
        <w:rPr>
          <w:rFonts w:ascii="Times New Roman" w:hAnsi="Times New Roman"/>
          <w:b w:val="0"/>
          <w:sz w:val="19"/>
          <w:szCs w:val="19"/>
        </w:rPr>
        <w:t xml:space="preserve">service, </w:t>
      </w:r>
      <w:r w:rsidR="00044DA4" w:rsidRPr="001A5D61">
        <w:rPr>
          <w:rFonts w:ascii="Times New Roman" w:hAnsi="Times New Roman"/>
          <w:b w:val="0"/>
          <w:sz w:val="19"/>
          <w:szCs w:val="19"/>
        </w:rPr>
        <w:t xml:space="preserve">goods, </w:t>
      </w:r>
      <w:r w:rsidR="00C014F6" w:rsidRPr="001A5D61">
        <w:rPr>
          <w:rFonts w:ascii="Times New Roman" w:hAnsi="Times New Roman"/>
          <w:b w:val="0"/>
          <w:sz w:val="19"/>
          <w:szCs w:val="19"/>
        </w:rPr>
        <w:t xml:space="preserve">or other portion of the Work, </w:t>
      </w:r>
      <w:r w:rsidRPr="001A5D61">
        <w:rPr>
          <w:rFonts w:ascii="Times New Roman" w:hAnsi="Times New Roman"/>
          <w:b w:val="0"/>
          <w:sz w:val="19"/>
          <w:szCs w:val="19"/>
        </w:rPr>
        <w:t xml:space="preserve">the detailed </w:t>
      </w:r>
      <w:r w:rsidR="007E64DF" w:rsidRPr="001A5D61">
        <w:rPr>
          <w:rFonts w:ascii="Times New Roman" w:hAnsi="Times New Roman"/>
          <w:b w:val="0"/>
          <w:sz w:val="19"/>
          <w:szCs w:val="19"/>
        </w:rPr>
        <w:t xml:space="preserve">provisions </w:t>
      </w:r>
      <w:r w:rsidRPr="001A5D61">
        <w:rPr>
          <w:rFonts w:ascii="Times New Roman" w:hAnsi="Times New Roman"/>
          <w:b w:val="0"/>
          <w:sz w:val="19"/>
          <w:szCs w:val="19"/>
        </w:rPr>
        <w:t xml:space="preserve">and documents setting out the </w:t>
      </w:r>
      <w:r w:rsidR="001E740D" w:rsidRPr="001A5D61">
        <w:rPr>
          <w:rFonts w:ascii="Times New Roman" w:hAnsi="Times New Roman"/>
          <w:b w:val="0"/>
          <w:sz w:val="19"/>
          <w:szCs w:val="19"/>
        </w:rPr>
        <w:t xml:space="preserve">specifications, </w:t>
      </w:r>
      <w:r w:rsidRPr="001A5D61">
        <w:rPr>
          <w:rFonts w:ascii="Times New Roman" w:hAnsi="Times New Roman"/>
          <w:b w:val="0"/>
          <w:sz w:val="19"/>
          <w:szCs w:val="19"/>
        </w:rPr>
        <w:t xml:space="preserve">functionality and requirements. </w:t>
      </w:r>
    </w:p>
    <w:p w14:paraId="1AE1E221"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Statement of Work</w:t>
      </w:r>
      <w:r w:rsidRPr="001A5D61">
        <w:rPr>
          <w:rFonts w:ascii="Times New Roman" w:hAnsi="Times New Roman"/>
          <w:b w:val="0"/>
          <w:sz w:val="19"/>
          <w:szCs w:val="19"/>
        </w:rPr>
        <w:t xml:space="preserve">” means </w:t>
      </w:r>
      <w:r w:rsidR="0042186A" w:rsidRPr="001A5D61">
        <w:rPr>
          <w:rFonts w:ascii="Times New Roman" w:hAnsi="Times New Roman"/>
          <w:b w:val="0"/>
          <w:sz w:val="19"/>
          <w:szCs w:val="19"/>
        </w:rPr>
        <w:t xml:space="preserve">one or more </w:t>
      </w:r>
      <w:r w:rsidRPr="001A5D61">
        <w:rPr>
          <w:rFonts w:ascii="Times New Roman" w:hAnsi="Times New Roman"/>
          <w:b w:val="0"/>
          <w:sz w:val="19"/>
          <w:szCs w:val="19"/>
        </w:rPr>
        <w:t>statement</w:t>
      </w:r>
      <w:r w:rsidR="0042186A" w:rsidRPr="001A5D61">
        <w:rPr>
          <w:rFonts w:ascii="Times New Roman" w:hAnsi="Times New Roman"/>
          <w:b w:val="0"/>
          <w:sz w:val="19"/>
          <w:szCs w:val="19"/>
        </w:rPr>
        <w:t>s</w:t>
      </w:r>
      <w:r w:rsidRPr="001A5D61">
        <w:rPr>
          <w:rFonts w:ascii="Times New Roman" w:hAnsi="Times New Roman"/>
          <w:b w:val="0"/>
          <w:sz w:val="19"/>
          <w:szCs w:val="19"/>
        </w:rPr>
        <w:t xml:space="preserve"> of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to be provided pursuant to and governed under the terms of this Agreement, substantially in the form attached as Appendix A, as agreed to by the Parties.</w:t>
      </w:r>
    </w:p>
    <w:p w14:paraId="66ACD20B"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Subcontractor</w:t>
      </w:r>
      <w:r w:rsidRPr="001A5D61">
        <w:rPr>
          <w:rFonts w:ascii="Times New Roman" w:hAnsi="Times New Roman"/>
          <w:b w:val="0"/>
          <w:sz w:val="19"/>
          <w:szCs w:val="19"/>
        </w:rPr>
        <w:t xml:space="preserve">” means the agents, subcontractors and other representatives of Contractor </w:t>
      </w:r>
      <w:r w:rsidR="00907246" w:rsidRPr="001A5D61">
        <w:rPr>
          <w:rFonts w:ascii="Times New Roman" w:hAnsi="Times New Roman"/>
          <w:b w:val="0"/>
          <w:sz w:val="19"/>
          <w:szCs w:val="19"/>
        </w:rPr>
        <w:t xml:space="preserve">providing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 xml:space="preserve">hereunder who are not employees of Contractor. </w:t>
      </w:r>
    </w:p>
    <w:p w14:paraId="0F02E9D5" w14:textId="77777777" w:rsidR="00B85DF7" w:rsidRPr="001A5D61" w:rsidRDefault="00B85DF7"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w:t>
      </w:r>
      <w:r w:rsidRPr="001A5D61">
        <w:rPr>
          <w:rFonts w:ascii="Times New Roman" w:hAnsi="Times New Roman"/>
          <w:b w:val="0"/>
          <w:sz w:val="19"/>
          <w:szCs w:val="19"/>
        </w:rPr>
        <w:t xml:space="preserve">” </w:t>
      </w:r>
      <w:r w:rsidR="00DD02EE" w:rsidRPr="001A5D61">
        <w:rPr>
          <w:rFonts w:ascii="Times New Roman" w:hAnsi="Times New Roman"/>
          <w:b w:val="0"/>
          <w:sz w:val="19"/>
          <w:szCs w:val="19"/>
        </w:rPr>
        <w:t>means the term of this Agreement</w:t>
      </w:r>
      <w:r w:rsidRPr="001A5D61">
        <w:rPr>
          <w:rFonts w:ascii="Times New Roman" w:hAnsi="Times New Roman"/>
          <w:b w:val="0"/>
          <w:sz w:val="19"/>
          <w:szCs w:val="19"/>
        </w:rPr>
        <w:t>.</w:t>
      </w:r>
    </w:p>
    <w:p w14:paraId="7DD15130"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Termination Assistance Period</w:t>
      </w:r>
      <w:r w:rsidRPr="001A5D61">
        <w:rPr>
          <w:rFonts w:ascii="Times New Roman" w:hAnsi="Times New Roman"/>
          <w:b w:val="0"/>
          <w:sz w:val="19"/>
          <w:szCs w:val="19"/>
        </w:rPr>
        <w:t xml:space="preserve">” </w:t>
      </w:r>
      <w:r w:rsidR="009C4DF8" w:rsidRPr="001A5D61">
        <w:rPr>
          <w:rFonts w:ascii="Times New Roman" w:hAnsi="Times New Roman"/>
          <w:b w:val="0"/>
          <w:sz w:val="19"/>
          <w:szCs w:val="19"/>
        </w:rPr>
        <w:t xml:space="preserve">means the period commencing upon the </w:t>
      </w:r>
      <w:r w:rsidR="005E1412" w:rsidRPr="001A5D61">
        <w:rPr>
          <w:rFonts w:ascii="Times New Roman" w:hAnsi="Times New Roman"/>
          <w:b w:val="0"/>
          <w:sz w:val="19"/>
          <w:szCs w:val="19"/>
        </w:rPr>
        <w:t xml:space="preserve">expiration </w:t>
      </w:r>
      <w:r w:rsidR="009C4DF8" w:rsidRPr="001A5D61">
        <w:rPr>
          <w:rFonts w:ascii="Times New Roman" w:hAnsi="Times New Roman"/>
          <w:b w:val="0"/>
          <w:sz w:val="19"/>
          <w:szCs w:val="19"/>
        </w:rPr>
        <w:t>or termination of this Agreement</w:t>
      </w:r>
      <w:r w:rsidR="005E1412" w:rsidRPr="001A5D61">
        <w:rPr>
          <w:rFonts w:ascii="Times New Roman" w:hAnsi="Times New Roman"/>
          <w:b w:val="0"/>
          <w:sz w:val="19"/>
          <w:szCs w:val="19"/>
        </w:rPr>
        <w:t xml:space="preserve"> and each Statement of Work</w:t>
      </w:r>
      <w:r w:rsidR="009C4DF8" w:rsidRPr="001A5D61">
        <w:rPr>
          <w:rFonts w:ascii="Times New Roman" w:hAnsi="Times New Roman"/>
          <w:b w:val="0"/>
          <w:sz w:val="19"/>
          <w:szCs w:val="19"/>
        </w:rPr>
        <w:t xml:space="preserve"> and expiring six (6) months thereafter</w:t>
      </w:r>
      <w:r w:rsidR="00B64A2A" w:rsidRPr="001A5D61">
        <w:rPr>
          <w:rFonts w:ascii="Times New Roman" w:hAnsi="Times New Roman"/>
          <w:b w:val="0"/>
          <w:sz w:val="19"/>
          <w:szCs w:val="19"/>
        </w:rPr>
        <w:t xml:space="preserve">, as such period may be extended by the </w:t>
      </w:r>
      <w:r w:rsidR="00881761" w:rsidRPr="001A5D61">
        <w:rPr>
          <w:rFonts w:ascii="Times New Roman" w:hAnsi="Times New Roman"/>
          <w:b w:val="0"/>
          <w:sz w:val="19"/>
          <w:szCs w:val="19"/>
        </w:rPr>
        <w:t>P</w:t>
      </w:r>
      <w:r w:rsidR="00B64A2A" w:rsidRPr="001A5D61">
        <w:rPr>
          <w:rFonts w:ascii="Times New Roman" w:hAnsi="Times New Roman"/>
          <w:b w:val="0"/>
          <w:sz w:val="19"/>
          <w:szCs w:val="19"/>
        </w:rPr>
        <w:t>arties</w:t>
      </w:r>
      <w:r w:rsidR="009C4DF8" w:rsidRPr="001A5D61">
        <w:rPr>
          <w:rFonts w:ascii="Times New Roman" w:hAnsi="Times New Roman"/>
          <w:b w:val="0"/>
          <w:sz w:val="19"/>
          <w:szCs w:val="19"/>
        </w:rPr>
        <w:t xml:space="preserve">. </w:t>
      </w:r>
    </w:p>
    <w:p w14:paraId="6224A335"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Third Party</w:t>
      </w:r>
      <w:r w:rsidRPr="001A5D61">
        <w:rPr>
          <w:rFonts w:ascii="Times New Roman" w:hAnsi="Times New Roman"/>
          <w:b w:val="0"/>
          <w:sz w:val="19"/>
          <w:szCs w:val="19"/>
        </w:rPr>
        <w:t xml:space="preserve">” means any person or entity other than the </w:t>
      </w:r>
      <w:r w:rsidR="00DA3042" w:rsidRPr="001A5D61">
        <w:rPr>
          <w:rFonts w:ascii="Times New Roman" w:hAnsi="Times New Roman"/>
          <w:b w:val="0"/>
          <w:sz w:val="19"/>
          <w:szCs w:val="19"/>
        </w:rPr>
        <w:t>JBE</w:t>
      </w:r>
      <w:r w:rsidRPr="001A5D61">
        <w:rPr>
          <w:rFonts w:ascii="Times New Roman" w:hAnsi="Times New Roman"/>
          <w:b w:val="0"/>
          <w:sz w:val="19"/>
          <w:szCs w:val="19"/>
        </w:rPr>
        <w:t xml:space="preserve"> or Contractor.</w:t>
      </w:r>
    </w:p>
    <w:p w14:paraId="3296235D"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Third Party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w:t>
      </w:r>
      <w:r w:rsidR="001A5F31" w:rsidRPr="001A5D61">
        <w:rPr>
          <w:rFonts w:ascii="Times New Roman" w:hAnsi="Times New Roman"/>
          <w:b w:val="0"/>
          <w:sz w:val="19"/>
          <w:szCs w:val="19"/>
        </w:rPr>
        <w:t xml:space="preserve">that are licensed or obtained by Contractor from a </w:t>
      </w:r>
      <w:r w:rsidRPr="001A5D61">
        <w:rPr>
          <w:rFonts w:ascii="Times New Roman" w:hAnsi="Times New Roman"/>
          <w:b w:val="0"/>
          <w:sz w:val="19"/>
          <w:szCs w:val="19"/>
        </w:rPr>
        <w:t>Third Party.</w:t>
      </w:r>
    </w:p>
    <w:p w14:paraId="44D76AF8"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Upgrades</w:t>
      </w:r>
      <w:r w:rsidRPr="001A5D61">
        <w:rPr>
          <w:rFonts w:ascii="Times New Roman" w:hAnsi="Times New Roman"/>
          <w:b w:val="0"/>
          <w:sz w:val="19"/>
          <w:szCs w:val="19"/>
        </w:rPr>
        <w:t>” means all new versions</w:t>
      </w:r>
      <w:r w:rsidR="00E56714" w:rsidRPr="001A5D61">
        <w:rPr>
          <w:rFonts w:ascii="Times New Roman" w:hAnsi="Times New Roman"/>
          <w:b w:val="0"/>
          <w:sz w:val="19"/>
          <w:szCs w:val="19"/>
        </w:rPr>
        <w:t xml:space="preserve"> and releases of</w:t>
      </w:r>
      <w:r w:rsidRPr="001A5D61">
        <w:rPr>
          <w:rFonts w:ascii="Times New Roman" w:hAnsi="Times New Roman"/>
          <w:b w:val="0"/>
          <w:sz w:val="19"/>
          <w:szCs w:val="19"/>
        </w:rPr>
        <w:t xml:space="preserve">, </w:t>
      </w:r>
      <w:r w:rsidR="00E56714" w:rsidRPr="001A5D61">
        <w:rPr>
          <w:rFonts w:ascii="Times New Roman" w:hAnsi="Times New Roman"/>
          <w:b w:val="0"/>
          <w:sz w:val="19"/>
          <w:szCs w:val="19"/>
        </w:rPr>
        <w:t xml:space="preserve">and </w:t>
      </w:r>
      <w:r w:rsidRPr="001A5D61">
        <w:rPr>
          <w:rFonts w:ascii="Times New Roman" w:hAnsi="Times New Roman"/>
          <w:b w:val="0"/>
          <w:sz w:val="19"/>
          <w:szCs w:val="19"/>
        </w:rPr>
        <w:t xml:space="preserve">bug fixes, error corrections, </w:t>
      </w:r>
      <w:r w:rsidR="00E56714" w:rsidRPr="001A5D61">
        <w:rPr>
          <w:rFonts w:ascii="Times New Roman" w:hAnsi="Times New Roman"/>
          <w:b w:val="0"/>
          <w:sz w:val="19"/>
          <w:szCs w:val="19"/>
        </w:rPr>
        <w:t>W</w:t>
      </w:r>
      <w:r w:rsidRPr="001A5D61">
        <w:rPr>
          <w:rFonts w:ascii="Times New Roman" w:hAnsi="Times New Roman"/>
          <w:b w:val="0"/>
          <w:sz w:val="19"/>
          <w:szCs w:val="19"/>
        </w:rPr>
        <w:t xml:space="preserve">orkarounds, </w:t>
      </w:r>
      <w:r w:rsidR="00B73BB3" w:rsidRPr="001A5D61">
        <w:rPr>
          <w:rFonts w:ascii="Times New Roman" w:hAnsi="Times New Roman"/>
          <w:b w:val="0"/>
          <w:sz w:val="19"/>
          <w:szCs w:val="19"/>
        </w:rPr>
        <w:t xml:space="preserve">updates, upgrades, modifications, </w:t>
      </w:r>
      <w:r w:rsidRPr="001A5D61">
        <w:rPr>
          <w:rFonts w:ascii="Times New Roman" w:hAnsi="Times New Roman"/>
          <w:b w:val="0"/>
          <w:sz w:val="19"/>
          <w:szCs w:val="19"/>
        </w:rPr>
        <w:t xml:space="preserve">patches </w:t>
      </w:r>
      <w:r w:rsidR="00E56714" w:rsidRPr="001A5D61">
        <w:rPr>
          <w:rFonts w:ascii="Times New Roman" w:hAnsi="Times New Roman"/>
          <w:b w:val="0"/>
          <w:sz w:val="19"/>
          <w:szCs w:val="19"/>
        </w:rPr>
        <w:t xml:space="preserve">for, the Licensed Software, </w:t>
      </w:r>
      <w:r w:rsidR="00B0410D" w:rsidRPr="001A5D61">
        <w:rPr>
          <w:rFonts w:ascii="Times New Roman" w:hAnsi="Times New Roman"/>
          <w:b w:val="0"/>
          <w:sz w:val="19"/>
          <w:szCs w:val="19"/>
        </w:rPr>
        <w:t xml:space="preserve">Deliverables, </w:t>
      </w:r>
      <w:r w:rsidRPr="001A5D61">
        <w:rPr>
          <w:rFonts w:ascii="Times New Roman" w:hAnsi="Times New Roman"/>
          <w:b w:val="0"/>
          <w:sz w:val="19"/>
          <w:szCs w:val="19"/>
        </w:rPr>
        <w:t>Documentation</w:t>
      </w:r>
      <w:r w:rsidR="00C014F6" w:rsidRPr="001A5D61">
        <w:rPr>
          <w:rFonts w:ascii="Times New Roman" w:hAnsi="Times New Roman"/>
          <w:b w:val="0"/>
          <w:sz w:val="19"/>
          <w:szCs w:val="19"/>
        </w:rPr>
        <w:t xml:space="preserve">, or any other </w:t>
      </w:r>
      <w:r w:rsidR="00247805" w:rsidRPr="001A5D61">
        <w:rPr>
          <w:rFonts w:ascii="Times New Roman" w:hAnsi="Times New Roman"/>
          <w:b w:val="0"/>
          <w:sz w:val="19"/>
          <w:szCs w:val="19"/>
        </w:rPr>
        <w:t xml:space="preserve">portion </w:t>
      </w:r>
      <w:r w:rsidR="00C014F6" w:rsidRPr="001A5D61">
        <w:rPr>
          <w:rFonts w:ascii="Times New Roman" w:hAnsi="Times New Roman"/>
          <w:b w:val="0"/>
          <w:sz w:val="19"/>
          <w:szCs w:val="19"/>
        </w:rPr>
        <w:t>of the Work</w:t>
      </w:r>
      <w:r w:rsidRPr="001A5D61">
        <w:rPr>
          <w:rFonts w:ascii="Times New Roman" w:hAnsi="Times New Roman"/>
          <w:b w:val="0"/>
          <w:sz w:val="19"/>
          <w:szCs w:val="19"/>
        </w:rPr>
        <w:t>.</w:t>
      </w:r>
    </w:p>
    <w:p w14:paraId="172F912D" w14:textId="77777777" w:rsidR="007861DC" w:rsidRPr="001A5D61" w:rsidRDefault="00AF68A8"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w:t>
      </w:r>
      <w:r w:rsidRPr="001A5D61">
        <w:rPr>
          <w:rFonts w:ascii="Times New Roman" w:hAnsi="Times New Roman"/>
          <w:sz w:val="19"/>
          <w:szCs w:val="19"/>
        </w:rPr>
        <w:t>” means</w:t>
      </w:r>
      <w:r w:rsidR="001E740D" w:rsidRPr="001A5D61">
        <w:rPr>
          <w:rFonts w:ascii="Times New Roman" w:hAnsi="Times New Roman"/>
          <w:sz w:val="19"/>
          <w:szCs w:val="19"/>
        </w:rPr>
        <w:t xml:space="preserve"> each of the following, individually and collectively:</w:t>
      </w:r>
      <w:r w:rsidRPr="001A5D61">
        <w:rPr>
          <w:rFonts w:ascii="Times New Roman" w:hAnsi="Times New Roman"/>
          <w:sz w:val="19"/>
          <w:szCs w:val="19"/>
        </w:rPr>
        <w:t xml:space="preserve"> the services</w:t>
      </w:r>
      <w:r w:rsidR="00470A73" w:rsidRPr="001A5D61">
        <w:rPr>
          <w:rFonts w:ascii="Times New Roman" w:hAnsi="Times New Roman"/>
          <w:sz w:val="19"/>
          <w:szCs w:val="19"/>
        </w:rPr>
        <w:t xml:space="preserve"> (including the Maintenance and Support Services</w:t>
      </w:r>
      <w:r w:rsidR="00D0426D" w:rsidRPr="001A5D61">
        <w:rPr>
          <w:rFonts w:ascii="Times New Roman" w:hAnsi="Times New Roman"/>
          <w:sz w:val="19"/>
          <w:szCs w:val="19"/>
        </w:rPr>
        <w:t>, and the Hosted Services</w:t>
      </w:r>
      <w:r w:rsidR="00470A73" w:rsidRPr="001A5D61">
        <w:rPr>
          <w:rFonts w:ascii="Times New Roman" w:hAnsi="Times New Roman"/>
          <w:sz w:val="19"/>
          <w:szCs w:val="19"/>
        </w:rPr>
        <w:t>)</w:t>
      </w:r>
      <w:r w:rsidRPr="001A5D61">
        <w:rPr>
          <w:rFonts w:ascii="Times New Roman" w:hAnsi="Times New Roman"/>
          <w:sz w:val="19"/>
          <w:szCs w:val="19"/>
        </w:rPr>
        <w:t xml:space="preserve">, Deliverables, </w:t>
      </w:r>
      <w:r w:rsidR="00535006" w:rsidRPr="001A5D61">
        <w:rPr>
          <w:rFonts w:ascii="Times New Roman" w:hAnsi="Times New Roman"/>
          <w:sz w:val="19"/>
          <w:szCs w:val="19"/>
        </w:rPr>
        <w:t xml:space="preserve">Licensed Software, </w:t>
      </w:r>
      <w:r w:rsidRPr="001A5D61">
        <w:rPr>
          <w:rFonts w:ascii="Times New Roman" w:hAnsi="Times New Roman"/>
          <w:sz w:val="19"/>
          <w:szCs w:val="19"/>
        </w:rPr>
        <w:t>goods</w:t>
      </w:r>
      <w:r w:rsidR="0024794E" w:rsidRPr="001A5D61">
        <w:rPr>
          <w:rFonts w:ascii="Times New Roman" w:hAnsi="Times New Roman"/>
          <w:sz w:val="19"/>
          <w:szCs w:val="19"/>
        </w:rPr>
        <w:t xml:space="preserve"> (including </w:t>
      </w:r>
      <w:r w:rsidRPr="001A5D61">
        <w:rPr>
          <w:rFonts w:ascii="Times New Roman" w:hAnsi="Times New Roman"/>
          <w:sz w:val="19"/>
          <w:szCs w:val="19"/>
        </w:rPr>
        <w:t>equipment</w:t>
      </w:r>
      <w:r w:rsidR="0024794E" w:rsidRPr="001A5D61">
        <w:rPr>
          <w:rFonts w:ascii="Times New Roman" w:hAnsi="Times New Roman"/>
          <w:sz w:val="19"/>
          <w:szCs w:val="19"/>
        </w:rPr>
        <w:t>)</w:t>
      </w:r>
      <w:r w:rsidR="001E740D" w:rsidRPr="001A5D61">
        <w:rPr>
          <w:rFonts w:ascii="Times New Roman" w:hAnsi="Times New Roman"/>
          <w:sz w:val="19"/>
          <w:szCs w:val="19"/>
        </w:rPr>
        <w:t xml:space="preserve"> and materials</w:t>
      </w:r>
      <w:r w:rsidRPr="001A5D61">
        <w:rPr>
          <w:rFonts w:ascii="Times New Roman" w:hAnsi="Times New Roman"/>
          <w:sz w:val="19"/>
          <w:szCs w:val="19"/>
        </w:rPr>
        <w:t xml:space="preserve"> provided under this Agreement, including those services and Deliverables set forth in a Statement of Work, and any incidental services, items, or responsibilities that are reasonable and customary in the industry and not specifically described in this Agreement (or the Statement of Work), but which are required for the performance of Contractor’s obligations and delivery of</w:t>
      </w:r>
      <w:r w:rsidR="00797B66" w:rsidRPr="001A5D61">
        <w:rPr>
          <w:rFonts w:ascii="Times New Roman" w:hAnsi="Times New Roman"/>
          <w:sz w:val="19"/>
          <w:szCs w:val="19"/>
        </w:rPr>
        <w:t xml:space="preserve"> </w:t>
      </w:r>
      <w:r w:rsidRPr="001A5D61">
        <w:rPr>
          <w:rFonts w:ascii="Times New Roman" w:hAnsi="Times New Roman"/>
          <w:sz w:val="19"/>
          <w:szCs w:val="19"/>
        </w:rPr>
        <w:t>services.</w:t>
      </w:r>
    </w:p>
    <w:p w14:paraId="16E1201A" w14:textId="77777777" w:rsidR="00797B66" w:rsidRPr="001A5D61" w:rsidRDefault="00797B66"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Workaround</w:t>
      </w:r>
      <w:r w:rsidRPr="001A5D61">
        <w:rPr>
          <w:rFonts w:ascii="Times New Roman" w:hAnsi="Times New Roman"/>
          <w:sz w:val="19"/>
          <w:szCs w:val="19"/>
        </w:rPr>
        <w:t xml:space="preserve">” means a temporary modification to or change in operating procedures for the </w:t>
      </w:r>
      <w:r w:rsidR="00266167" w:rsidRPr="001A5D61">
        <w:rPr>
          <w:rFonts w:ascii="Times New Roman" w:hAnsi="Times New Roman"/>
          <w:sz w:val="19"/>
          <w:szCs w:val="19"/>
        </w:rPr>
        <w:t>Work</w:t>
      </w:r>
      <w:r w:rsidRPr="001A5D61">
        <w:rPr>
          <w:rFonts w:ascii="Times New Roman" w:hAnsi="Times New Roman"/>
          <w:sz w:val="19"/>
          <w:szCs w:val="19"/>
        </w:rPr>
        <w:t xml:space="preserve"> that: (i) circumvents or effectively mitigates the adverse effects of a Defect so that the </w:t>
      </w:r>
      <w:r w:rsidR="00266167" w:rsidRPr="001A5D61">
        <w:rPr>
          <w:rFonts w:ascii="Times New Roman" w:hAnsi="Times New Roman"/>
          <w:sz w:val="19"/>
          <w:szCs w:val="19"/>
        </w:rPr>
        <w:t xml:space="preserve">Work </w:t>
      </w:r>
      <w:r w:rsidRPr="001A5D61">
        <w:rPr>
          <w:rFonts w:ascii="Times New Roman" w:hAnsi="Times New Roman"/>
          <w:sz w:val="19"/>
          <w:szCs w:val="19"/>
        </w:rPr>
        <w:t xml:space="preserve">complies with and performs in accordance with the applicable Specifications and Documentation; (ii) does not require substantial reconfiguration of the </w:t>
      </w:r>
      <w:r w:rsidR="00B75B2D" w:rsidRPr="001A5D61">
        <w:rPr>
          <w:rFonts w:ascii="Times New Roman" w:hAnsi="Times New Roman"/>
          <w:sz w:val="19"/>
          <w:szCs w:val="19"/>
        </w:rPr>
        <w:t xml:space="preserve">Work </w:t>
      </w:r>
      <w:r w:rsidRPr="001A5D61">
        <w:rPr>
          <w:rFonts w:ascii="Times New Roman" w:hAnsi="Times New Roman"/>
          <w:sz w:val="19"/>
          <w:szCs w:val="19"/>
        </w:rPr>
        <w:t xml:space="preserve">or any reloading of data; and (iii) does not otherwise impose any requirements that would impede an end user’s efficient use of the </w:t>
      </w:r>
      <w:r w:rsidR="00266167" w:rsidRPr="001A5D61">
        <w:rPr>
          <w:rFonts w:ascii="Times New Roman" w:hAnsi="Times New Roman"/>
          <w:sz w:val="19"/>
          <w:szCs w:val="19"/>
        </w:rPr>
        <w:t>Work</w:t>
      </w:r>
      <w:r w:rsidRPr="001A5D61">
        <w:rPr>
          <w:rFonts w:ascii="Times New Roman" w:hAnsi="Times New Roman"/>
          <w:sz w:val="19"/>
          <w:szCs w:val="19"/>
        </w:rPr>
        <w:t>.</w:t>
      </w:r>
    </w:p>
    <w:p w14:paraId="339FC3A0" w14:textId="04911CAB" w:rsidR="00DE4B5A" w:rsidRPr="00E267C0" w:rsidRDefault="00AF68A8" w:rsidP="00E267C0">
      <w:pPr>
        <w:pStyle w:val="Heading3"/>
        <w:keepNext w:val="0"/>
        <w:widowControl w:val="0"/>
        <w:spacing w:before="0" w:after="120" w:line="240" w:lineRule="auto"/>
        <w:rPr>
          <w:rFonts w:ascii="Times New Roman" w:hAnsi="Times New Roman"/>
          <w:sz w:val="20"/>
        </w:rPr>
      </w:pPr>
      <w:r w:rsidRPr="001A5D61">
        <w:rPr>
          <w:rFonts w:ascii="Times New Roman" w:hAnsi="Times New Roman"/>
          <w:b w:val="0"/>
          <w:sz w:val="19"/>
          <w:szCs w:val="19"/>
        </w:rPr>
        <w:t>“</w:t>
      </w:r>
      <w:r w:rsidRPr="001A5D61">
        <w:rPr>
          <w:rFonts w:ascii="Times New Roman" w:hAnsi="Times New Roman"/>
          <w:b w:val="0"/>
          <w:sz w:val="19"/>
          <w:szCs w:val="19"/>
          <w:u w:val="single"/>
        </w:rPr>
        <w:t>Work Location(s)</w:t>
      </w:r>
      <w:r w:rsidRPr="001A5D61">
        <w:rPr>
          <w:rFonts w:ascii="Times New Roman" w:hAnsi="Times New Roman"/>
          <w:b w:val="0"/>
          <w:sz w:val="19"/>
          <w:szCs w:val="19"/>
        </w:rPr>
        <w:t>” means any JBE Work Location or Contractor Work location.</w:t>
      </w:r>
      <w:r w:rsidR="008D367A" w:rsidRPr="00303BCF">
        <w:rPr>
          <w:rFonts w:ascii="Times New Roman" w:hAnsi="Times New Roman"/>
          <w:sz w:val="20"/>
        </w:rPr>
        <w:t xml:space="preserve"> </w:t>
      </w:r>
    </w:p>
    <w:p w14:paraId="1320A75F" w14:textId="77777777" w:rsidR="00DE4B5A" w:rsidRDefault="00DE4B5A" w:rsidP="00E56714"/>
    <w:p w14:paraId="66C19D9C" w14:textId="77777777" w:rsidR="0080263B" w:rsidRDefault="0080263B" w:rsidP="00E56714">
      <w:pPr>
        <w:sectPr w:rsidR="0080263B" w:rsidSect="00D92D15">
          <w:footerReference w:type="default" r:id="rId13"/>
          <w:headerReference w:type="first" r:id="rId14"/>
          <w:footerReference w:type="first" r:id="rId15"/>
          <w:pgSz w:w="12240" w:h="15840" w:code="1"/>
          <w:pgMar w:top="1080" w:right="1296" w:bottom="1080" w:left="1296" w:header="432" w:footer="576" w:gutter="0"/>
          <w:pgNumType w:start="1"/>
          <w:cols w:space="720"/>
          <w:docGrid w:linePitch="326"/>
        </w:sectPr>
      </w:pPr>
    </w:p>
    <w:p w14:paraId="1AA780B2" w14:textId="0BF99F09" w:rsidR="00AC0AB8" w:rsidRPr="00E267C0" w:rsidRDefault="00AC0AB8" w:rsidP="00E267C0">
      <w:pPr>
        <w:jc w:val="center"/>
        <w:rPr>
          <w:rFonts w:ascii="Times New Roman" w:hAnsi="Times New Roman"/>
          <w:b/>
          <w:sz w:val="20"/>
          <w:szCs w:val="20"/>
        </w:rPr>
      </w:pPr>
      <w:r w:rsidRPr="00E330EB">
        <w:rPr>
          <w:rFonts w:ascii="Times New Roman" w:hAnsi="Times New Roman"/>
          <w:b/>
          <w:sz w:val="20"/>
          <w:szCs w:val="20"/>
          <w:u w:val="single"/>
        </w:rPr>
        <w:lastRenderedPageBreak/>
        <w:t>APPENDIX E</w:t>
      </w:r>
      <w:r w:rsidRPr="00E6238F">
        <w:rPr>
          <w:rFonts w:ascii="Times New Roman" w:hAnsi="Times New Roman"/>
          <w:b/>
          <w:sz w:val="20"/>
          <w:szCs w:val="20"/>
        </w:rPr>
        <w:t xml:space="preserve">: </w:t>
      </w:r>
      <w:r w:rsidR="00446C5A">
        <w:rPr>
          <w:rFonts w:ascii="Times New Roman" w:hAnsi="Times New Roman"/>
          <w:b/>
          <w:sz w:val="20"/>
          <w:szCs w:val="20"/>
        </w:rPr>
        <w:t xml:space="preserve">THE </w:t>
      </w:r>
      <w:r w:rsidRPr="00E6238F">
        <w:rPr>
          <w:rFonts w:ascii="Times New Roman" w:hAnsi="Times New Roman"/>
          <w:b/>
          <w:sz w:val="20"/>
          <w:szCs w:val="20"/>
        </w:rPr>
        <w:t>LICENSED SOFTWARE</w:t>
      </w:r>
    </w:p>
    <w:p w14:paraId="2700E1A4" w14:textId="77777777" w:rsidR="00AC0AB8" w:rsidRPr="00D5362C" w:rsidRDefault="00D5362C" w:rsidP="0084153C">
      <w:pPr>
        <w:pStyle w:val="ListParagraph"/>
        <w:numPr>
          <w:ilvl w:val="2"/>
          <w:numId w:val="42"/>
        </w:numPr>
        <w:tabs>
          <w:tab w:val="clear" w:pos="720"/>
        </w:tabs>
        <w:spacing w:before="60" w:after="60" w:line="240" w:lineRule="auto"/>
        <w:ind w:left="360"/>
        <w:contextualSpacing w:val="0"/>
        <w:rPr>
          <w:rFonts w:ascii="Times New Roman" w:hAnsi="Times New Roman"/>
          <w:b/>
          <w:i/>
          <w:sz w:val="20"/>
          <w:szCs w:val="20"/>
        </w:rPr>
      </w:pPr>
      <w:r w:rsidRPr="00D5362C">
        <w:rPr>
          <w:rFonts w:ascii="Times New Roman" w:hAnsi="Times New Roman"/>
          <w:sz w:val="20"/>
          <w:szCs w:val="20"/>
          <w:u w:val="single"/>
        </w:rPr>
        <w:t>The Licensed Software</w:t>
      </w:r>
      <w:r w:rsidRPr="00D5362C">
        <w:rPr>
          <w:rFonts w:ascii="Times New Roman" w:hAnsi="Times New Roman"/>
          <w:sz w:val="20"/>
          <w:szCs w:val="20"/>
        </w:rPr>
        <w:t>.</w:t>
      </w:r>
      <w:r>
        <w:rPr>
          <w:rFonts w:ascii="Times New Roman" w:hAnsi="Times New Roman"/>
          <w:sz w:val="20"/>
          <w:szCs w:val="20"/>
          <w:highlight w:val="yellow"/>
        </w:rPr>
        <w:t xml:space="preserve"> </w:t>
      </w:r>
      <w:r w:rsidR="00AC0AB8" w:rsidRPr="000D463A">
        <w:rPr>
          <w:rFonts w:ascii="Times New Roman" w:hAnsi="Times New Roman"/>
          <w:b/>
          <w:i/>
          <w:sz w:val="20"/>
          <w:szCs w:val="20"/>
          <w:highlight w:val="yellow"/>
        </w:rPr>
        <w:t>[</w:t>
      </w:r>
      <w:r w:rsidR="000D463A" w:rsidRPr="000D463A">
        <w:rPr>
          <w:rFonts w:ascii="Times New Roman" w:hAnsi="Times New Roman"/>
          <w:b/>
          <w:i/>
          <w:sz w:val="20"/>
          <w:szCs w:val="20"/>
          <w:highlight w:val="yellow"/>
        </w:rPr>
        <w:t xml:space="preserve">SECTION INSTRUCTIONS: </w:t>
      </w:r>
      <w:r w:rsidR="00904E5C">
        <w:rPr>
          <w:rFonts w:ascii="Times New Roman" w:hAnsi="Times New Roman"/>
          <w:b/>
          <w:i/>
          <w:sz w:val="20"/>
          <w:szCs w:val="20"/>
          <w:highlight w:val="yellow"/>
        </w:rPr>
        <w:t>if the JBE will be licensing Licensed Software from Contractor</w:t>
      </w:r>
      <w:r w:rsidR="00BA2F3F">
        <w:rPr>
          <w:rFonts w:ascii="Times New Roman" w:hAnsi="Times New Roman"/>
          <w:b/>
          <w:i/>
          <w:sz w:val="20"/>
          <w:szCs w:val="20"/>
          <w:highlight w:val="yellow"/>
        </w:rPr>
        <w:t xml:space="preserve"> (usually, commercially available software)</w:t>
      </w:r>
      <w:r w:rsidR="00904E5C">
        <w:rPr>
          <w:rFonts w:ascii="Times New Roman" w:hAnsi="Times New Roman"/>
          <w:b/>
          <w:i/>
          <w:sz w:val="20"/>
          <w:szCs w:val="20"/>
          <w:highlight w:val="yellow"/>
        </w:rPr>
        <w:t xml:space="preserve">, </w:t>
      </w:r>
      <w:r w:rsidR="00AC0AB8" w:rsidRPr="000D463A">
        <w:rPr>
          <w:rFonts w:ascii="Times New Roman" w:hAnsi="Times New Roman"/>
          <w:b/>
          <w:i/>
          <w:sz w:val="20"/>
          <w:szCs w:val="20"/>
          <w:highlight w:val="yellow"/>
        </w:rPr>
        <w:t>add description of the Licensed Software</w:t>
      </w:r>
      <w:r w:rsidR="000D463A" w:rsidRPr="000D463A">
        <w:rPr>
          <w:rFonts w:ascii="Times New Roman" w:hAnsi="Times New Roman"/>
          <w:b/>
          <w:i/>
          <w:sz w:val="20"/>
          <w:szCs w:val="20"/>
          <w:highlight w:val="yellow"/>
        </w:rPr>
        <w:t xml:space="preserve">, and include </w:t>
      </w:r>
      <w:r w:rsidR="00904E5C">
        <w:rPr>
          <w:rFonts w:ascii="Times New Roman" w:hAnsi="Times New Roman"/>
          <w:b/>
          <w:i/>
          <w:sz w:val="20"/>
          <w:szCs w:val="20"/>
          <w:highlight w:val="yellow"/>
        </w:rPr>
        <w:t>specifications/</w:t>
      </w:r>
      <w:r w:rsidR="000D463A" w:rsidRPr="000D463A">
        <w:rPr>
          <w:rFonts w:ascii="Times New Roman" w:hAnsi="Times New Roman"/>
          <w:b/>
          <w:i/>
          <w:sz w:val="20"/>
          <w:szCs w:val="20"/>
          <w:highlight w:val="yellow"/>
        </w:rPr>
        <w:t>requirement</w:t>
      </w:r>
      <w:r w:rsidR="00E330EB">
        <w:rPr>
          <w:rFonts w:ascii="Times New Roman" w:hAnsi="Times New Roman"/>
          <w:b/>
          <w:i/>
          <w:sz w:val="20"/>
          <w:szCs w:val="20"/>
          <w:highlight w:val="yellow"/>
        </w:rPr>
        <w:t>s. As necessary, identify Documentation for the Licensed Software.</w:t>
      </w:r>
      <w:r w:rsidR="00604E71">
        <w:rPr>
          <w:rFonts w:ascii="Times New Roman" w:hAnsi="Times New Roman"/>
          <w:b/>
          <w:i/>
          <w:sz w:val="20"/>
          <w:szCs w:val="20"/>
        </w:rPr>
        <w:t xml:space="preserve"> </w:t>
      </w:r>
      <w:r w:rsidR="00D55F4F">
        <w:rPr>
          <w:rFonts w:ascii="Times New Roman" w:hAnsi="Times New Roman"/>
          <w:b/>
          <w:i/>
          <w:sz w:val="20"/>
          <w:szCs w:val="20"/>
          <w:highlight w:val="yellow"/>
        </w:rPr>
        <w:t>If the JBE will NOT</w:t>
      </w:r>
      <w:r w:rsidR="00604E71" w:rsidRPr="00D55F4F">
        <w:rPr>
          <w:rFonts w:ascii="Times New Roman" w:hAnsi="Times New Roman"/>
          <w:b/>
          <w:i/>
          <w:sz w:val="20"/>
          <w:szCs w:val="20"/>
          <w:highlight w:val="yellow"/>
        </w:rPr>
        <w:t xml:space="preserve"> be licensing Licensed Software, omit this Appendix E from the Agreement and make conforming edits to the other appendixes</w:t>
      </w:r>
      <w:r w:rsidR="00D55F4F" w:rsidRPr="00D55F4F">
        <w:rPr>
          <w:rFonts w:ascii="Times New Roman" w:hAnsi="Times New Roman"/>
          <w:b/>
          <w:i/>
          <w:sz w:val="20"/>
          <w:szCs w:val="20"/>
          <w:highlight w:val="yellow"/>
        </w:rPr>
        <w:t>.</w:t>
      </w:r>
      <w:r w:rsidR="00AC0AB8" w:rsidRPr="005B0EA6">
        <w:rPr>
          <w:rFonts w:ascii="Times New Roman" w:hAnsi="Times New Roman"/>
          <w:b/>
          <w:i/>
          <w:sz w:val="20"/>
          <w:szCs w:val="20"/>
        </w:rPr>
        <w:t xml:space="preserve">] </w:t>
      </w:r>
      <w:r w:rsidR="00631DB8">
        <w:rPr>
          <w:rFonts w:ascii="Times New Roman" w:hAnsi="Times New Roman"/>
          <w:sz w:val="20"/>
          <w:szCs w:val="20"/>
        </w:rPr>
        <w:t xml:space="preserve">Contractor will provide all on-site services necessary to install the Licensed Software. Contractor will provide the following training for the use and operation of the Licensed Software: __________________ </w:t>
      </w:r>
      <w:r w:rsidR="00631DB8" w:rsidRPr="00631DB8">
        <w:rPr>
          <w:rFonts w:ascii="Times New Roman" w:hAnsi="Times New Roman"/>
          <w:b/>
          <w:i/>
          <w:sz w:val="20"/>
          <w:szCs w:val="20"/>
          <w:highlight w:val="yellow"/>
        </w:rPr>
        <w:t>[SECTION INSTRUCTIONS: describe</w:t>
      </w:r>
      <w:r w:rsidR="00631DB8">
        <w:rPr>
          <w:rFonts w:ascii="Times New Roman" w:hAnsi="Times New Roman"/>
          <w:b/>
          <w:i/>
          <w:sz w:val="20"/>
          <w:szCs w:val="20"/>
          <w:highlight w:val="yellow"/>
        </w:rPr>
        <w:t xml:space="preserve"> training</w:t>
      </w:r>
      <w:r w:rsidR="00631DB8" w:rsidRPr="00631DB8">
        <w:rPr>
          <w:rFonts w:ascii="Times New Roman" w:hAnsi="Times New Roman"/>
          <w:b/>
          <w:i/>
          <w:sz w:val="20"/>
          <w:szCs w:val="20"/>
          <w:highlight w:val="yellow"/>
        </w:rPr>
        <w:t>, as applicable.]</w:t>
      </w:r>
    </w:p>
    <w:p w14:paraId="67DD1429" w14:textId="77777777" w:rsidR="00AC0AB8" w:rsidRPr="00DE343C" w:rsidRDefault="00D5362C" w:rsidP="0084153C">
      <w:pPr>
        <w:pStyle w:val="ListParagraph"/>
        <w:numPr>
          <w:ilvl w:val="2"/>
          <w:numId w:val="42"/>
        </w:numPr>
        <w:tabs>
          <w:tab w:val="clear" w:pos="720"/>
        </w:tabs>
        <w:spacing w:before="60" w:after="60" w:line="240" w:lineRule="auto"/>
        <w:ind w:left="360"/>
        <w:contextualSpacing w:val="0"/>
        <w:rPr>
          <w:rFonts w:ascii="Times New Roman" w:hAnsi="Times New Roman"/>
          <w:sz w:val="20"/>
          <w:szCs w:val="20"/>
        </w:rPr>
      </w:pPr>
      <w:r w:rsidRPr="00D5362C">
        <w:rPr>
          <w:rFonts w:ascii="Times New Roman" w:hAnsi="Times New Roman"/>
          <w:sz w:val="20"/>
          <w:u w:val="single"/>
        </w:rPr>
        <w:t>Software License</w:t>
      </w:r>
      <w:r w:rsidRPr="00D5362C">
        <w:rPr>
          <w:rFonts w:ascii="Times New Roman" w:hAnsi="Times New Roman"/>
          <w:sz w:val="20"/>
        </w:rPr>
        <w:t xml:space="preserve">. </w:t>
      </w:r>
      <w:r w:rsidR="00D5365D" w:rsidRPr="00146EFB">
        <w:rPr>
          <w:rFonts w:ascii="Times New Roman" w:hAnsi="Times New Roman"/>
          <w:b/>
          <w:i/>
          <w:sz w:val="20"/>
          <w:highlight w:val="yellow"/>
        </w:rPr>
        <w:t>[SECTION INSTRUCTIONS: Modify license grant terms below as appropriate to meet the JBE’</w:t>
      </w:r>
      <w:r w:rsidR="00D24BD0">
        <w:rPr>
          <w:rFonts w:ascii="Times New Roman" w:hAnsi="Times New Roman"/>
          <w:b/>
          <w:i/>
          <w:sz w:val="20"/>
          <w:highlight w:val="yellow"/>
        </w:rPr>
        <w:t>s business</w:t>
      </w:r>
      <w:r w:rsidR="00D5365D" w:rsidRPr="00146EFB">
        <w:rPr>
          <w:rFonts w:ascii="Times New Roman" w:hAnsi="Times New Roman"/>
          <w:b/>
          <w:i/>
          <w:sz w:val="20"/>
          <w:highlight w:val="yellow"/>
        </w:rPr>
        <w:t xml:space="preserve"> </w:t>
      </w:r>
      <w:r w:rsidR="00D24BD0">
        <w:rPr>
          <w:rFonts w:ascii="Times New Roman" w:hAnsi="Times New Roman"/>
          <w:b/>
          <w:i/>
          <w:sz w:val="20"/>
          <w:highlight w:val="yellow"/>
        </w:rPr>
        <w:t xml:space="preserve">and </w:t>
      </w:r>
      <w:r w:rsidR="00D5365D" w:rsidRPr="00146EFB">
        <w:rPr>
          <w:rFonts w:ascii="Times New Roman" w:hAnsi="Times New Roman"/>
          <w:b/>
          <w:i/>
          <w:sz w:val="20"/>
          <w:highlight w:val="yellow"/>
        </w:rPr>
        <w:t>IT</w:t>
      </w:r>
      <w:r w:rsidR="00D24BD0">
        <w:rPr>
          <w:rFonts w:ascii="Times New Roman" w:hAnsi="Times New Roman"/>
          <w:b/>
          <w:i/>
          <w:sz w:val="20"/>
          <w:highlight w:val="yellow"/>
        </w:rPr>
        <w:t xml:space="preserve"> </w:t>
      </w:r>
      <w:r w:rsidR="00D5365D" w:rsidRPr="00146EFB">
        <w:rPr>
          <w:rFonts w:ascii="Times New Roman" w:hAnsi="Times New Roman"/>
          <w:b/>
          <w:i/>
          <w:sz w:val="20"/>
          <w:highlight w:val="yellow"/>
        </w:rPr>
        <w:t>requirements</w:t>
      </w:r>
      <w:r w:rsidR="00D5365D" w:rsidRPr="00146EFB">
        <w:rPr>
          <w:rFonts w:ascii="Times New Roman" w:hAnsi="Times New Roman"/>
          <w:b/>
          <w:bCs/>
          <w:i/>
          <w:sz w:val="20"/>
          <w:highlight w:val="yellow"/>
        </w:rPr>
        <w:t>]</w:t>
      </w:r>
      <w:r w:rsidR="00D5365D" w:rsidRPr="00146EFB">
        <w:rPr>
          <w:rFonts w:ascii="Times New Roman" w:hAnsi="Times New Roman"/>
          <w:bCs/>
          <w:i/>
          <w:sz w:val="20"/>
        </w:rPr>
        <w:t xml:space="preserve"> </w:t>
      </w:r>
      <w:r w:rsidR="00D5365D" w:rsidRPr="00146EFB">
        <w:rPr>
          <w:rFonts w:ascii="Times New Roman" w:hAnsi="Times New Roman"/>
          <w:sz w:val="20"/>
        </w:rPr>
        <w:t xml:space="preserve">Contractor grants to the Judicial Branch Entities a </w:t>
      </w:r>
      <w:r w:rsidR="0084153C">
        <w:rPr>
          <w:rFonts w:ascii="Times New Roman" w:hAnsi="Times New Roman"/>
          <w:sz w:val="20"/>
        </w:rPr>
        <w:t>fully</w:t>
      </w:r>
      <w:r w:rsidR="00C53E0C">
        <w:rPr>
          <w:rFonts w:ascii="Times New Roman" w:hAnsi="Times New Roman"/>
          <w:sz w:val="20"/>
        </w:rPr>
        <w:t xml:space="preserve"> </w:t>
      </w:r>
      <w:r w:rsidR="0084153C">
        <w:rPr>
          <w:rFonts w:ascii="Times New Roman" w:hAnsi="Times New Roman"/>
          <w:sz w:val="20"/>
        </w:rPr>
        <w:t>paid</w:t>
      </w:r>
      <w:r w:rsidR="00C53E0C">
        <w:rPr>
          <w:rFonts w:ascii="Times New Roman" w:hAnsi="Times New Roman"/>
          <w:sz w:val="20"/>
        </w:rPr>
        <w:t>-up</w:t>
      </w:r>
      <w:r w:rsidR="0084153C">
        <w:rPr>
          <w:rFonts w:ascii="Times New Roman" w:hAnsi="Times New Roman"/>
          <w:sz w:val="20"/>
        </w:rPr>
        <w:t xml:space="preserve">, </w:t>
      </w:r>
      <w:r w:rsidR="00D5365D" w:rsidRPr="00146EFB">
        <w:rPr>
          <w:rFonts w:ascii="Times New Roman" w:hAnsi="Times New Roman"/>
          <w:sz w:val="20"/>
        </w:rPr>
        <w:t xml:space="preserve">perpetual, irrevocable, worldwide, </w:t>
      </w:r>
      <w:r w:rsidR="00E330EB">
        <w:rPr>
          <w:rFonts w:ascii="Times New Roman" w:hAnsi="Times New Roman"/>
          <w:sz w:val="20"/>
        </w:rPr>
        <w:t xml:space="preserve">royalty-free, </w:t>
      </w:r>
      <w:r w:rsidR="00D5365D" w:rsidRPr="00146EFB">
        <w:rPr>
          <w:rFonts w:ascii="Times New Roman" w:hAnsi="Times New Roman"/>
          <w:sz w:val="20"/>
        </w:rPr>
        <w:t>nonexclusive license to: (i) install, use and host the Licensed Software; (ii) make a reasonable number of copies of the Licensed Software for archival and/or backup purposes, or to the extent reasonably necessary to enable access to and use of the Licensed Software</w:t>
      </w:r>
      <w:r w:rsidR="0084153C">
        <w:rPr>
          <w:rFonts w:ascii="Times New Roman" w:hAnsi="Times New Roman"/>
          <w:sz w:val="20"/>
        </w:rPr>
        <w:t>; (iii) modify the Licensed Software for judicial branch purposes and use</w:t>
      </w:r>
      <w:r w:rsidR="00B61602">
        <w:rPr>
          <w:rFonts w:ascii="Times New Roman" w:hAnsi="Times New Roman"/>
          <w:sz w:val="20"/>
        </w:rPr>
        <w:t>; and (iv) use the Licensed Software in conjunction with other software developed or acquired by Judicial Branch Entities</w:t>
      </w:r>
      <w:r w:rsidR="00D5365D" w:rsidRPr="00146EFB">
        <w:rPr>
          <w:rFonts w:ascii="Times New Roman" w:hAnsi="Times New Roman"/>
          <w:sz w:val="20"/>
        </w:rPr>
        <w:t xml:space="preserve">. The Judicial Branch Entities’ rights hereunder shall extend to permit the installation, use, hosting and/or reproduction and copying of the Licensed Software, or portions thereof, to the extent reasonably necessary to enable access to and use of the Licensed Software by: (a) any law enforcement, judicial or other governmental </w:t>
      </w:r>
      <w:r w:rsidR="00F6231D">
        <w:rPr>
          <w:rFonts w:ascii="Times New Roman" w:hAnsi="Times New Roman"/>
          <w:sz w:val="20"/>
        </w:rPr>
        <w:t xml:space="preserve">entity </w:t>
      </w:r>
      <w:r w:rsidR="00D5365D" w:rsidRPr="00146EFB">
        <w:rPr>
          <w:rFonts w:ascii="Times New Roman" w:hAnsi="Times New Roman"/>
          <w:sz w:val="20"/>
        </w:rPr>
        <w:t xml:space="preserve">for purposes reasonably related to the </w:t>
      </w:r>
      <w:r w:rsidR="00F6231D">
        <w:rPr>
          <w:rFonts w:ascii="Times New Roman" w:hAnsi="Times New Roman"/>
          <w:sz w:val="20"/>
        </w:rPr>
        <w:t xml:space="preserve">business or operations </w:t>
      </w:r>
      <w:r w:rsidR="00D5365D" w:rsidRPr="00146EFB">
        <w:rPr>
          <w:rFonts w:ascii="Times New Roman" w:hAnsi="Times New Roman"/>
          <w:sz w:val="20"/>
        </w:rPr>
        <w:t>of the California</w:t>
      </w:r>
      <w:r w:rsidR="00F6231D">
        <w:rPr>
          <w:rFonts w:ascii="Times New Roman" w:hAnsi="Times New Roman"/>
          <w:sz w:val="20"/>
        </w:rPr>
        <w:t xml:space="preserve"> judicial branch</w:t>
      </w:r>
      <w:r w:rsidR="00D5365D" w:rsidRPr="00146EFB">
        <w:rPr>
          <w:rFonts w:ascii="Times New Roman" w:hAnsi="Times New Roman"/>
          <w:sz w:val="20"/>
        </w:rPr>
        <w:t xml:space="preserve">, (b) any court user or party needing the Licensed Software for the purpose of connecting to, making use of (such as lawyers, litigants, parties and the general public) or supporting the operations of the </w:t>
      </w:r>
      <w:r w:rsidR="00BA2F3F">
        <w:rPr>
          <w:rFonts w:ascii="Times New Roman" w:hAnsi="Times New Roman"/>
          <w:sz w:val="20"/>
        </w:rPr>
        <w:t>Judicial Branch Entities</w:t>
      </w:r>
      <w:r w:rsidR="00D5365D" w:rsidRPr="00146EFB">
        <w:rPr>
          <w:rFonts w:ascii="Times New Roman" w:hAnsi="Times New Roman"/>
          <w:sz w:val="20"/>
        </w:rPr>
        <w:t xml:space="preserve">, </w:t>
      </w:r>
      <w:r w:rsidR="00DE343C">
        <w:rPr>
          <w:rFonts w:ascii="Times New Roman" w:hAnsi="Times New Roman"/>
          <w:sz w:val="20"/>
        </w:rPr>
        <w:t xml:space="preserve">and </w:t>
      </w:r>
      <w:r w:rsidR="00D5365D" w:rsidRPr="00146EFB">
        <w:rPr>
          <w:rFonts w:ascii="Times New Roman" w:hAnsi="Times New Roman"/>
          <w:sz w:val="20"/>
        </w:rPr>
        <w:t>(c) JBE Contractors, but only in connection with their provision of goods or services to Judicial Branch Entities. The foregoing use and access may be directly enabled or web enabled via Internet or intranet or enabled via any other communication facility</w:t>
      </w:r>
      <w:r w:rsidR="00DE343C">
        <w:rPr>
          <w:rFonts w:ascii="Times New Roman" w:hAnsi="Times New Roman"/>
          <w:sz w:val="20"/>
        </w:rPr>
        <w:t>.</w:t>
      </w:r>
      <w:r w:rsidR="00B61602">
        <w:rPr>
          <w:rFonts w:ascii="Times New Roman" w:hAnsi="Times New Roman"/>
          <w:sz w:val="20"/>
        </w:rPr>
        <w:t xml:space="preserve"> </w:t>
      </w:r>
      <w:r w:rsidR="009F5691">
        <w:rPr>
          <w:rFonts w:ascii="Times New Roman" w:hAnsi="Times New Roman"/>
          <w:sz w:val="20"/>
        </w:rPr>
        <w:t xml:space="preserve">All data created and/or processed by the Licensed Software shall remain the property of the Judicial Branch Entities, nor shall Contractor have any rights in or to such data. </w:t>
      </w:r>
    </w:p>
    <w:p w14:paraId="275B62F4" w14:textId="77777777" w:rsidR="00AC0AB8" w:rsidRPr="00D24BD0" w:rsidRDefault="00AC0AB8" w:rsidP="00EC255A">
      <w:pPr>
        <w:pStyle w:val="ListParagraph"/>
        <w:numPr>
          <w:ilvl w:val="2"/>
          <w:numId w:val="42"/>
        </w:numPr>
        <w:tabs>
          <w:tab w:val="clear" w:pos="720"/>
        </w:tabs>
        <w:spacing w:after="60"/>
        <w:ind w:left="360"/>
        <w:rPr>
          <w:rFonts w:ascii="Times New Roman" w:hAnsi="Times New Roman"/>
          <w:sz w:val="20"/>
          <w:szCs w:val="20"/>
          <w:u w:val="single"/>
        </w:rPr>
      </w:pPr>
      <w:r w:rsidRPr="005B0EA6">
        <w:rPr>
          <w:rFonts w:ascii="Times New Roman" w:hAnsi="Times New Roman"/>
          <w:sz w:val="20"/>
          <w:szCs w:val="20"/>
          <w:u w:val="single"/>
        </w:rPr>
        <w:t>Escrow</w:t>
      </w:r>
      <w:r w:rsidR="004C178B">
        <w:rPr>
          <w:rFonts w:ascii="Times New Roman" w:hAnsi="Times New Roman"/>
          <w:sz w:val="20"/>
          <w:szCs w:val="20"/>
          <w:u w:val="single"/>
        </w:rPr>
        <w:t xml:space="preserve"> </w:t>
      </w:r>
      <w:r w:rsidR="004C178B" w:rsidRPr="004C178B">
        <w:rPr>
          <w:rFonts w:ascii="Times New Roman" w:hAnsi="Times New Roman"/>
          <w:b/>
          <w:i/>
          <w:sz w:val="20"/>
          <w:szCs w:val="20"/>
          <w:highlight w:val="yellow"/>
          <w:u w:val="single"/>
        </w:rPr>
        <w:t>[SECTION INSTRUCTIONS: software escrow is optional]</w:t>
      </w:r>
    </w:p>
    <w:p w14:paraId="77F0005B" w14:textId="77777777" w:rsidR="00AC0AB8" w:rsidRDefault="00AC0AB8" w:rsidP="00EC255A">
      <w:pPr>
        <w:spacing w:after="60" w:line="240" w:lineRule="auto"/>
        <w:ind w:left="360"/>
        <w:rPr>
          <w:rFonts w:ascii="Times New Roman" w:hAnsi="Times New Roman"/>
          <w:sz w:val="20"/>
          <w:szCs w:val="20"/>
        </w:rPr>
      </w:pPr>
      <w:r w:rsidRPr="005B0EA6">
        <w:rPr>
          <w:rFonts w:ascii="Times New Roman" w:hAnsi="Times New Roman"/>
          <w:sz w:val="20"/>
          <w:szCs w:val="20"/>
        </w:rPr>
        <w:t>(a)</w:t>
      </w:r>
      <w:r w:rsidRPr="005B0EA6">
        <w:rPr>
          <w:rFonts w:ascii="Times New Roman" w:hAnsi="Times New Roman"/>
          <w:sz w:val="20"/>
          <w:szCs w:val="20"/>
        </w:rPr>
        <w:tab/>
      </w:r>
      <w:r w:rsidRPr="005B0EA6">
        <w:rPr>
          <w:rFonts w:ascii="Times New Roman" w:hAnsi="Times New Roman"/>
          <w:sz w:val="20"/>
          <w:szCs w:val="20"/>
          <w:u w:val="single"/>
        </w:rPr>
        <w:t>Escrow Account</w:t>
      </w:r>
      <w:r w:rsidRPr="005B0EA6">
        <w:rPr>
          <w:rFonts w:ascii="Times New Roman" w:hAnsi="Times New Roman"/>
          <w:sz w:val="20"/>
          <w:szCs w:val="20"/>
        </w:rPr>
        <w:t xml:space="preserve">. Upon the Effective Date, </w:t>
      </w:r>
      <w:r>
        <w:rPr>
          <w:rFonts w:ascii="Times New Roman" w:hAnsi="Times New Roman"/>
          <w:sz w:val="20"/>
          <w:szCs w:val="20"/>
        </w:rPr>
        <w:t>Contractor</w:t>
      </w:r>
      <w:r w:rsidRPr="005B0EA6">
        <w:rPr>
          <w:rFonts w:ascii="Times New Roman" w:hAnsi="Times New Roman"/>
          <w:sz w:val="20"/>
          <w:szCs w:val="20"/>
        </w:rPr>
        <w:t xml:space="preserve"> agrees to enter into a</w:t>
      </w:r>
      <w:r w:rsidR="00B91F5F">
        <w:rPr>
          <w:rFonts w:ascii="Times New Roman" w:hAnsi="Times New Roman"/>
          <w:sz w:val="20"/>
          <w:szCs w:val="20"/>
        </w:rPr>
        <w:t>n</w:t>
      </w:r>
      <w:r w:rsidRPr="005B0EA6">
        <w:rPr>
          <w:rFonts w:ascii="Times New Roman" w:hAnsi="Times New Roman"/>
          <w:sz w:val="20"/>
          <w:szCs w:val="20"/>
        </w:rPr>
        <w:t xml:space="preserve"> escrow agreement (“Escrow Agreement”) with a third party escrow agent to be mutually agreed upon by the Parties (“Escrow Agent”).  </w:t>
      </w:r>
      <w:r>
        <w:rPr>
          <w:rFonts w:ascii="Times New Roman" w:hAnsi="Times New Roman"/>
          <w:sz w:val="20"/>
          <w:szCs w:val="20"/>
        </w:rPr>
        <w:t>Contractor</w:t>
      </w:r>
      <w:r w:rsidRPr="005B0EA6">
        <w:rPr>
          <w:rFonts w:ascii="Times New Roman" w:hAnsi="Times New Roman"/>
          <w:sz w:val="20"/>
          <w:szCs w:val="20"/>
        </w:rPr>
        <w:t xml:space="preserve"> shall be responsible for establishment, administration and cost of the escrow account.  Upon execution of the Escrow Agreement, </w:t>
      </w:r>
      <w:r>
        <w:rPr>
          <w:rFonts w:ascii="Times New Roman" w:hAnsi="Times New Roman"/>
          <w:sz w:val="20"/>
          <w:szCs w:val="20"/>
        </w:rPr>
        <w:t>Contractor</w:t>
      </w:r>
      <w:r w:rsidRPr="005B0EA6">
        <w:rPr>
          <w:rFonts w:ascii="Times New Roman" w:hAnsi="Times New Roman"/>
          <w:sz w:val="20"/>
          <w:szCs w:val="20"/>
        </w:rPr>
        <w:t xml:space="preserve"> shall deliver to the Escrow Agent a copy of the Source Code for the Licensed Software, together with all supporting information, tools, notes and other information necessary and sufficient to allow a reasonably qualified person to support, maintain, modify and prepare derivative works of the Licensed Software and </w:t>
      </w:r>
      <w:r>
        <w:rPr>
          <w:rFonts w:ascii="Times New Roman" w:hAnsi="Times New Roman"/>
          <w:sz w:val="20"/>
          <w:szCs w:val="20"/>
        </w:rPr>
        <w:t xml:space="preserve">other related </w:t>
      </w:r>
      <w:r w:rsidRPr="005B0EA6">
        <w:rPr>
          <w:rFonts w:ascii="Times New Roman" w:hAnsi="Times New Roman"/>
          <w:sz w:val="20"/>
          <w:szCs w:val="20"/>
        </w:rPr>
        <w:t>Deliverables (collectively the “Source Code Materials”).</w:t>
      </w:r>
    </w:p>
    <w:p w14:paraId="4D4A9B78" w14:textId="77777777" w:rsidR="00AC0AB8" w:rsidRPr="005B0EA6" w:rsidRDefault="00AC0AB8" w:rsidP="00E267C0">
      <w:pPr>
        <w:spacing w:line="240" w:lineRule="auto"/>
        <w:ind w:left="360"/>
        <w:rPr>
          <w:rFonts w:ascii="Times New Roman" w:hAnsi="Times New Roman"/>
          <w:sz w:val="20"/>
          <w:szCs w:val="20"/>
        </w:rPr>
      </w:pPr>
      <w:r w:rsidRPr="005B0EA6">
        <w:rPr>
          <w:rFonts w:ascii="Times New Roman" w:hAnsi="Times New Roman"/>
          <w:sz w:val="20"/>
          <w:szCs w:val="20"/>
        </w:rPr>
        <w:t>(b)</w:t>
      </w:r>
      <w:r w:rsidRPr="005B0EA6">
        <w:rPr>
          <w:rFonts w:ascii="Times New Roman" w:hAnsi="Times New Roman"/>
          <w:sz w:val="20"/>
          <w:szCs w:val="20"/>
        </w:rPr>
        <w:tab/>
      </w:r>
      <w:r w:rsidRPr="00EA5668">
        <w:rPr>
          <w:rFonts w:ascii="Times New Roman" w:hAnsi="Times New Roman"/>
          <w:sz w:val="20"/>
          <w:szCs w:val="20"/>
          <w:u w:val="single"/>
        </w:rPr>
        <w:t>Release Conditions</w:t>
      </w:r>
      <w:r w:rsidRPr="005B0EA6">
        <w:rPr>
          <w:rFonts w:ascii="Times New Roman" w:hAnsi="Times New Roman"/>
          <w:sz w:val="20"/>
          <w:szCs w:val="20"/>
        </w:rPr>
        <w:t xml:space="preserve">. The Escrow Agreement shall provide that release of the Source Code Materials to the </w:t>
      </w:r>
      <w:r>
        <w:rPr>
          <w:rFonts w:ascii="Times New Roman" w:hAnsi="Times New Roman"/>
          <w:sz w:val="20"/>
          <w:szCs w:val="20"/>
        </w:rPr>
        <w:t xml:space="preserve">JBE </w:t>
      </w:r>
      <w:r w:rsidRPr="005B0EA6">
        <w:rPr>
          <w:rFonts w:ascii="Times New Roman" w:hAnsi="Times New Roman"/>
          <w:sz w:val="20"/>
          <w:szCs w:val="20"/>
        </w:rPr>
        <w:t>shall occur if any of the following occur (each, a “Release Condition”):</w:t>
      </w:r>
    </w:p>
    <w:p w14:paraId="423B2089"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materially breaches any of its obligations </w:t>
      </w:r>
      <w:r>
        <w:rPr>
          <w:rFonts w:ascii="Times New Roman" w:hAnsi="Times New Roman"/>
          <w:sz w:val="20"/>
          <w:szCs w:val="20"/>
        </w:rPr>
        <w:t xml:space="preserve">to provide maintenance and support services for the Licensed </w:t>
      </w:r>
      <w:proofErr w:type="gramStart"/>
      <w:r>
        <w:rPr>
          <w:rFonts w:ascii="Times New Roman" w:hAnsi="Times New Roman"/>
          <w:sz w:val="20"/>
          <w:szCs w:val="20"/>
        </w:rPr>
        <w:t>Software</w:t>
      </w:r>
      <w:r w:rsidRPr="005B0EA6">
        <w:rPr>
          <w:rFonts w:ascii="Times New Roman" w:hAnsi="Times New Roman"/>
          <w:sz w:val="20"/>
          <w:szCs w:val="20"/>
        </w:rPr>
        <w:t>;</w:t>
      </w:r>
      <w:proofErr w:type="gramEnd"/>
    </w:p>
    <w:p w14:paraId="715C0EB8"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dissolves, becomes insolvent or ceases to conduct business as a going </w:t>
      </w:r>
      <w:proofErr w:type="gramStart"/>
      <w:r w:rsidRPr="005B0EA6">
        <w:rPr>
          <w:rFonts w:ascii="Times New Roman" w:hAnsi="Times New Roman"/>
          <w:sz w:val="20"/>
          <w:szCs w:val="20"/>
        </w:rPr>
        <w:t>concern;</w:t>
      </w:r>
      <w:proofErr w:type="gramEnd"/>
    </w:p>
    <w:p w14:paraId="73AD98B5"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(iii)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makes a general assignment for the benefit of creditors or commences any case, proceeding or other action seeking to have an order for relief entered on </w:t>
      </w:r>
      <w:r>
        <w:rPr>
          <w:rFonts w:ascii="Times New Roman" w:hAnsi="Times New Roman"/>
          <w:sz w:val="20"/>
          <w:szCs w:val="20"/>
        </w:rPr>
        <w:t>Contractor</w:t>
      </w:r>
      <w:r w:rsidRPr="005B0EA6">
        <w:rPr>
          <w:rFonts w:ascii="Times New Roman" w:hAnsi="Times New Roman"/>
          <w:sz w:val="20"/>
          <w:szCs w:val="20"/>
        </w:rPr>
        <w:t xml:space="preserve">’s behalf as a debtor or to adjudicate </w:t>
      </w:r>
      <w:r>
        <w:rPr>
          <w:rFonts w:ascii="Times New Roman" w:hAnsi="Times New Roman"/>
          <w:sz w:val="20"/>
          <w:szCs w:val="20"/>
        </w:rPr>
        <w:t>Contractor</w:t>
      </w:r>
      <w:r w:rsidRPr="005B0EA6">
        <w:rPr>
          <w:rFonts w:ascii="Times New Roman" w:hAnsi="Times New Roman"/>
          <w:sz w:val="20"/>
          <w:szCs w:val="20"/>
        </w:rPr>
        <w:t xml:space="preserve"> as bankrupt or insolvent, or seeks a reorganization, liquidation, dissolution or composition of </w:t>
      </w:r>
      <w:r>
        <w:rPr>
          <w:rFonts w:ascii="Times New Roman" w:hAnsi="Times New Roman"/>
          <w:sz w:val="20"/>
          <w:szCs w:val="20"/>
        </w:rPr>
        <w:t>Contractor</w:t>
      </w:r>
      <w:r w:rsidRPr="005B0EA6">
        <w:rPr>
          <w:rFonts w:ascii="Times New Roman" w:hAnsi="Times New Roman"/>
          <w:sz w:val="20"/>
          <w:szCs w:val="20"/>
        </w:rPr>
        <w:t xml:space="preserve"> or </w:t>
      </w:r>
      <w:r>
        <w:rPr>
          <w:rFonts w:ascii="Times New Roman" w:hAnsi="Times New Roman"/>
          <w:sz w:val="20"/>
          <w:szCs w:val="20"/>
        </w:rPr>
        <w:t>Contractor</w:t>
      </w:r>
      <w:r w:rsidRPr="005B0EA6">
        <w:rPr>
          <w:rFonts w:ascii="Times New Roman" w:hAnsi="Times New Roman"/>
          <w:sz w:val="20"/>
          <w:szCs w:val="20"/>
        </w:rPr>
        <w:t xml:space="preserve">’s debts under any law relating to bankruptcy, insolvency, or relief of debtors or seeking appointment of a receiver, trustee, custodian or similar official for </w:t>
      </w:r>
      <w:r>
        <w:rPr>
          <w:rFonts w:ascii="Times New Roman" w:hAnsi="Times New Roman"/>
          <w:sz w:val="20"/>
          <w:szCs w:val="20"/>
        </w:rPr>
        <w:t>Contractor</w:t>
      </w:r>
      <w:r w:rsidRPr="005B0EA6">
        <w:rPr>
          <w:rFonts w:ascii="Times New Roman" w:hAnsi="Times New Roman"/>
          <w:sz w:val="20"/>
          <w:szCs w:val="20"/>
        </w:rPr>
        <w:t xml:space="preserve"> or for all or any substantial portion of </w:t>
      </w:r>
      <w:r>
        <w:rPr>
          <w:rFonts w:ascii="Times New Roman" w:hAnsi="Times New Roman"/>
          <w:sz w:val="20"/>
          <w:szCs w:val="20"/>
        </w:rPr>
        <w:t>Contractor</w:t>
      </w:r>
      <w:r w:rsidRPr="005B0EA6">
        <w:rPr>
          <w:rFonts w:ascii="Times New Roman" w:hAnsi="Times New Roman"/>
          <w:sz w:val="20"/>
          <w:szCs w:val="20"/>
        </w:rPr>
        <w:t>’s assets; or</w:t>
      </w:r>
    </w:p>
    <w:p w14:paraId="65C85F4C" w14:textId="77777777" w:rsidR="00AC0AB8"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(iv)</w:t>
      </w:r>
      <w:r w:rsidRPr="005B0EA6">
        <w:rPr>
          <w:rFonts w:ascii="Times New Roman" w:hAnsi="Times New Roman"/>
          <w:sz w:val="20"/>
          <w:szCs w:val="20"/>
        </w:rPr>
        <w:tab/>
        <w:t xml:space="preserve">any case, proceeding or similar action is brought against </w:t>
      </w:r>
      <w:r>
        <w:rPr>
          <w:rFonts w:ascii="Times New Roman" w:hAnsi="Times New Roman"/>
          <w:sz w:val="20"/>
          <w:szCs w:val="20"/>
        </w:rPr>
        <w:t>Contractor</w:t>
      </w:r>
      <w:r w:rsidRPr="005B0EA6">
        <w:rPr>
          <w:rFonts w:ascii="Times New Roman" w:hAnsi="Times New Roman"/>
          <w:sz w:val="20"/>
          <w:szCs w:val="20"/>
        </w:rPr>
        <w:t xml:space="preserve"> seeking to have an order for relief entered against it to adjudicate it as bankrupt or insolvent, or seeki</w:t>
      </w:r>
      <w:r>
        <w:rPr>
          <w:rFonts w:ascii="Times New Roman" w:hAnsi="Times New Roman"/>
          <w:sz w:val="20"/>
          <w:szCs w:val="20"/>
        </w:rPr>
        <w:t xml:space="preserve">ng reorganization, liquidation, </w:t>
      </w:r>
      <w:r w:rsidRPr="005B0EA6">
        <w:rPr>
          <w:rFonts w:ascii="Times New Roman" w:hAnsi="Times New Roman"/>
          <w:sz w:val="20"/>
          <w:szCs w:val="20"/>
        </w:rPr>
        <w:t xml:space="preserve">dissolution or composition of </w:t>
      </w:r>
      <w:r>
        <w:rPr>
          <w:rFonts w:ascii="Times New Roman" w:hAnsi="Times New Roman"/>
          <w:sz w:val="20"/>
          <w:szCs w:val="20"/>
        </w:rPr>
        <w:t>Contractor</w:t>
      </w:r>
      <w:r w:rsidRPr="005B0EA6">
        <w:rPr>
          <w:rFonts w:ascii="Times New Roman" w:hAnsi="Times New Roman"/>
          <w:sz w:val="20"/>
          <w:szCs w:val="20"/>
        </w:rPr>
        <w:t xml:space="preserve"> or </w:t>
      </w:r>
      <w:r>
        <w:rPr>
          <w:rFonts w:ascii="Times New Roman" w:hAnsi="Times New Roman"/>
          <w:sz w:val="20"/>
          <w:szCs w:val="20"/>
        </w:rPr>
        <w:t>Contractor</w:t>
      </w:r>
      <w:r w:rsidRPr="005B0EA6">
        <w:rPr>
          <w:rFonts w:ascii="Times New Roman" w:hAnsi="Times New Roman"/>
          <w:sz w:val="20"/>
          <w:szCs w:val="20"/>
        </w:rPr>
        <w:t xml:space="preserve">’s debts under any law relating to bankruptcy, insolvency, reorganization or the relief of debtors or seeking appointment of a receiver, trustee, custodian or similar official for </w:t>
      </w:r>
      <w:r>
        <w:rPr>
          <w:rFonts w:ascii="Times New Roman" w:hAnsi="Times New Roman"/>
          <w:sz w:val="20"/>
          <w:szCs w:val="20"/>
        </w:rPr>
        <w:t>Contractor</w:t>
      </w:r>
      <w:r w:rsidRPr="005B0EA6">
        <w:rPr>
          <w:rFonts w:ascii="Times New Roman" w:hAnsi="Times New Roman"/>
          <w:sz w:val="20"/>
          <w:szCs w:val="20"/>
        </w:rPr>
        <w:t xml:space="preserve"> or for all or any substantial portion of </w:t>
      </w:r>
      <w:r>
        <w:rPr>
          <w:rFonts w:ascii="Times New Roman" w:hAnsi="Times New Roman"/>
          <w:sz w:val="20"/>
          <w:szCs w:val="20"/>
        </w:rPr>
        <w:t>Contractor</w:t>
      </w:r>
      <w:r w:rsidRPr="005B0EA6">
        <w:rPr>
          <w:rFonts w:ascii="Times New Roman" w:hAnsi="Times New Roman"/>
          <w:sz w:val="20"/>
          <w:szCs w:val="20"/>
        </w:rPr>
        <w:t xml:space="preserve">’s assets that relate to this Agreement, and such case, proceeding or other action (1) results in the entry of an order for relief against </w:t>
      </w:r>
      <w:r>
        <w:rPr>
          <w:rFonts w:ascii="Times New Roman" w:hAnsi="Times New Roman"/>
          <w:sz w:val="20"/>
          <w:szCs w:val="20"/>
        </w:rPr>
        <w:t>Contractor</w:t>
      </w:r>
      <w:r w:rsidRPr="005B0EA6">
        <w:rPr>
          <w:rFonts w:ascii="Times New Roman" w:hAnsi="Times New Roman"/>
          <w:sz w:val="20"/>
          <w:szCs w:val="20"/>
        </w:rPr>
        <w:t xml:space="preserve"> which is not fully stayed within sixty (60) calendar days after the entry thereof or (</w:t>
      </w:r>
      <w:r w:rsidR="00FF19B8">
        <w:rPr>
          <w:rFonts w:ascii="Times New Roman" w:hAnsi="Times New Roman"/>
          <w:sz w:val="20"/>
          <w:szCs w:val="20"/>
        </w:rPr>
        <w:t>2</w:t>
      </w:r>
      <w:r w:rsidRPr="005B0EA6">
        <w:rPr>
          <w:rFonts w:ascii="Times New Roman" w:hAnsi="Times New Roman"/>
          <w:sz w:val="20"/>
          <w:szCs w:val="20"/>
        </w:rPr>
        <w:t>) remains undismissed for a period of sixty (60) calendar days.</w:t>
      </w:r>
    </w:p>
    <w:p w14:paraId="52FCD713" w14:textId="77777777" w:rsidR="0080263B" w:rsidRDefault="00AC0AB8" w:rsidP="00EC255A">
      <w:pPr>
        <w:spacing w:line="240" w:lineRule="auto"/>
        <w:ind w:left="360"/>
        <w:rPr>
          <w:rFonts w:ascii="Times New Roman" w:hAnsi="Times New Roman"/>
          <w:sz w:val="20"/>
          <w:szCs w:val="20"/>
        </w:rPr>
        <w:sectPr w:rsidR="0080263B" w:rsidSect="00D92D15">
          <w:footerReference w:type="first" r:id="rId16"/>
          <w:pgSz w:w="12240" w:h="15840" w:code="1"/>
          <w:pgMar w:top="1080" w:right="1296" w:bottom="1080" w:left="1296" w:header="288" w:footer="0" w:gutter="0"/>
          <w:pgNumType w:start="1"/>
          <w:cols w:space="720"/>
          <w:titlePg/>
          <w:docGrid w:linePitch="299"/>
        </w:sectPr>
      </w:pPr>
      <w:r w:rsidRPr="005B0EA6">
        <w:rPr>
          <w:rFonts w:ascii="Times New Roman" w:hAnsi="Times New Roman"/>
          <w:sz w:val="20"/>
          <w:szCs w:val="20"/>
        </w:rPr>
        <w:t>(c)</w:t>
      </w:r>
      <w:r w:rsidRPr="005B0EA6">
        <w:rPr>
          <w:rFonts w:ascii="Times New Roman" w:hAnsi="Times New Roman"/>
          <w:sz w:val="20"/>
          <w:szCs w:val="20"/>
        </w:rPr>
        <w:tab/>
      </w:r>
      <w:r w:rsidRPr="00101247">
        <w:rPr>
          <w:rFonts w:ascii="Times New Roman" w:hAnsi="Times New Roman"/>
          <w:sz w:val="20"/>
          <w:szCs w:val="20"/>
          <w:u w:val="single"/>
        </w:rPr>
        <w:t>License</w:t>
      </w:r>
      <w:r w:rsidRPr="005B0EA6">
        <w:rPr>
          <w:rFonts w:ascii="Times New Roman" w:hAnsi="Times New Roman"/>
          <w:sz w:val="20"/>
          <w:szCs w:val="20"/>
        </w:rPr>
        <w:t xml:space="preserve">.  </w:t>
      </w:r>
      <w:r>
        <w:rPr>
          <w:rFonts w:ascii="Times New Roman" w:hAnsi="Times New Roman"/>
          <w:sz w:val="20"/>
          <w:szCs w:val="20"/>
        </w:rPr>
        <w:t>In the event of a Release Condition, Contractor</w:t>
      </w:r>
      <w:r w:rsidRPr="005B0EA6">
        <w:rPr>
          <w:rFonts w:ascii="Times New Roman" w:hAnsi="Times New Roman"/>
          <w:sz w:val="20"/>
          <w:szCs w:val="20"/>
        </w:rPr>
        <w:t xml:space="preserve"> hereby grants </w:t>
      </w:r>
      <w:r>
        <w:rPr>
          <w:rFonts w:ascii="Times New Roman" w:hAnsi="Times New Roman"/>
          <w:sz w:val="20"/>
          <w:szCs w:val="20"/>
        </w:rPr>
        <w:t xml:space="preserve">to </w:t>
      </w:r>
      <w:r w:rsidRPr="005B0EA6">
        <w:rPr>
          <w:rFonts w:ascii="Times New Roman" w:hAnsi="Times New Roman"/>
          <w:sz w:val="20"/>
          <w:szCs w:val="20"/>
        </w:rPr>
        <w:t xml:space="preserve">the </w:t>
      </w:r>
      <w:r>
        <w:rPr>
          <w:rFonts w:ascii="Times New Roman" w:hAnsi="Times New Roman"/>
          <w:sz w:val="20"/>
          <w:szCs w:val="20"/>
        </w:rPr>
        <w:t xml:space="preserve">Judicial Branch Entities </w:t>
      </w:r>
      <w:r w:rsidRPr="005B0EA6">
        <w:rPr>
          <w:rFonts w:ascii="Times New Roman" w:hAnsi="Times New Roman"/>
          <w:sz w:val="20"/>
          <w:szCs w:val="20"/>
        </w:rPr>
        <w:t xml:space="preserve">a perpetual, irrevocable, worldwide, nonexclusive, royalty-free, fully paid-up, nonexclusive license to use, reproduce, modify and create derivative works of the Licensed Software (in Source Code and object code form) for the </w:t>
      </w:r>
      <w:r w:rsidRPr="005B0EA6">
        <w:rPr>
          <w:rFonts w:ascii="Times New Roman" w:hAnsi="Times New Roman"/>
          <w:sz w:val="20"/>
          <w:szCs w:val="20"/>
        </w:rPr>
        <w:lastRenderedPageBreak/>
        <w:t xml:space="preserve">purpose of maintaining and supporting the Licensed Software for use in accordance with the terms of this Agreement.  Notwithstanding any other provision in this Agreement, </w:t>
      </w:r>
      <w:r>
        <w:rPr>
          <w:rFonts w:ascii="Times New Roman" w:hAnsi="Times New Roman"/>
          <w:sz w:val="20"/>
          <w:szCs w:val="20"/>
        </w:rPr>
        <w:t xml:space="preserve">JBE </w:t>
      </w:r>
      <w:r w:rsidRPr="005B0EA6">
        <w:rPr>
          <w:rFonts w:ascii="Times New Roman" w:hAnsi="Times New Roman"/>
          <w:sz w:val="20"/>
          <w:szCs w:val="20"/>
        </w:rPr>
        <w:t xml:space="preserve">Contractors may exercise the </w:t>
      </w:r>
      <w:r>
        <w:rPr>
          <w:rFonts w:ascii="Times New Roman" w:hAnsi="Times New Roman"/>
          <w:sz w:val="20"/>
          <w:szCs w:val="20"/>
        </w:rPr>
        <w:t xml:space="preserve">foregoing </w:t>
      </w:r>
      <w:r w:rsidRPr="005B0EA6">
        <w:rPr>
          <w:rFonts w:ascii="Times New Roman" w:hAnsi="Times New Roman"/>
          <w:sz w:val="20"/>
          <w:szCs w:val="20"/>
        </w:rPr>
        <w:t xml:space="preserve">license rights granted to the </w:t>
      </w:r>
      <w:r>
        <w:rPr>
          <w:rFonts w:ascii="Times New Roman" w:hAnsi="Times New Roman"/>
          <w:sz w:val="20"/>
          <w:szCs w:val="20"/>
        </w:rPr>
        <w:t>Judicial Branch Entities</w:t>
      </w:r>
      <w:r w:rsidRPr="005B0EA6">
        <w:rPr>
          <w:rFonts w:ascii="Times New Roman" w:hAnsi="Times New Roman"/>
          <w:sz w:val="20"/>
          <w:szCs w:val="20"/>
        </w:rPr>
        <w:t xml:space="preserve"> for the benefit of the </w:t>
      </w:r>
      <w:r>
        <w:rPr>
          <w:rFonts w:ascii="Times New Roman" w:hAnsi="Times New Roman"/>
          <w:sz w:val="20"/>
          <w:szCs w:val="20"/>
        </w:rPr>
        <w:t>Judicial Branch Entities</w:t>
      </w:r>
      <w:r w:rsidRPr="005B0EA6">
        <w:rPr>
          <w:rFonts w:ascii="Times New Roman" w:hAnsi="Times New Roman"/>
          <w:sz w:val="20"/>
          <w:szCs w:val="20"/>
        </w:rPr>
        <w:t>.</w:t>
      </w:r>
    </w:p>
    <w:p w14:paraId="48D3E664" w14:textId="77777777" w:rsidR="00AC0AB8" w:rsidRPr="00E6238F" w:rsidRDefault="00AC0AB8" w:rsidP="00AC0AB8">
      <w:pPr>
        <w:jc w:val="center"/>
        <w:rPr>
          <w:rFonts w:ascii="Times New Roman" w:hAnsi="Times New Roman"/>
          <w:b/>
          <w:sz w:val="20"/>
          <w:szCs w:val="20"/>
        </w:rPr>
      </w:pPr>
      <w:r w:rsidRPr="00E330EB">
        <w:rPr>
          <w:rFonts w:ascii="Times New Roman" w:hAnsi="Times New Roman"/>
          <w:b/>
          <w:sz w:val="20"/>
          <w:szCs w:val="20"/>
          <w:u w:val="single"/>
        </w:rPr>
        <w:lastRenderedPageBreak/>
        <w:t>APPENDIX F</w:t>
      </w:r>
      <w:r w:rsidRPr="00E6238F">
        <w:rPr>
          <w:rFonts w:ascii="Times New Roman" w:hAnsi="Times New Roman"/>
          <w:b/>
          <w:sz w:val="20"/>
          <w:szCs w:val="20"/>
        </w:rPr>
        <w:t xml:space="preserve">: </w:t>
      </w:r>
      <w:r>
        <w:rPr>
          <w:rFonts w:ascii="Times New Roman" w:hAnsi="Times New Roman"/>
          <w:b/>
          <w:sz w:val="20"/>
          <w:szCs w:val="20"/>
        </w:rPr>
        <w:t>MAINTENANCE AND SUPPORT SERVICES</w:t>
      </w:r>
    </w:p>
    <w:p w14:paraId="043A7927" w14:textId="77777777" w:rsidR="00471742" w:rsidRPr="00471742" w:rsidRDefault="00471742" w:rsidP="00B61602">
      <w:pPr>
        <w:spacing w:line="240" w:lineRule="auto"/>
        <w:rPr>
          <w:rFonts w:ascii="Times New Roman" w:hAnsi="Times New Roman"/>
          <w:b/>
          <w:i/>
          <w:sz w:val="20"/>
          <w:szCs w:val="20"/>
        </w:rPr>
      </w:pPr>
      <w:r w:rsidRPr="00471742">
        <w:rPr>
          <w:rFonts w:ascii="Times New Roman" w:hAnsi="Times New Roman"/>
          <w:b/>
          <w:i/>
          <w:sz w:val="20"/>
          <w:szCs w:val="20"/>
          <w:highlight w:val="yellow"/>
        </w:rPr>
        <w:t>[SECTION INSTRUCTIONS: edit provisions below as appropriate in accordance with specific business/IT requirements</w:t>
      </w:r>
      <w:r w:rsidR="00604E71">
        <w:rPr>
          <w:rFonts w:ascii="Times New Roman" w:hAnsi="Times New Roman"/>
          <w:b/>
          <w:i/>
          <w:sz w:val="20"/>
          <w:szCs w:val="20"/>
          <w:highlight w:val="yellow"/>
        </w:rPr>
        <w:t xml:space="preserve">. </w:t>
      </w:r>
      <w:r w:rsidR="00604E71" w:rsidRPr="00D55F4F">
        <w:rPr>
          <w:rFonts w:ascii="Times New Roman" w:hAnsi="Times New Roman"/>
          <w:b/>
          <w:i/>
          <w:sz w:val="20"/>
          <w:szCs w:val="20"/>
          <w:highlight w:val="yellow"/>
        </w:rPr>
        <w:t>If the JBE will not be receiving</w:t>
      </w:r>
      <w:r w:rsidR="00D55F4F">
        <w:rPr>
          <w:rFonts w:ascii="Times New Roman" w:hAnsi="Times New Roman"/>
          <w:b/>
          <w:i/>
          <w:sz w:val="20"/>
          <w:szCs w:val="20"/>
          <w:highlight w:val="yellow"/>
        </w:rPr>
        <w:t xml:space="preserve"> </w:t>
      </w:r>
      <w:r w:rsidR="00D55F4F" w:rsidRPr="00D55F4F">
        <w:rPr>
          <w:rFonts w:ascii="Times New Roman" w:hAnsi="Times New Roman"/>
          <w:b/>
          <w:i/>
          <w:sz w:val="20"/>
          <w:szCs w:val="20"/>
          <w:highlight w:val="yellow"/>
        </w:rPr>
        <w:t>Maintenance and Support Services</w:t>
      </w:r>
      <w:r w:rsidR="00D55F4F">
        <w:rPr>
          <w:rFonts w:ascii="Times New Roman" w:hAnsi="Times New Roman"/>
          <w:b/>
          <w:i/>
          <w:sz w:val="20"/>
          <w:szCs w:val="20"/>
          <w:highlight w:val="yellow"/>
        </w:rPr>
        <w:t>, omit this Appendix F</w:t>
      </w:r>
      <w:r w:rsidR="00604E71" w:rsidRPr="00D55F4F">
        <w:rPr>
          <w:rFonts w:ascii="Times New Roman" w:hAnsi="Times New Roman"/>
          <w:b/>
          <w:i/>
          <w:sz w:val="20"/>
          <w:szCs w:val="20"/>
          <w:highlight w:val="yellow"/>
        </w:rPr>
        <w:t xml:space="preserve"> from the Agreement and make conforming edits to the other appendixes</w:t>
      </w:r>
      <w:r w:rsidRPr="00D55F4F">
        <w:rPr>
          <w:rFonts w:ascii="Times New Roman" w:hAnsi="Times New Roman"/>
          <w:b/>
          <w:i/>
          <w:sz w:val="20"/>
          <w:szCs w:val="20"/>
          <w:highlight w:val="yellow"/>
        </w:rPr>
        <w:t>]</w:t>
      </w:r>
    </w:p>
    <w:p w14:paraId="52467315" w14:textId="77777777" w:rsidR="007A4810" w:rsidRDefault="007A4810" w:rsidP="00B61602">
      <w:pPr>
        <w:spacing w:line="240" w:lineRule="auto"/>
        <w:rPr>
          <w:rFonts w:ascii="Times New Roman" w:hAnsi="Times New Roman"/>
          <w:sz w:val="20"/>
          <w:szCs w:val="20"/>
        </w:rPr>
      </w:pPr>
    </w:p>
    <w:p w14:paraId="73B9C305" w14:textId="77777777" w:rsidR="003B42EE" w:rsidRDefault="00AC0AB8" w:rsidP="00B61602">
      <w:pPr>
        <w:spacing w:line="240" w:lineRule="auto"/>
        <w:rPr>
          <w:rFonts w:ascii="Times New Roman" w:hAnsi="Times New Roman"/>
          <w:sz w:val="20"/>
          <w:szCs w:val="20"/>
        </w:rPr>
      </w:pPr>
      <w:r>
        <w:rPr>
          <w:rFonts w:ascii="Times New Roman" w:hAnsi="Times New Roman"/>
          <w:sz w:val="20"/>
          <w:szCs w:val="20"/>
        </w:rPr>
        <w:t xml:space="preserve">1. </w:t>
      </w:r>
      <w:r w:rsidR="00D62E45" w:rsidRPr="00D62E45">
        <w:rPr>
          <w:rFonts w:ascii="Times New Roman" w:hAnsi="Times New Roman"/>
          <w:sz w:val="20"/>
          <w:szCs w:val="20"/>
          <w:u w:val="single"/>
        </w:rPr>
        <w:t>Services</w:t>
      </w:r>
      <w:r w:rsidR="00D62E45">
        <w:rPr>
          <w:rFonts w:ascii="Times New Roman" w:hAnsi="Times New Roman"/>
          <w:sz w:val="20"/>
          <w:szCs w:val="20"/>
        </w:rPr>
        <w:t xml:space="preserve">. Contractor will provide the </w:t>
      </w:r>
      <w:r w:rsidR="00081F8D">
        <w:rPr>
          <w:rFonts w:ascii="Times New Roman" w:hAnsi="Times New Roman"/>
          <w:sz w:val="20"/>
          <w:szCs w:val="20"/>
        </w:rPr>
        <w:t xml:space="preserve">maintenance and support </w:t>
      </w:r>
      <w:r w:rsidR="00D62E45">
        <w:rPr>
          <w:rFonts w:ascii="Times New Roman" w:hAnsi="Times New Roman"/>
          <w:sz w:val="20"/>
          <w:szCs w:val="20"/>
        </w:rPr>
        <w:t xml:space="preserve">services </w:t>
      </w:r>
      <w:r w:rsidR="00B96D99">
        <w:rPr>
          <w:rFonts w:ascii="Times New Roman" w:hAnsi="Times New Roman"/>
          <w:sz w:val="20"/>
          <w:szCs w:val="20"/>
        </w:rPr>
        <w:t xml:space="preserve">and service levels </w:t>
      </w:r>
      <w:r w:rsidR="00D62E45">
        <w:rPr>
          <w:rFonts w:ascii="Times New Roman" w:hAnsi="Times New Roman"/>
          <w:sz w:val="20"/>
          <w:szCs w:val="20"/>
        </w:rPr>
        <w:t>set forth in this Appendix F for all Work provided under the Agreement</w:t>
      </w:r>
      <w:r w:rsidR="004F439A">
        <w:rPr>
          <w:rFonts w:ascii="Times New Roman" w:hAnsi="Times New Roman"/>
          <w:sz w:val="20"/>
          <w:szCs w:val="20"/>
        </w:rPr>
        <w:t xml:space="preserve">, including </w:t>
      </w:r>
      <w:r w:rsidR="00044DA4">
        <w:rPr>
          <w:rFonts w:ascii="Times New Roman" w:hAnsi="Times New Roman"/>
          <w:sz w:val="20"/>
          <w:szCs w:val="20"/>
        </w:rPr>
        <w:t xml:space="preserve">all </w:t>
      </w:r>
      <w:r w:rsidR="004F439A">
        <w:rPr>
          <w:rFonts w:ascii="Times New Roman" w:hAnsi="Times New Roman"/>
          <w:sz w:val="20"/>
          <w:szCs w:val="20"/>
        </w:rPr>
        <w:t>services, goods, Deliverables, and Licensed Software</w:t>
      </w:r>
      <w:r w:rsidR="00D62E45">
        <w:rPr>
          <w:rFonts w:ascii="Times New Roman" w:hAnsi="Times New Roman"/>
          <w:sz w:val="20"/>
          <w:szCs w:val="20"/>
        </w:rPr>
        <w:t xml:space="preserve">. </w:t>
      </w:r>
      <w:r w:rsidR="007A4810">
        <w:rPr>
          <w:rFonts w:ascii="Times New Roman" w:hAnsi="Times New Roman"/>
          <w:sz w:val="20"/>
          <w:szCs w:val="20"/>
        </w:rPr>
        <w:t xml:space="preserve">The Maintenance and Support Services will commence on </w:t>
      </w:r>
      <w:r w:rsidR="007A4810" w:rsidRPr="007A4810">
        <w:rPr>
          <w:rFonts w:ascii="Times New Roman" w:hAnsi="Times New Roman"/>
          <w:b/>
          <w:i/>
          <w:sz w:val="20"/>
          <w:szCs w:val="20"/>
        </w:rPr>
        <w:t>[</w:t>
      </w:r>
      <w:r w:rsidR="007A4810" w:rsidRPr="007A4810">
        <w:rPr>
          <w:rFonts w:ascii="Times New Roman" w:hAnsi="Times New Roman"/>
          <w:b/>
          <w:i/>
          <w:sz w:val="20"/>
          <w:szCs w:val="20"/>
          <w:highlight w:val="yellow"/>
        </w:rPr>
        <w:t>INSERT DATE</w:t>
      </w:r>
      <w:r w:rsidR="007A4810" w:rsidRPr="007A4810">
        <w:rPr>
          <w:rFonts w:ascii="Times New Roman" w:hAnsi="Times New Roman"/>
          <w:b/>
          <w:i/>
          <w:sz w:val="20"/>
          <w:szCs w:val="20"/>
        </w:rPr>
        <w:t>]</w:t>
      </w:r>
      <w:r w:rsidR="007A4810">
        <w:rPr>
          <w:rFonts w:ascii="Times New Roman" w:hAnsi="Times New Roman"/>
          <w:sz w:val="20"/>
          <w:szCs w:val="20"/>
        </w:rPr>
        <w:t xml:space="preserve"> and will continue until </w:t>
      </w:r>
      <w:r w:rsidR="007A4810" w:rsidRPr="007A4810">
        <w:rPr>
          <w:rFonts w:ascii="Times New Roman" w:hAnsi="Times New Roman"/>
          <w:b/>
          <w:i/>
          <w:sz w:val="20"/>
          <w:szCs w:val="20"/>
        </w:rPr>
        <w:t>[</w:t>
      </w:r>
      <w:r w:rsidR="007A4810" w:rsidRPr="00256569">
        <w:rPr>
          <w:rFonts w:ascii="Times New Roman" w:hAnsi="Times New Roman"/>
          <w:b/>
          <w:i/>
          <w:sz w:val="20"/>
          <w:szCs w:val="20"/>
          <w:highlight w:val="yellow"/>
        </w:rPr>
        <w:t>INSERT DATE</w:t>
      </w:r>
      <w:r w:rsidR="007A4810" w:rsidRPr="00484209">
        <w:rPr>
          <w:rFonts w:ascii="Times New Roman" w:hAnsi="Times New Roman"/>
          <w:b/>
          <w:i/>
          <w:sz w:val="20"/>
          <w:szCs w:val="20"/>
          <w:highlight w:val="yellow"/>
        </w:rPr>
        <w:t>; ADD OPTIONS TO RENEW FOR ADDITIONAL TERMS, AS APPLICABLE</w:t>
      </w:r>
      <w:r w:rsidR="007A4810" w:rsidRPr="007A4810">
        <w:rPr>
          <w:rFonts w:ascii="Times New Roman" w:hAnsi="Times New Roman"/>
          <w:b/>
          <w:i/>
          <w:sz w:val="20"/>
          <w:szCs w:val="20"/>
        </w:rPr>
        <w:t>]</w:t>
      </w:r>
      <w:r w:rsidR="007A4810">
        <w:rPr>
          <w:rFonts w:ascii="Times New Roman" w:hAnsi="Times New Roman"/>
          <w:sz w:val="20"/>
          <w:szCs w:val="20"/>
        </w:rPr>
        <w:t xml:space="preserve">.  </w:t>
      </w:r>
    </w:p>
    <w:p w14:paraId="387B8137" w14:textId="77777777" w:rsidR="00D62E45" w:rsidRDefault="00D62E45" w:rsidP="00B61602">
      <w:pPr>
        <w:spacing w:line="240" w:lineRule="auto"/>
        <w:rPr>
          <w:rFonts w:ascii="Times New Roman" w:hAnsi="Times New Roman"/>
          <w:sz w:val="20"/>
          <w:szCs w:val="20"/>
        </w:rPr>
      </w:pPr>
      <w:r w:rsidRPr="00D62E45">
        <w:rPr>
          <w:rFonts w:ascii="Times New Roman" w:hAnsi="Times New Roman"/>
          <w:b/>
          <w:i/>
          <w:sz w:val="20"/>
          <w:szCs w:val="20"/>
          <w:highlight w:val="yellow"/>
        </w:rPr>
        <w:t>[SECTION INSTRUCTIONS:</w:t>
      </w:r>
      <w:r>
        <w:rPr>
          <w:rFonts w:ascii="Times New Roman" w:hAnsi="Times New Roman"/>
          <w:b/>
          <w:i/>
          <w:sz w:val="20"/>
          <w:szCs w:val="20"/>
          <w:highlight w:val="yellow"/>
        </w:rPr>
        <w:t xml:space="preserve"> edit</w:t>
      </w:r>
      <w:r w:rsidR="00650C87">
        <w:rPr>
          <w:rFonts w:ascii="Times New Roman" w:hAnsi="Times New Roman"/>
          <w:b/>
          <w:i/>
          <w:sz w:val="20"/>
          <w:szCs w:val="20"/>
          <w:highlight w:val="yellow"/>
        </w:rPr>
        <w:t>, as necessary,</w:t>
      </w:r>
      <w:r>
        <w:rPr>
          <w:rFonts w:ascii="Times New Roman" w:hAnsi="Times New Roman"/>
          <w:b/>
          <w:i/>
          <w:sz w:val="20"/>
          <w:szCs w:val="20"/>
          <w:highlight w:val="yellow"/>
        </w:rPr>
        <w:t xml:space="preserve"> the scope of </w:t>
      </w:r>
      <w:r w:rsidR="0031347F">
        <w:rPr>
          <w:rFonts w:ascii="Times New Roman" w:hAnsi="Times New Roman"/>
          <w:b/>
          <w:i/>
          <w:sz w:val="20"/>
          <w:szCs w:val="20"/>
          <w:highlight w:val="yellow"/>
        </w:rPr>
        <w:t>the Maintenance and Support S</w:t>
      </w:r>
      <w:r>
        <w:rPr>
          <w:rFonts w:ascii="Times New Roman" w:hAnsi="Times New Roman"/>
          <w:b/>
          <w:i/>
          <w:sz w:val="20"/>
          <w:szCs w:val="20"/>
          <w:highlight w:val="yellow"/>
        </w:rPr>
        <w:t xml:space="preserve">ervices and </w:t>
      </w:r>
      <w:r w:rsidR="002A0A7B">
        <w:rPr>
          <w:rFonts w:ascii="Times New Roman" w:hAnsi="Times New Roman"/>
          <w:b/>
          <w:i/>
          <w:sz w:val="20"/>
          <w:szCs w:val="20"/>
          <w:highlight w:val="yellow"/>
        </w:rPr>
        <w:t xml:space="preserve">add </w:t>
      </w:r>
      <w:r>
        <w:rPr>
          <w:rFonts w:ascii="Times New Roman" w:hAnsi="Times New Roman"/>
          <w:b/>
          <w:i/>
          <w:sz w:val="20"/>
          <w:szCs w:val="20"/>
          <w:highlight w:val="yellow"/>
        </w:rPr>
        <w:t xml:space="preserve">service levels </w:t>
      </w:r>
      <w:r w:rsidR="002A0A7B">
        <w:rPr>
          <w:rFonts w:ascii="Times New Roman" w:hAnsi="Times New Roman"/>
          <w:b/>
          <w:i/>
          <w:sz w:val="20"/>
          <w:szCs w:val="20"/>
          <w:highlight w:val="yellow"/>
        </w:rPr>
        <w:t xml:space="preserve">to </w:t>
      </w:r>
      <w:r>
        <w:rPr>
          <w:rFonts w:ascii="Times New Roman" w:hAnsi="Times New Roman"/>
          <w:b/>
          <w:i/>
          <w:sz w:val="20"/>
          <w:szCs w:val="20"/>
          <w:highlight w:val="yellow"/>
        </w:rPr>
        <w:t>this Appendix</w:t>
      </w:r>
      <w:r w:rsidR="00650C87">
        <w:rPr>
          <w:rFonts w:ascii="Times New Roman" w:hAnsi="Times New Roman"/>
          <w:b/>
          <w:i/>
          <w:sz w:val="20"/>
          <w:szCs w:val="20"/>
          <w:highlight w:val="yellow"/>
        </w:rPr>
        <w:t>,</w:t>
      </w:r>
      <w:r>
        <w:rPr>
          <w:rFonts w:ascii="Times New Roman" w:hAnsi="Times New Roman"/>
          <w:b/>
          <w:i/>
          <w:sz w:val="20"/>
          <w:szCs w:val="20"/>
          <w:highlight w:val="yellow"/>
        </w:rPr>
        <w:t xml:space="preserve"> </w:t>
      </w:r>
      <w:r w:rsidR="00650C87">
        <w:rPr>
          <w:rFonts w:ascii="Times New Roman" w:hAnsi="Times New Roman"/>
          <w:b/>
          <w:i/>
          <w:sz w:val="20"/>
          <w:szCs w:val="20"/>
          <w:highlight w:val="yellow"/>
        </w:rPr>
        <w:t xml:space="preserve">if needed, </w:t>
      </w:r>
      <w:r w:rsidRPr="00D62E45">
        <w:rPr>
          <w:rFonts w:ascii="Times New Roman" w:hAnsi="Times New Roman"/>
          <w:b/>
          <w:i/>
          <w:sz w:val="20"/>
          <w:szCs w:val="20"/>
          <w:highlight w:val="yellow"/>
        </w:rPr>
        <w:t>for specific services/deliverables/Licensed Software, etc.</w:t>
      </w:r>
      <w:r w:rsidR="002A0A7B">
        <w:rPr>
          <w:rFonts w:ascii="Times New Roman" w:hAnsi="Times New Roman"/>
          <w:b/>
          <w:i/>
          <w:sz w:val="20"/>
          <w:szCs w:val="20"/>
          <w:highlight w:val="yellow"/>
        </w:rPr>
        <w:t xml:space="preserve"> (e.g., additional escalation procedures</w:t>
      </w:r>
      <w:r w:rsidR="004113A2">
        <w:rPr>
          <w:rFonts w:ascii="Times New Roman" w:hAnsi="Times New Roman"/>
          <w:b/>
          <w:i/>
          <w:sz w:val="20"/>
          <w:szCs w:val="20"/>
          <w:highlight w:val="yellow"/>
        </w:rPr>
        <w:t xml:space="preserve"> to Contractor’s management/executive team</w:t>
      </w:r>
      <w:r w:rsidR="002A0A7B">
        <w:rPr>
          <w:rFonts w:ascii="Times New Roman" w:hAnsi="Times New Roman"/>
          <w:b/>
          <w:i/>
          <w:sz w:val="20"/>
          <w:szCs w:val="20"/>
          <w:highlight w:val="yellow"/>
        </w:rPr>
        <w:t xml:space="preserve">, dedicated on-site personnel to perform maintenance/support, </w:t>
      </w:r>
      <w:r w:rsidR="00A5756A">
        <w:rPr>
          <w:rFonts w:ascii="Times New Roman" w:hAnsi="Times New Roman"/>
          <w:b/>
          <w:i/>
          <w:sz w:val="20"/>
          <w:szCs w:val="20"/>
          <w:highlight w:val="yellow"/>
        </w:rPr>
        <w:t xml:space="preserve">provisions for refund of maintenance/support fees if there is a breach of service levels, </w:t>
      </w:r>
      <w:r w:rsidR="00FA10B6">
        <w:rPr>
          <w:rFonts w:ascii="Times New Roman" w:hAnsi="Times New Roman"/>
          <w:b/>
          <w:i/>
          <w:sz w:val="20"/>
          <w:szCs w:val="20"/>
          <w:highlight w:val="yellow"/>
        </w:rPr>
        <w:t xml:space="preserve">obligations to provide maintenance/support to </w:t>
      </w:r>
      <w:r w:rsidR="00BA2F3F">
        <w:rPr>
          <w:rFonts w:ascii="Times New Roman" w:hAnsi="Times New Roman"/>
          <w:b/>
          <w:i/>
          <w:sz w:val="20"/>
          <w:szCs w:val="20"/>
          <w:highlight w:val="yellow"/>
        </w:rPr>
        <w:t xml:space="preserve">other judicial branch entities, </w:t>
      </w:r>
      <w:r w:rsidR="002A0A7B">
        <w:rPr>
          <w:rFonts w:ascii="Times New Roman" w:hAnsi="Times New Roman"/>
          <w:b/>
          <w:i/>
          <w:sz w:val="20"/>
          <w:szCs w:val="20"/>
          <w:highlight w:val="yellow"/>
        </w:rPr>
        <w:t>etc.</w:t>
      </w:r>
      <w:r w:rsidRPr="00D62E45">
        <w:rPr>
          <w:rFonts w:ascii="Times New Roman" w:hAnsi="Times New Roman"/>
          <w:b/>
          <w:i/>
          <w:sz w:val="20"/>
          <w:szCs w:val="20"/>
          <w:highlight w:val="yellow"/>
        </w:rPr>
        <w:t>]</w:t>
      </w:r>
      <w:r>
        <w:rPr>
          <w:rFonts w:ascii="Times New Roman" w:hAnsi="Times New Roman"/>
          <w:sz w:val="20"/>
          <w:szCs w:val="20"/>
        </w:rPr>
        <w:t xml:space="preserve"> </w:t>
      </w:r>
    </w:p>
    <w:p w14:paraId="7518F21F" w14:textId="77777777"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t xml:space="preserve">2. </w:t>
      </w:r>
      <w:r w:rsidR="00AC0AB8" w:rsidRPr="00D872D2">
        <w:rPr>
          <w:rFonts w:ascii="Times New Roman" w:hAnsi="Times New Roman"/>
          <w:sz w:val="20"/>
          <w:szCs w:val="20"/>
          <w:u w:val="single"/>
        </w:rPr>
        <w:t>Definitions</w:t>
      </w:r>
      <w:r w:rsidR="00AC0AB8" w:rsidRPr="00C94DCC">
        <w:rPr>
          <w:rFonts w:ascii="Times New Roman" w:hAnsi="Times New Roman"/>
          <w:sz w:val="20"/>
          <w:szCs w:val="20"/>
        </w:rPr>
        <w:t>.</w:t>
      </w:r>
    </w:p>
    <w:p w14:paraId="590D729E"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(a)</w:t>
      </w:r>
      <w:r w:rsidRPr="00C94DCC">
        <w:rPr>
          <w:rFonts w:ascii="Times New Roman" w:hAnsi="Times New Roman"/>
          <w:sz w:val="20"/>
          <w:szCs w:val="20"/>
        </w:rPr>
        <w:tab/>
        <w:t xml:space="preserve">“Level 1 Support” means qualifying and logging all Technical Support Incidents, answering technical inquiries </w:t>
      </w:r>
      <w:r w:rsidR="00B6689A">
        <w:rPr>
          <w:rFonts w:ascii="Times New Roman" w:hAnsi="Times New Roman"/>
          <w:sz w:val="20"/>
          <w:szCs w:val="20"/>
        </w:rPr>
        <w:t xml:space="preserve">via telephone support and email </w:t>
      </w:r>
      <w:r w:rsidRPr="00C94DCC">
        <w:rPr>
          <w:rFonts w:ascii="Times New Roman" w:hAnsi="Times New Roman"/>
          <w:sz w:val="20"/>
          <w:szCs w:val="20"/>
        </w:rPr>
        <w:t xml:space="preserve">regarding the </w:t>
      </w:r>
      <w:r w:rsidR="000A6C71">
        <w:rPr>
          <w:rFonts w:ascii="Times New Roman" w:hAnsi="Times New Roman"/>
          <w:sz w:val="20"/>
          <w:szCs w:val="20"/>
        </w:rPr>
        <w:t xml:space="preserve">Work </w:t>
      </w:r>
      <w:r w:rsidRPr="00C94DCC">
        <w:rPr>
          <w:rFonts w:ascii="Times New Roman" w:hAnsi="Times New Roman"/>
          <w:sz w:val="20"/>
          <w:szCs w:val="20"/>
        </w:rPr>
        <w:t>and performing limited diagnostic services.</w:t>
      </w:r>
    </w:p>
    <w:p w14:paraId="73F2EBD7"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(b)</w:t>
      </w:r>
      <w:r w:rsidRPr="00C94DCC">
        <w:rPr>
          <w:rFonts w:ascii="Times New Roman" w:hAnsi="Times New Roman"/>
          <w:sz w:val="20"/>
          <w:szCs w:val="20"/>
        </w:rPr>
        <w:tab/>
        <w:t>“Level 2 Support” means, with the use of technical support specialists: (i) performing Defect isolation, Defect replication and interoperability testing; (ii) performing remote diagnostic services and on-site troubleshooting, if required; (iii) identifying the source of Defects; (iv) developing a reproducible test case for any Defect and documenting the details of such Defect for escalation to Level 3 Support; and (v) developing and implementing Workarounds where reasonably possible.</w:t>
      </w:r>
    </w:p>
    <w:p w14:paraId="494E8C25"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(c)</w:t>
      </w:r>
      <w:r w:rsidRPr="00C94DCC">
        <w:rPr>
          <w:rFonts w:ascii="Times New Roman" w:hAnsi="Times New Roman"/>
          <w:sz w:val="20"/>
          <w:szCs w:val="20"/>
        </w:rPr>
        <w:tab/>
        <w:t>“Level 3 Support” means, with the use of backup engineering and technical support staff, isolating Defects and developing Defect corrections including, without limitation, Upgrades.</w:t>
      </w:r>
    </w:p>
    <w:p w14:paraId="656336CA"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(d)</w:t>
      </w:r>
      <w:r w:rsidRPr="00C94DCC">
        <w:rPr>
          <w:rFonts w:ascii="Times New Roman" w:hAnsi="Times New Roman"/>
          <w:sz w:val="20"/>
          <w:szCs w:val="20"/>
        </w:rPr>
        <w:tab/>
        <w:t xml:space="preserve">“Reporting Date” means the date that the </w:t>
      </w:r>
      <w:r>
        <w:rPr>
          <w:rFonts w:ascii="Times New Roman" w:hAnsi="Times New Roman"/>
          <w:sz w:val="20"/>
          <w:szCs w:val="20"/>
        </w:rPr>
        <w:t>JBE</w:t>
      </w:r>
      <w:r w:rsidRPr="00C94DCC">
        <w:rPr>
          <w:rFonts w:ascii="Times New Roman" w:hAnsi="Times New Roman"/>
          <w:sz w:val="20"/>
          <w:szCs w:val="20"/>
        </w:rPr>
        <w:t xml:space="preserve"> reports the Defect at issue.</w:t>
      </w:r>
    </w:p>
    <w:p w14:paraId="2A39CAEF"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(e)</w:t>
      </w:r>
      <w:r w:rsidRPr="00C94DCC">
        <w:rPr>
          <w:rFonts w:ascii="Times New Roman" w:hAnsi="Times New Roman"/>
          <w:sz w:val="20"/>
          <w:szCs w:val="20"/>
        </w:rPr>
        <w:tab/>
        <w:t xml:space="preserve">“Resolution Period” means the period of time elapsed from </w:t>
      </w:r>
      <w:r>
        <w:rPr>
          <w:rFonts w:ascii="Times New Roman" w:hAnsi="Times New Roman"/>
          <w:sz w:val="20"/>
          <w:szCs w:val="20"/>
        </w:rPr>
        <w:t>Contractor</w:t>
      </w:r>
      <w:r w:rsidRPr="00C94DCC">
        <w:rPr>
          <w:rFonts w:ascii="Times New Roman" w:hAnsi="Times New Roman"/>
          <w:sz w:val="20"/>
          <w:szCs w:val="20"/>
        </w:rPr>
        <w:t xml:space="preserve">’s receipt of a report of a Defect until the time such Defect is resolved and normal production functionality has been achieved, excluding any time of the </w:t>
      </w:r>
      <w:r>
        <w:rPr>
          <w:rFonts w:ascii="Times New Roman" w:hAnsi="Times New Roman"/>
          <w:sz w:val="20"/>
          <w:szCs w:val="20"/>
        </w:rPr>
        <w:t>JBE</w:t>
      </w:r>
      <w:r w:rsidRPr="00C94DCC">
        <w:rPr>
          <w:rFonts w:ascii="Times New Roman" w:hAnsi="Times New Roman"/>
          <w:sz w:val="20"/>
          <w:szCs w:val="20"/>
        </w:rPr>
        <w:t xml:space="preserve"> to perform acceptance testing on the applicable Defect correction.</w:t>
      </w:r>
    </w:p>
    <w:p w14:paraId="062B0DB7"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(f)</w:t>
      </w:r>
      <w:r w:rsidRPr="00C94DCC">
        <w:rPr>
          <w:rFonts w:ascii="Times New Roman" w:hAnsi="Times New Roman"/>
          <w:sz w:val="20"/>
          <w:szCs w:val="20"/>
        </w:rPr>
        <w:tab/>
        <w:t xml:space="preserve"> “Severity Level” means the actual impact of a Defect on a user’s operational environment as further described in the table below.</w:t>
      </w:r>
    </w:p>
    <w:p w14:paraId="3CB9E59F"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(g)</w:t>
      </w:r>
      <w:r w:rsidRPr="00C94DCC">
        <w:rPr>
          <w:rFonts w:ascii="Times New Roman" w:hAnsi="Times New Roman"/>
          <w:sz w:val="20"/>
          <w:szCs w:val="20"/>
        </w:rPr>
        <w:tab/>
        <w:t xml:space="preserve">“Standard M&amp;S Hours” means </w:t>
      </w:r>
      <w:r w:rsidRPr="00E32226">
        <w:rPr>
          <w:rFonts w:ascii="Times New Roman" w:hAnsi="Times New Roman"/>
          <w:b/>
          <w:sz w:val="20"/>
          <w:szCs w:val="20"/>
          <w:highlight w:val="yellow"/>
        </w:rPr>
        <w:t>[</w:t>
      </w:r>
      <w:r w:rsidRPr="00821D82">
        <w:rPr>
          <w:rFonts w:ascii="Times New Roman" w:hAnsi="Times New Roman"/>
          <w:b/>
          <w:i/>
          <w:sz w:val="20"/>
          <w:szCs w:val="20"/>
          <w:highlight w:val="yellow"/>
        </w:rPr>
        <w:t>7am to 7 pm Pacific Time on all Business Days</w:t>
      </w:r>
      <w:r w:rsidRPr="00E32226">
        <w:rPr>
          <w:rFonts w:ascii="Times New Roman" w:hAnsi="Times New Roman"/>
          <w:b/>
          <w:sz w:val="20"/>
          <w:szCs w:val="20"/>
          <w:highlight w:val="yellow"/>
        </w:rPr>
        <w:t>]</w:t>
      </w:r>
      <w:r w:rsidRPr="00C94DCC">
        <w:rPr>
          <w:rFonts w:ascii="Times New Roman" w:hAnsi="Times New Roman"/>
          <w:sz w:val="20"/>
          <w:szCs w:val="20"/>
        </w:rPr>
        <w:t>.</w:t>
      </w:r>
    </w:p>
    <w:p w14:paraId="42AACAD2" w14:textId="77777777" w:rsidR="00AC0AB8" w:rsidRPr="00C94DCC" w:rsidRDefault="00AC0AB8" w:rsidP="00B61602">
      <w:pPr>
        <w:spacing w:line="240" w:lineRule="auto"/>
        <w:rPr>
          <w:rFonts w:ascii="Times New Roman" w:hAnsi="Times New Roman"/>
          <w:sz w:val="20"/>
          <w:szCs w:val="20"/>
        </w:rPr>
      </w:pPr>
      <w:r w:rsidRPr="00C94DCC">
        <w:rPr>
          <w:rFonts w:ascii="Times New Roman" w:hAnsi="Times New Roman"/>
          <w:sz w:val="20"/>
          <w:szCs w:val="20"/>
        </w:rPr>
        <w:t>(h)</w:t>
      </w:r>
      <w:r w:rsidRPr="00C94DCC">
        <w:rPr>
          <w:rFonts w:ascii="Times New Roman" w:hAnsi="Times New Roman"/>
          <w:sz w:val="20"/>
          <w:szCs w:val="20"/>
        </w:rPr>
        <w:tab/>
        <w:t>“Technical Support Incident” means a single, indivisible problem reported or technical inquiry made regarding the Deliverable</w:t>
      </w:r>
      <w:r w:rsidR="00E518AA">
        <w:rPr>
          <w:rFonts w:ascii="Times New Roman" w:hAnsi="Times New Roman"/>
          <w:sz w:val="20"/>
          <w:szCs w:val="20"/>
        </w:rPr>
        <w:t>, service</w:t>
      </w:r>
      <w:r w:rsidR="00BA2F3F">
        <w:rPr>
          <w:rFonts w:ascii="Times New Roman" w:hAnsi="Times New Roman"/>
          <w:sz w:val="20"/>
          <w:szCs w:val="20"/>
        </w:rPr>
        <w:t>, Licensed Software</w:t>
      </w:r>
      <w:r w:rsidR="00E518AA">
        <w:rPr>
          <w:rFonts w:ascii="Times New Roman" w:hAnsi="Times New Roman"/>
          <w:sz w:val="20"/>
          <w:szCs w:val="20"/>
        </w:rPr>
        <w:t xml:space="preserve"> or any other part of the Work</w:t>
      </w:r>
      <w:r w:rsidRPr="00C94DCC">
        <w:rPr>
          <w:rFonts w:ascii="Times New Roman" w:hAnsi="Times New Roman"/>
          <w:sz w:val="20"/>
          <w:szCs w:val="20"/>
        </w:rPr>
        <w:t>, including without limitation user questions or Defect reports.  A Technical Support Incident is only closed when mutually agreed by the parties.</w:t>
      </w:r>
    </w:p>
    <w:p w14:paraId="2D33ADC3" w14:textId="77777777" w:rsidR="00AC0AB8" w:rsidRPr="00797B66" w:rsidRDefault="00AC0AB8" w:rsidP="00B61602">
      <w:pPr>
        <w:spacing w:line="240" w:lineRule="auto"/>
        <w:rPr>
          <w:rFonts w:ascii="Times New Roman" w:hAnsi="Times New Roman"/>
          <w:sz w:val="20"/>
        </w:rPr>
      </w:pPr>
    </w:p>
    <w:p w14:paraId="329DD2A7" w14:textId="77777777"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t>3</w:t>
      </w:r>
      <w:r w:rsidR="00AC0AB8">
        <w:rPr>
          <w:rFonts w:ascii="Times New Roman" w:hAnsi="Times New Roman"/>
          <w:sz w:val="20"/>
          <w:szCs w:val="20"/>
        </w:rPr>
        <w:t xml:space="preserve">. </w:t>
      </w:r>
      <w:r w:rsidR="00AC0AB8" w:rsidRPr="00991636">
        <w:rPr>
          <w:rFonts w:ascii="Times New Roman" w:hAnsi="Times New Roman"/>
          <w:sz w:val="20"/>
          <w:szCs w:val="20"/>
          <w:u w:val="single"/>
        </w:rPr>
        <w:t>Maintenance</w:t>
      </w:r>
      <w:r w:rsidR="00AC0AB8" w:rsidRPr="00C94DCC">
        <w:rPr>
          <w:rFonts w:ascii="Times New Roman" w:hAnsi="Times New Roman"/>
          <w:sz w:val="20"/>
          <w:szCs w:val="20"/>
        </w:rPr>
        <w:t xml:space="preserve">.  </w:t>
      </w:r>
      <w:r w:rsidR="00FA10B6" w:rsidRPr="00FA10B6">
        <w:rPr>
          <w:rFonts w:ascii="Times New Roman" w:hAnsi="Times New Roman"/>
          <w:b/>
          <w:i/>
          <w:sz w:val="20"/>
          <w:szCs w:val="20"/>
          <w:highlight w:val="yellow"/>
        </w:rPr>
        <w:t xml:space="preserve">[SECTION INSTRUCTIONS: adjust scope of services in this paragraph and </w:t>
      </w:r>
      <w:r w:rsidR="00FA10B6">
        <w:rPr>
          <w:rFonts w:ascii="Times New Roman" w:hAnsi="Times New Roman"/>
          <w:b/>
          <w:i/>
          <w:sz w:val="20"/>
          <w:szCs w:val="20"/>
          <w:highlight w:val="yellow"/>
        </w:rPr>
        <w:t xml:space="preserve">sections </w:t>
      </w:r>
      <w:r w:rsidR="00FA10B6" w:rsidRPr="00FA10B6">
        <w:rPr>
          <w:rFonts w:ascii="Times New Roman" w:hAnsi="Times New Roman"/>
          <w:b/>
          <w:i/>
          <w:sz w:val="20"/>
          <w:szCs w:val="20"/>
          <w:highlight w:val="yellow"/>
        </w:rPr>
        <w:t>below to meet the JBE’s and other entities’ (as applicable) business/IT requirements</w:t>
      </w:r>
      <w:r w:rsidR="00FA10B6">
        <w:rPr>
          <w:rFonts w:ascii="Times New Roman" w:hAnsi="Times New Roman"/>
          <w:b/>
          <w:i/>
          <w:sz w:val="20"/>
          <w:szCs w:val="20"/>
          <w:highlight w:val="yellow"/>
        </w:rPr>
        <w:t>.</w:t>
      </w:r>
      <w:r w:rsidR="00A52723">
        <w:rPr>
          <w:rFonts w:ascii="Times New Roman" w:hAnsi="Times New Roman"/>
          <w:b/>
          <w:i/>
          <w:sz w:val="20"/>
          <w:szCs w:val="20"/>
          <w:highlight w:val="yellow"/>
        </w:rPr>
        <w:t xml:space="preserve"> Specify whether maintenance/support needs to be provided to other entities in addition to the JBE.</w:t>
      </w:r>
      <w:r w:rsidR="00FA10B6" w:rsidRPr="00FA10B6">
        <w:rPr>
          <w:rFonts w:ascii="Times New Roman" w:hAnsi="Times New Roman"/>
          <w:b/>
          <w:i/>
          <w:sz w:val="20"/>
          <w:szCs w:val="20"/>
          <w:highlight w:val="yellow"/>
        </w:rPr>
        <w:t>]</w:t>
      </w:r>
      <w:r w:rsidR="00FA10B6">
        <w:rPr>
          <w:rFonts w:ascii="Times New Roman" w:hAnsi="Times New Roman"/>
          <w:b/>
          <w:i/>
          <w:sz w:val="20"/>
          <w:szCs w:val="20"/>
        </w:rPr>
        <w:t xml:space="preserve"> </w:t>
      </w:r>
      <w:r w:rsidR="00AC0AB8">
        <w:rPr>
          <w:rFonts w:ascii="Times New Roman" w:hAnsi="Times New Roman"/>
          <w:sz w:val="20"/>
          <w:szCs w:val="20"/>
        </w:rPr>
        <w:t>Contractor</w:t>
      </w:r>
      <w:r w:rsidR="00AC0AB8" w:rsidRPr="00C94DCC">
        <w:rPr>
          <w:rFonts w:ascii="Times New Roman" w:hAnsi="Times New Roman"/>
          <w:sz w:val="20"/>
          <w:szCs w:val="20"/>
        </w:rPr>
        <w:t xml:space="preserve"> shall promptly provide </w:t>
      </w:r>
      <w:r w:rsidR="00FA10B6">
        <w:rPr>
          <w:rFonts w:ascii="Times New Roman" w:hAnsi="Times New Roman"/>
          <w:sz w:val="20"/>
          <w:szCs w:val="20"/>
        </w:rPr>
        <w:t xml:space="preserve">the JBE </w:t>
      </w:r>
      <w:r w:rsidR="00AC0AB8" w:rsidRPr="00C94DCC">
        <w:rPr>
          <w:rFonts w:ascii="Times New Roman" w:hAnsi="Times New Roman"/>
          <w:sz w:val="20"/>
          <w:szCs w:val="20"/>
        </w:rPr>
        <w:t>with</w:t>
      </w:r>
      <w:r w:rsidR="00A52723">
        <w:rPr>
          <w:rFonts w:ascii="Times New Roman" w:hAnsi="Times New Roman"/>
          <w:sz w:val="20"/>
          <w:szCs w:val="20"/>
        </w:rPr>
        <w:t xml:space="preserve"> </w:t>
      </w:r>
      <w:r w:rsidR="00AC0AB8" w:rsidRPr="00C94DCC">
        <w:rPr>
          <w:rFonts w:ascii="Times New Roman" w:hAnsi="Times New Roman"/>
          <w:sz w:val="20"/>
          <w:szCs w:val="20"/>
        </w:rPr>
        <w:t>all Upgrades</w:t>
      </w:r>
      <w:r w:rsidR="00AC0AB8">
        <w:rPr>
          <w:rFonts w:ascii="Times New Roman" w:hAnsi="Times New Roman"/>
          <w:sz w:val="20"/>
          <w:szCs w:val="20"/>
        </w:rPr>
        <w:t xml:space="preserve">, including without limitation: (i) all Upgrades generally made available by Contractor to its other customers; (ii) Upgrades as necessary so that the </w:t>
      </w:r>
      <w:r w:rsidR="00C614D2">
        <w:rPr>
          <w:rFonts w:ascii="Times New Roman" w:hAnsi="Times New Roman"/>
          <w:sz w:val="20"/>
          <w:szCs w:val="20"/>
        </w:rPr>
        <w:t>Work complies</w:t>
      </w:r>
      <w:r w:rsidR="00AC0AB8">
        <w:rPr>
          <w:rFonts w:ascii="Times New Roman" w:hAnsi="Times New Roman"/>
          <w:sz w:val="20"/>
          <w:szCs w:val="20"/>
        </w:rPr>
        <w:t xml:space="preserve"> with the Specifications and applicable laws (including changes in applicable laws)</w:t>
      </w:r>
      <w:r w:rsidR="00C620BC">
        <w:rPr>
          <w:rFonts w:ascii="Times New Roman" w:hAnsi="Times New Roman"/>
          <w:sz w:val="20"/>
          <w:szCs w:val="20"/>
        </w:rPr>
        <w:t>; (iii) Upgrades as necessary so that the Work operates under new versions or releases of the JBE’s operating system or database platform</w:t>
      </w:r>
      <w:r w:rsidR="00A52723">
        <w:rPr>
          <w:rFonts w:ascii="Times New Roman" w:hAnsi="Times New Roman"/>
          <w:sz w:val="20"/>
          <w:szCs w:val="20"/>
        </w:rPr>
        <w:t>; and (iv) all on-site services necessary for installation of Upgrades</w:t>
      </w:r>
      <w:r w:rsidR="00AC0AB8" w:rsidRPr="00C94DCC">
        <w:rPr>
          <w:rFonts w:ascii="Times New Roman" w:hAnsi="Times New Roman"/>
          <w:sz w:val="20"/>
          <w:szCs w:val="20"/>
        </w:rPr>
        <w:t xml:space="preserve">.  Without limiting any other obligation of </w:t>
      </w:r>
      <w:r w:rsidR="00AC0AB8">
        <w:rPr>
          <w:rFonts w:ascii="Times New Roman" w:hAnsi="Times New Roman"/>
          <w:sz w:val="20"/>
          <w:szCs w:val="20"/>
        </w:rPr>
        <w:t>Contractor</w:t>
      </w:r>
      <w:r w:rsidR="00AC0AB8" w:rsidRPr="00C94DCC">
        <w:rPr>
          <w:rFonts w:ascii="Times New Roman" w:hAnsi="Times New Roman"/>
          <w:sz w:val="20"/>
          <w:szCs w:val="20"/>
        </w:rPr>
        <w:t xml:space="preserve"> under this Agreement, </w:t>
      </w:r>
      <w:r w:rsidR="00AC0AB8">
        <w:rPr>
          <w:rFonts w:ascii="Times New Roman" w:hAnsi="Times New Roman"/>
          <w:sz w:val="20"/>
          <w:szCs w:val="20"/>
        </w:rPr>
        <w:t>Contractor</w:t>
      </w:r>
      <w:r w:rsidR="00AC0AB8" w:rsidRPr="00C94DCC">
        <w:rPr>
          <w:rFonts w:ascii="Times New Roman" w:hAnsi="Times New Roman"/>
          <w:sz w:val="20"/>
          <w:szCs w:val="20"/>
        </w:rPr>
        <w:t xml:space="preserve"> represents and warrants </w:t>
      </w:r>
      <w:r w:rsidR="0031347F">
        <w:rPr>
          <w:rFonts w:ascii="Times New Roman" w:hAnsi="Times New Roman"/>
          <w:sz w:val="20"/>
          <w:szCs w:val="20"/>
        </w:rPr>
        <w:t>t</w:t>
      </w:r>
      <w:r w:rsidR="00AC0AB8" w:rsidRPr="00C94DCC">
        <w:rPr>
          <w:rFonts w:ascii="Times New Roman" w:hAnsi="Times New Roman"/>
          <w:sz w:val="20"/>
          <w:szCs w:val="20"/>
        </w:rPr>
        <w:t xml:space="preserve">hat it will maintain </w:t>
      </w:r>
      <w:r w:rsidR="0031347F">
        <w:rPr>
          <w:rFonts w:ascii="Times New Roman" w:hAnsi="Times New Roman"/>
          <w:sz w:val="20"/>
          <w:szCs w:val="20"/>
        </w:rPr>
        <w:t xml:space="preserve">services, </w:t>
      </w:r>
      <w:r w:rsidR="00AC0AB8" w:rsidRPr="00C94DCC">
        <w:rPr>
          <w:rFonts w:ascii="Times New Roman" w:hAnsi="Times New Roman"/>
          <w:sz w:val="20"/>
          <w:szCs w:val="20"/>
        </w:rPr>
        <w:t>equipment</w:t>
      </w:r>
      <w:r w:rsidR="00B96D99">
        <w:rPr>
          <w:rFonts w:ascii="Times New Roman" w:hAnsi="Times New Roman"/>
          <w:sz w:val="20"/>
          <w:szCs w:val="20"/>
        </w:rPr>
        <w:t>,</w:t>
      </w:r>
      <w:r w:rsidR="00AC0AB8" w:rsidRPr="00C94DCC">
        <w:rPr>
          <w:rFonts w:ascii="Times New Roman" w:hAnsi="Times New Roman"/>
          <w:sz w:val="20"/>
          <w:szCs w:val="20"/>
        </w:rPr>
        <w:t xml:space="preserve"> software</w:t>
      </w:r>
      <w:r w:rsidR="00B96D99">
        <w:rPr>
          <w:rFonts w:ascii="Times New Roman" w:hAnsi="Times New Roman"/>
          <w:sz w:val="20"/>
          <w:szCs w:val="20"/>
        </w:rPr>
        <w:t xml:space="preserve"> or any other part of the Work</w:t>
      </w:r>
      <w:r w:rsidR="0031347F">
        <w:rPr>
          <w:rFonts w:ascii="Times New Roman" w:hAnsi="Times New Roman"/>
          <w:sz w:val="20"/>
          <w:szCs w:val="20"/>
        </w:rPr>
        <w:t xml:space="preserve"> </w:t>
      </w:r>
      <w:r w:rsidR="00AC0AB8" w:rsidRPr="00C94DCC">
        <w:rPr>
          <w:rFonts w:ascii="Times New Roman" w:hAnsi="Times New Roman"/>
          <w:sz w:val="20"/>
          <w:szCs w:val="20"/>
        </w:rPr>
        <w:t xml:space="preserve">so that they operate in accordance with their </w:t>
      </w:r>
      <w:r w:rsidR="0031347F">
        <w:rPr>
          <w:rFonts w:ascii="Times New Roman" w:hAnsi="Times New Roman"/>
          <w:sz w:val="20"/>
          <w:szCs w:val="20"/>
        </w:rPr>
        <w:t>S</w:t>
      </w:r>
      <w:r w:rsidR="00AC0AB8" w:rsidRPr="00C94DCC">
        <w:rPr>
          <w:rFonts w:ascii="Times New Roman" w:hAnsi="Times New Roman"/>
          <w:sz w:val="20"/>
          <w:szCs w:val="20"/>
        </w:rPr>
        <w:t xml:space="preserve">pecifications and </w:t>
      </w:r>
      <w:r w:rsidR="0031347F">
        <w:rPr>
          <w:rFonts w:ascii="Times New Roman" w:hAnsi="Times New Roman"/>
          <w:sz w:val="20"/>
          <w:szCs w:val="20"/>
        </w:rPr>
        <w:t>D</w:t>
      </w:r>
      <w:r w:rsidR="00AC0AB8" w:rsidRPr="00C94DCC">
        <w:rPr>
          <w:rFonts w:ascii="Times New Roman" w:hAnsi="Times New Roman"/>
          <w:sz w:val="20"/>
          <w:szCs w:val="20"/>
        </w:rPr>
        <w:t>ocumentation</w:t>
      </w:r>
      <w:r w:rsidR="0031347F">
        <w:rPr>
          <w:rFonts w:ascii="Times New Roman" w:hAnsi="Times New Roman"/>
          <w:sz w:val="20"/>
          <w:szCs w:val="20"/>
        </w:rPr>
        <w:t>.</w:t>
      </w:r>
    </w:p>
    <w:p w14:paraId="6BA72F13" w14:textId="77777777" w:rsidR="00AC0AB8" w:rsidRDefault="00AC0AB8" w:rsidP="00B61602">
      <w:pPr>
        <w:spacing w:line="240" w:lineRule="auto"/>
        <w:rPr>
          <w:rFonts w:ascii="Times New Roman" w:hAnsi="Times New Roman"/>
          <w:sz w:val="20"/>
          <w:szCs w:val="20"/>
        </w:rPr>
      </w:pPr>
    </w:p>
    <w:p w14:paraId="07C5E703" w14:textId="77777777"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lastRenderedPageBreak/>
        <w:t>4</w:t>
      </w:r>
      <w:r w:rsidR="00AC0AB8">
        <w:rPr>
          <w:rFonts w:ascii="Times New Roman" w:hAnsi="Times New Roman"/>
          <w:sz w:val="20"/>
          <w:szCs w:val="20"/>
        </w:rPr>
        <w:t xml:space="preserve">. </w:t>
      </w:r>
      <w:r w:rsidR="00AC0AB8" w:rsidRPr="00991636">
        <w:rPr>
          <w:rFonts w:ascii="Times New Roman" w:hAnsi="Times New Roman"/>
          <w:sz w:val="20"/>
          <w:szCs w:val="20"/>
          <w:u w:val="single"/>
        </w:rPr>
        <w:t>Support</w:t>
      </w:r>
      <w:r w:rsidR="00AC0AB8" w:rsidRPr="00C94DCC">
        <w:rPr>
          <w:rFonts w:ascii="Times New Roman" w:hAnsi="Times New Roman"/>
          <w:sz w:val="20"/>
          <w:szCs w:val="20"/>
        </w:rPr>
        <w:t>.</w:t>
      </w:r>
    </w:p>
    <w:p w14:paraId="4E3C2259" w14:textId="77777777" w:rsidR="00AC0AB8" w:rsidRDefault="00AC0AB8" w:rsidP="00B61602">
      <w:pPr>
        <w:spacing w:line="240" w:lineRule="auto"/>
        <w:rPr>
          <w:rFonts w:ascii="Times New Roman" w:hAnsi="Times New Roman"/>
          <w:sz w:val="20"/>
          <w:szCs w:val="20"/>
        </w:rPr>
      </w:pPr>
      <w:r w:rsidRPr="00C94DCC">
        <w:rPr>
          <w:rFonts w:ascii="Times New Roman" w:hAnsi="Times New Roman"/>
          <w:sz w:val="20"/>
          <w:szCs w:val="20"/>
        </w:rPr>
        <w:t>(a)</w:t>
      </w:r>
      <w:r w:rsidRPr="00C94DCC">
        <w:rPr>
          <w:rFonts w:ascii="Times New Roman" w:hAnsi="Times New Roman"/>
          <w:sz w:val="20"/>
          <w:szCs w:val="20"/>
        </w:rPr>
        <w:tab/>
      </w:r>
      <w:r w:rsidRPr="00991636">
        <w:rPr>
          <w:rFonts w:ascii="Times New Roman" w:hAnsi="Times New Roman"/>
          <w:sz w:val="20"/>
          <w:szCs w:val="20"/>
          <w:u w:val="single"/>
        </w:rPr>
        <w:t>Response</w:t>
      </w:r>
      <w:r w:rsidRPr="00C94DCC">
        <w:rPr>
          <w:rFonts w:ascii="Times New Roman" w:hAnsi="Times New Roman"/>
          <w:sz w:val="20"/>
          <w:szCs w:val="20"/>
        </w:rPr>
        <w:t xml:space="preserve">.  Without limiting </w:t>
      </w:r>
      <w:r>
        <w:rPr>
          <w:rFonts w:ascii="Times New Roman" w:hAnsi="Times New Roman"/>
          <w:sz w:val="20"/>
          <w:szCs w:val="20"/>
        </w:rPr>
        <w:t>Contractor</w:t>
      </w:r>
      <w:r w:rsidR="00821D82">
        <w:rPr>
          <w:rFonts w:ascii="Times New Roman" w:hAnsi="Times New Roman"/>
          <w:sz w:val="20"/>
          <w:szCs w:val="20"/>
        </w:rPr>
        <w:t>’s obligations under Section 4</w:t>
      </w:r>
      <w:r>
        <w:rPr>
          <w:rFonts w:ascii="Times New Roman" w:hAnsi="Times New Roman"/>
          <w:sz w:val="20"/>
          <w:szCs w:val="20"/>
        </w:rPr>
        <w:t xml:space="preserve">(b) </w:t>
      </w:r>
      <w:r w:rsidRPr="00C94DCC">
        <w:rPr>
          <w:rFonts w:ascii="Times New Roman" w:hAnsi="Times New Roman"/>
          <w:sz w:val="20"/>
          <w:szCs w:val="20"/>
        </w:rPr>
        <w:t xml:space="preserve">below, with respect to each Technical Support Incident not covered </w:t>
      </w:r>
      <w:r w:rsidR="00E518AA">
        <w:rPr>
          <w:rFonts w:ascii="Times New Roman" w:hAnsi="Times New Roman"/>
          <w:sz w:val="20"/>
          <w:szCs w:val="20"/>
        </w:rPr>
        <w:t xml:space="preserve">in the table </w:t>
      </w:r>
      <w:r w:rsidRPr="00C94DCC">
        <w:rPr>
          <w:rFonts w:ascii="Times New Roman" w:hAnsi="Times New Roman"/>
          <w:sz w:val="20"/>
          <w:szCs w:val="20"/>
        </w:rPr>
        <w:t xml:space="preserve">below, </w:t>
      </w:r>
      <w:r>
        <w:rPr>
          <w:rFonts w:ascii="Times New Roman" w:hAnsi="Times New Roman"/>
          <w:sz w:val="20"/>
          <w:szCs w:val="20"/>
        </w:rPr>
        <w:t>Contractor</w:t>
      </w:r>
      <w:r w:rsidRPr="00C94DCC">
        <w:rPr>
          <w:rFonts w:ascii="Times New Roman" w:hAnsi="Times New Roman"/>
          <w:sz w:val="20"/>
          <w:szCs w:val="20"/>
        </w:rPr>
        <w:t xml:space="preserve"> shall respond to the </w:t>
      </w:r>
      <w:r>
        <w:rPr>
          <w:rFonts w:ascii="Times New Roman" w:hAnsi="Times New Roman"/>
          <w:sz w:val="20"/>
          <w:szCs w:val="20"/>
        </w:rPr>
        <w:t>JBE</w:t>
      </w:r>
      <w:r w:rsidRPr="00C94DCC">
        <w:rPr>
          <w:rFonts w:ascii="Times New Roman" w:hAnsi="Times New Roman"/>
          <w:sz w:val="20"/>
          <w:szCs w:val="20"/>
        </w:rPr>
        <w:t xml:space="preserve"> within </w:t>
      </w:r>
      <w:r w:rsidRPr="00E32226">
        <w:rPr>
          <w:rFonts w:ascii="Times New Roman" w:hAnsi="Times New Roman"/>
          <w:b/>
          <w:sz w:val="20"/>
          <w:szCs w:val="20"/>
          <w:highlight w:val="yellow"/>
        </w:rPr>
        <w:t>[four (4) hours]</w:t>
      </w:r>
      <w:r w:rsidRPr="00C94DCC">
        <w:rPr>
          <w:rFonts w:ascii="Times New Roman" w:hAnsi="Times New Roman"/>
          <w:sz w:val="20"/>
          <w:szCs w:val="20"/>
        </w:rPr>
        <w:t xml:space="preserve"> after the </w:t>
      </w:r>
      <w:r>
        <w:rPr>
          <w:rFonts w:ascii="Times New Roman" w:hAnsi="Times New Roman"/>
          <w:sz w:val="20"/>
          <w:szCs w:val="20"/>
        </w:rPr>
        <w:t>JBE</w:t>
      </w:r>
      <w:r w:rsidRPr="00C94DCC">
        <w:rPr>
          <w:rFonts w:ascii="Times New Roman" w:hAnsi="Times New Roman"/>
          <w:sz w:val="20"/>
          <w:szCs w:val="20"/>
        </w:rPr>
        <w:t xml:space="preserve"> reports a Technical Support Incident (such hours all occurring during Standard M&amp;S Hours) to </w:t>
      </w:r>
      <w:r>
        <w:rPr>
          <w:rFonts w:ascii="Times New Roman" w:hAnsi="Times New Roman"/>
          <w:sz w:val="20"/>
          <w:szCs w:val="20"/>
        </w:rPr>
        <w:t>Contractor</w:t>
      </w:r>
      <w:r w:rsidRPr="00C94DCC">
        <w:rPr>
          <w:rFonts w:ascii="Times New Roman" w:hAnsi="Times New Roman"/>
          <w:sz w:val="20"/>
          <w:szCs w:val="20"/>
        </w:rPr>
        <w:t xml:space="preserve"> or within the applicable Response Periods, whichever is shorter.</w:t>
      </w:r>
    </w:p>
    <w:p w14:paraId="73FE9C60" w14:textId="77777777" w:rsidR="00B61602" w:rsidRPr="00C94DCC" w:rsidRDefault="00B61602" w:rsidP="00B61602">
      <w:pPr>
        <w:spacing w:line="240" w:lineRule="auto"/>
        <w:rPr>
          <w:rFonts w:ascii="Times New Roman" w:hAnsi="Times New Roman"/>
          <w:sz w:val="20"/>
          <w:szCs w:val="20"/>
        </w:rPr>
      </w:pPr>
    </w:p>
    <w:p w14:paraId="09C20C3C" w14:textId="77777777" w:rsidR="00AC0AB8" w:rsidRPr="00C94DCC" w:rsidRDefault="00AC0AB8" w:rsidP="00B61602">
      <w:pPr>
        <w:spacing w:line="240" w:lineRule="auto"/>
        <w:rPr>
          <w:rFonts w:ascii="Times New Roman" w:hAnsi="Times New Roman"/>
          <w:sz w:val="20"/>
          <w:szCs w:val="20"/>
        </w:rPr>
      </w:pPr>
      <w:r w:rsidRPr="00C94DCC">
        <w:rPr>
          <w:rFonts w:ascii="Times New Roman" w:hAnsi="Times New Roman"/>
          <w:sz w:val="20"/>
          <w:szCs w:val="20"/>
        </w:rPr>
        <w:t>(b)</w:t>
      </w:r>
      <w:r w:rsidRPr="00C94DCC">
        <w:rPr>
          <w:rFonts w:ascii="Times New Roman" w:hAnsi="Times New Roman"/>
          <w:sz w:val="20"/>
          <w:szCs w:val="20"/>
        </w:rPr>
        <w:tab/>
      </w:r>
      <w:r w:rsidRPr="00991636">
        <w:rPr>
          <w:rFonts w:ascii="Times New Roman" w:hAnsi="Times New Roman"/>
          <w:sz w:val="20"/>
          <w:szCs w:val="20"/>
          <w:u w:val="single"/>
        </w:rPr>
        <w:t>Services and Monthly Support Case Report</w:t>
      </w:r>
      <w:r w:rsidRPr="00C94DCC">
        <w:rPr>
          <w:rFonts w:ascii="Times New Roman" w:hAnsi="Times New Roman"/>
          <w:sz w:val="20"/>
          <w:szCs w:val="20"/>
        </w:rPr>
        <w:t xml:space="preserve">.  </w:t>
      </w:r>
      <w:r>
        <w:rPr>
          <w:rFonts w:ascii="Times New Roman" w:hAnsi="Times New Roman"/>
          <w:sz w:val="20"/>
          <w:szCs w:val="20"/>
        </w:rPr>
        <w:t>Contractor</w:t>
      </w:r>
      <w:r w:rsidRPr="00C94DCC">
        <w:rPr>
          <w:rFonts w:ascii="Times New Roman" w:hAnsi="Times New Roman"/>
          <w:sz w:val="20"/>
          <w:szCs w:val="20"/>
        </w:rPr>
        <w:t xml:space="preserve"> shall (i) provide the </w:t>
      </w:r>
      <w:r>
        <w:rPr>
          <w:rFonts w:ascii="Times New Roman" w:hAnsi="Times New Roman"/>
          <w:sz w:val="20"/>
          <w:szCs w:val="20"/>
        </w:rPr>
        <w:t>JBE</w:t>
      </w:r>
      <w:r w:rsidRPr="00C94DCC">
        <w:rPr>
          <w:rFonts w:ascii="Times New Roman" w:hAnsi="Times New Roman"/>
          <w:sz w:val="20"/>
          <w:szCs w:val="20"/>
        </w:rPr>
        <w:t xml:space="preserve"> with Level 1 Support, Level 2 Support and Level 3 Support, and (ii) deliver to the </w:t>
      </w:r>
      <w:r>
        <w:rPr>
          <w:rFonts w:ascii="Times New Roman" w:hAnsi="Times New Roman"/>
          <w:sz w:val="20"/>
          <w:szCs w:val="20"/>
        </w:rPr>
        <w:t>JBE</w:t>
      </w:r>
      <w:r w:rsidRPr="00C94DCC">
        <w:rPr>
          <w:rFonts w:ascii="Times New Roman" w:hAnsi="Times New Roman"/>
          <w:sz w:val="20"/>
          <w:szCs w:val="20"/>
        </w:rPr>
        <w:t xml:space="preserve"> Project Manager a monthly report summarizing Technical Support Incidents opened, continuing, or closed during the preceding calendar month.  Without limiting the foregoing, </w:t>
      </w:r>
      <w:r>
        <w:rPr>
          <w:rFonts w:ascii="Times New Roman" w:hAnsi="Times New Roman"/>
          <w:sz w:val="20"/>
          <w:szCs w:val="20"/>
        </w:rPr>
        <w:t>Contractor</w:t>
      </w:r>
      <w:r w:rsidRPr="00C94DCC">
        <w:rPr>
          <w:rFonts w:ascii="Times New Roman" w:hAnsi="Times New Roman"/>
          <w:sz w:val="20"/>
          <w:szCs w:val="20"/>
        </w:rPr>
        <w:t xml:space="preserve"> shall respond to and resolve all Defects in accordance with the Severity Levels determined by the </w:t>
      </w:r>
      <w:r>
        <w:rPr>
          <w:rFonts w:ascii="Times New Roman" w:hAnsi="Times New Roman"/>
          <w:sz w:val="20"/>
          <w:szCs w:val="20"/>
        </w:rPr>
        <w:t>JBE</w:t>
      </w:r>
      <w:r w:rsidRPr="00C94DCC">
        <w:rPr>
          <w:rFonts w:ascii="Times New Roman" w:hAnsi="Times New Roman"/>
          <w:sz w:val="20"/>
          <w:szCs w:val="20"/>
        </w:rPr>
        <w:t xml:space="preserve"> for each Defect and the table set forth below</w:t>
      </w:r>
      <w:r w:rsidR="006A331C">
        <w:rPr>
          <w:rFonts w:ascii="Times New Roman" w:hAnsi="Times New Roman"/>
          <w:sz w:val="20"/>
          <w:szCs w:val="20"/>
        </w:rPr>
        <w:t xml:space="preserve"> </w:t>
      </w:r>
      <w:r w:rsidR="006A331C" w:rsidRPr="006A331C">
        <w:rPr>
          <w:rFonts w:ascii="Times New Roman" w:hAnsi="Times New Roman"/>
          <w:b/>
          <w:i/>
          <w:sz w:val="20"/>
          <w:szCs w:val="20"/>
          <w:highlight w:val="yellow"/>
        </w:rPr>
        <w:t>[SECTION INSTRUCTIONS: modify provisions below as appropriate to meet JBE business and technical requirements]</w:t>
      </w:r>
      <w:r w:rsidRPr="00C94DCC">
        <w:rPr>
          <w:rFonts w:ascii="Times New Roman" w:hAnsi="Times New Roman"/>
          <w:sz w:val="20"/>
          <w:szCs w:val="20"/>
        </w:rPr>
        <w:t xml:space="preserve">.  </w:t>
      </w:r>
    </w:p>
    <w:p w14:paraId="745C08ED" w14:textId="77777777" w:rsidR="00B61602" w:rsidRDefault="00B61602" w:rsidP="00B61602">
      <w:pPr>
        <w:spacing w:line="240" w:lineRule="auto"/>
      </w:pP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254"/>
        <w:gridCol w:w="2976"/>
        <w:gridCol w:w="1890"/>
        <w:gridCol w:w="1620"/>
        <w:gridCol w:w="1980"/>
      </w:tblGrid>
      <w:tr w:rsidR="00AC0AB8" w14:paraId="7AD35EC6" w14:textId="77777777" w:rsidTr="00FC60CA">
        <w:tc>
          <w:tcPr>
            <w:tcW w:w="1254" w:type="dxa"/>
            <w:shd w:val="clear" w:color="auto" w:fill="CCCCCC"/>
            <w:vAlign w:val="bottom"/>
          </w:tcPr>
          <w:p w14:paraId="09CF4F9B" w14:textId="77777777" w:rsidR="00AC0AB8" w:rsidRDefault="00AC0AB8" w:rsidP="00B61602">
            <w:pPr>
              <w:pStyle w:val="TableStyle"/>
              <w:spacing w:before="100" w:after="100" w:line="240" w:lineRule="auto"/>
              <w:jc w:val="center"/>
              <w:rPr>
                <w:b/>
                <w:bCs/>
                <w:sz w:val="16"/>
              </w:rPr>
            </w:pPr>
            <w:r>
              <w:rPr>
                <w:b/>
                <w:bCs/>
                <w:sz w:val="16"/>
              </w:rPr>
              <w:t>Severity Level</w:t>
            </w:r>
          </w:p>
        </w:tc>
        <w:tc>
          <w:tcPr>
            <w:tcW w:w="2976" w:type="dxa"/>
            <w:shd w:val="clear" w:color="auto" w:fill="CCCCCC"/>
            <w:vAlign w:val="bottom"/>
          </w:tcPr>
          <w:p w14:paraId="712DA92C" w14:textId="77777777" w:rsidR="00AC0AB8" w:rsidRDefault="00AC0AB8" w:rsidP="00B61602">
            <w:pPr>
              <w:pStyle w:val="TableStyle"/>
              <w:spacing w:before="100" w:after="100" w:line="240" w:lineRule="auto"/>
              <w:jc w:val="center"/>
              <w:rPr>
                <w:b/>
                <w:bCs/>
                <w:sz w:val="16"/>
              </w:rPr>
            </w:pPr>
            <w:r>
              <w:rPr>
                <w:b/>
                <w:bCs/>
                <w:sz w:val="16"/>
              </w:rPr>
              <w:t>Description</w:t>
            </w:r>
          </w:p>
        </w:tc>
        <w:tc>
          <w:tcPr>
            <w:tcW w:w="1890" w:type="dxa"/>
            <w:shd w:val="clear" w:color="auto" w:fill="CCCCCC"/>
            <w:vAlign w:val="bottom"/>
          </w:tcPr>
          <w:p w14:paraId="7FC00234" w14:textId="77777777" w:rsidR="00AC0AB8" w:rsidRDefault="00AC0AB8" w:rsidP="00B61602">
            <w:pPr>
              <w:pStyle w:val="TableStyle"/>
              <w:spacing w:before="100" w:after="100" w:line="240" w:lineRule="auto"/>
              <w:jc w:val="center"/>
              <w:rPr>
                <w:b/>
                <w:bCs/>
                <w:sz w:val="16"/>
              </w:rPr>
            </w:pPr>
            <w:r>
              <w:rPr>
                <w:b/>
                <w:bCs/>
                <w:sz w:val="16"/>
              </w:rPr>
              <w:t>Resolution Hours</w:t>
            </w:r>
          </w:p>
        </w:tc>
        <w:tc>
          <w:tcPr>
            <w:tcW w:w="1620" w:type="dxa"/>
            <w:shd w:val="clear" w:color="auto" w:fill="CCCCCC"/>
            <w:vAlign w:val="bottom"/>
          </w:tcPr>
          <w:p w14:paraId="04218399" w14:textId="77777777" w:rsidR="00AC0AB8" w:rsidRDefault="00AC0AB8" w:rsidP="00B61602">
            <w:pPr>
              <w:pStyle w:val="TableStyle"/>
              <w:spacing w:before="100" w:after="100" w:line="240" w:lineRule="auto"/>
              <w:jc w:val="center"/>
              <w:rPr>
                <w:b/>
                <w:bCs/>
                <w:sz w:val="16"/>
              </w:rPr>
            </w:pPr>
            <w:r>
              <w:rPr>
                <w:b/>
                <w:bCs/>
                <w:sz w:val="16"/>
              </w:rPr>
              <w:t>Response Period</w:t>
            </w:r>
          </w:p>
        </w:tc>
        <w:tc>
          <w:tcPr>
            <w:tcW w:w="1980" w:type="dxa"/>
            <w:shd w:val="clear" w:color="auto" w:fill="CCCCCC"/>
            <w:vAlign w:val="bottom"/>
          </w:tcPr>
          <w:p w14:paraId="14C23E0E" w14:textId="77777777" w:rsidR="00AC0AB8" w:rsidRDefault="00AC0AB8" w:rsidP="00B61602">
            <w:pPr>
              <w:pStyle w:val="TableStyle"/>
              <w:spacing w:before="100" w:after="100" w:line="240" w:lineRule="auto"/>
              <w:jc w:val="center"/>
              <w:rPr>
                <w:b/>
                <w:bCs/>
                <w:sz w:val="16"/>
              </w:rPr>
            </w:pPr>
            <w:r>
              <w:rPr>
                <w:b/>
                <w:bCs/>
                <w:sz w:val="16"/>
              </w:rPr>
              <w:t>Resolution Period</w:t>
            </w:r>
          </w:p>
        </w:tc>
      </w:tr>
      <w:tr w:rsidR="00AC0AB8" w14:paraId="0F21C098" w14:textId="77777777" w:rsidTr="00FC60CA">
        <w:tc>
          <w:tcPr>
            <w:tcW w:w="1254" w:type="dxa"/>
            <w:tcBorders>
              <w:bottom w:val="nil"/>
            </w:tcBorders>
          </w:tcPr>
          <w:p w14:paraId="19E7BAE8" w14:textId="77777777" w:rsidR="00AC0AB8" w:rsidRDefault="00AC0AB8" w:rsidP="00B61602">
            <w:pPr>
              <w:pStyle w:val="TableStyle"/>
              <w:spacing w:before="100" w:after="100" w:line="240" w:lineRule="auto"/>
              <w:rPr>
                <w:sz w:val="16"/>
              </w:rPr>
            </w:pPr>
            <w:r>
              <w:rPr>
                <w:sz w:val="16"/>
              </w:rPr>
              <w:t>Severity Level 1</w:t>
            </w:r>
          </w:p>
        </w:tc>
        <w:tc>
          <w:tcPr>
            <w:tcW w:w="2976" w:type="dxa"/>
            <w:tcBorders>
              <w:bottom w:val="nil"/>
            </w:tcBorders>
          </w:tcPr>
          <w:p w14:paraId="69FA1C30" w14:textId="77777777" w:rsidR="00D22CA6" w:rsidRDefault="00AC0AB8" w:rsidP="00D22CA6">
            <w:pPr>
              <w:pStyle w:val="TableBullet"/>
              <w:spacing w:before="100" w:after="100" w:line="240" w:lineRule="auto"/>
              <w:jc w:val="both"/>
            </w:pPr>
            <w:r>
              <w:t>A Severity Level 1 Defect</w:t>
            </w:r>
            <w:r w:rsidR="00D22CA6">
              <w:t xml:space="preserve"> exists if:</w:t>
            </w:r>
            <w:r>
              <w:t xml:space="preserve"> </w:t>
            </w:r>
          </w:p>
          <w:p w14:paraId="3B184956" w14:textId="77777777" w:rsidR="00AC0AB8" w:rsidRDefault="00D22CA6" w:rsidP="00B6689A">
            <w:pPr>
              <w:pStyle w:val="TableBullet"/>
              <w:numPr>
                <w:ilvl w:val="0"/>
                <w:numId w:val="0"/>
              </w:numPr>
              <w:spacing w:before="100" w:after="100" w:line="240" w:lineRule="auto"/>
              <w:ind w:left="216"/>
              <w:jc w:val="both"/>
            </w:pPr>
            <w:r>
              <w:t xml:space="preserve">(i) </w:t>
            </w:r>
            <w:r w:rsidR="00AC0AB8">
              <w:t xml:space="preserve">a critical component </w:t>
            </w:r>
            <w:r w:rsidR="00B96D99">
              <w:t>of a service, Deliverable, Licensed Software or other item of Work</w:t>
            </w:r>
            <w:r w:rsidR="00AC0AB8">
              <w:t xml:space="preserve"> has stopped</w:t>
            </w:r>
            <w:r w:rsidR="00FA10B6">
              <w:t>,</w:t>
            </w:r>
            <w:r w:rsidR="00AC0AB8">
              <w:t xml:space="preserve"> or is so severely impacted that the </w:t>
            </w:r>
            <w:r w:rsidR="00D47B57">
              <w:t xml:space="preserve">Work </w:t>
            </w:r>
            <w:r w:rsidR="00AC0AB8">
              <w:t>or component cannot reasonably continue to operate</w:t>
            </w:r>
            <w:r w:rsidR="00FA10B6">
              <w:t xml:space="preserve">, </w:t>
            </w:r>
            <w:r w:rsidR="00B6689A">
              <w:t xml:space="preserve">or the </w:t>
            </w:r>
            <w:r w:rsidR="00FA10B6">
              <w:t xml:space="preserve">JBE or </w:t>
            </w:r>
            <w:r w:rsidR="00B6689A">
              <w:t>user is prevented from performing a task critical to the normal operation of the Judicial Branch Entities</w:t>
            </w:r>
            <w:r w:rsidR="00FA10B6">
              <w:t>,</w:t>
            </w:r>
            <w:r w:rsidR="00AC0AB8">
              <w:t xml:space="preserve"> and there is no Workaround available</w:t>
            </w:r>
            <w:r w:rsidR="00FA10B6">
              <w:t xml:space="preserve"> for the foregoing</w:t>
            </w:r>
            <w:r>
              <w:t>; or</w:t>
            </w:r>
          </w:p>
        </w:tc>
        <w:tc>
          <w:tcPr>
            <w:tcW w:w="1890" w:type="dxa"/>
            <w:tcBorders>
              <w:bottom w:val="nil"/>
            </w:tcBorders>
          </w:tcPr>
          <w:p w14:paraId="2DC2314C" w14:textId="77777777" w:rsidR="00AC0AB8" w:rsidRDefault="00AC0AB8" w:rsidP="00B61602">
            <w:pPr>
              <w:pStyle w:val="TableStyle"/>
              <w:spacing w:before="100" w:after="100" w:line="240" w:lineRule="auto"/>
              <w:ind w:left="4"/>
              <w:jc w:val="center"/>
              <w:rPr>
                <w:sz w:val="16"/>
              </w:rPr>
            </w:pPr>
            <w:r>
              <w:rPr>
                <w:sz w:val="16"/>
              </w:rPr>
              <w:t xml:space="preserve">24 hours per day, </w:t>
            </w:r>
            <w:r>
              <w:rPr>
                <w:sz w:val="16"/>
              </w:rPr>
              <w:br/>
              <w:t>7 days per week</w:t>
            </w:r>
          </w:p>
        </w:tc>
        <w:tc>
          <w:tcPr>
            <w:tcW w:w="1620" w:type="dxa"/>
            <w:tcBorders>
              <w:bottom w:val="nil"/>
            </w:tcBorders>
          </w:tcPr>
          <w:p w14:paraId="0DEA0E46" w14:textId="77777777" w:rsidR="00AC0AB8" w:rsidRDefault="00D22CA6" w:rsidP="00D22CA6">
            <w:pPr>
              <w:pStyle w:val="TableStyle"/>
              <w:spacing w:before="100" w:after="100" w:line="240" w:lineRule="auto"/>
              <w:ind w:left="184"/>
              <w:jc w:val="center"/>
              <w:rPr>
                <w:sz w:val="16"/>
              </w:rPr>
            </w:pPr>
            <w:r>
              <w:rPr>
                <w:sz w:val="16"/>
              </w:rPr>
              <w:t>30 m</w:t>
            </w:r>
            <w:r w:rsidR="00AC0AB8">
              <w:rPr>
                <w:sz w:val="16"/>
              </w:rPr>
              <w:t>inutes</w:t>
            </w:r>
          </w:p>
        </w:tc>
        <w:tc>
          <w:tcPr>
            <w:tcW w:w="1980" w:type="dxa"/>
            <w:tcBorders>
              <w:bottom w:val="nil"/>
            </w:tcBorders>
          </w:tcPr>
          <w:p w14:paraId="673248DA" w14:textId="77777777" w:rsidR="00AC0AB8" w:rsidRDefault="00D22CA6" w:rsidP="00D22CA6">
            <w:pPr>
              <w:pStyle w:val="TableStyle"/>
              <w:spacing w:before="100" w:after="100" w:line="240" w:lineRule="auto"/>
              <w:ind w:left="4"/>
              <w:jc w:val="center"/>
              <w:rPr>
                <w:sz w:val="16"/>
              </w:rPr>
            </w:pPr>
            <w:r>
              <w:rPr>
                <w:sz w:val="16"/>
              </w:rPr>
              <w:t xml:space="preserve">2 </w:t>
            </w:r>
            <w:r w:rsidR="00AC0AB8">
              <w:rPr>
                <w:sz w:val="16"/>
              </w:rPr>
              <w:t>hours</w:t>
            </w:r>
          </w:p>
        </w:tc>
      </w:tr>
      <w:tr w:rsidR="00AC0AB8" w14:paraId="720F7851" w14:textId="77777777" w:rsidTr="00FC60CA">
        <w:tc>
          <w:tcPr>
            <w:tcW w:w="1254" w:type="dxa"/>
            <w:tcBorders>
              <w:top w:val="nil"/>
            </w:tcBorders>
          </w:tcPr>
          <w:p w14:paraId="1CE64231" w14:textId="77777777" w:rsidR="00AC0AB8" w:rsidRDefault="00AC0AB8" w:rsidP="00B61602">
            <w:pPr>
              <w:pStyle w:val="TableStyle"/>
              <w:spacing w:before="100" w:after="100" w:line="240" w:lineRule="auto"/>
              <w:rPr>
                <w:sz w:val="16"/>
              </w:rPr>
            </w:pPr>
          </w:p>
        </w:tc>
        <w:tc>
          <w:tcPr>
            <w:tcW w:w="2976" w:type="dxa"/>
            <w:tcBorders>
              <w:top w:val="nil"/>
            </w:tcBorders>
          </w:tcPr>
          <w:p w14:paraId="48860367" w14:textId="77777777" w:rsidR="00AC0AB8" w:rsidRDefault="00D22CA6" w:rsidP="00D22CA6">
            <w:pPr>
              <w:pStyle w:val="TableBullet"/>
              <w:numPr>
                <w:ilvl w:val="0"/>
                <w:numId w:val="0"/>
              </w:numPr>
              <w:spacing w:before="100" w:after="100" w:line="240" w:lineRule="auto"/>
              <w:ind w:left="216"/>
              <w:jc w:val="both"/>
            </w:pPr>
            <w:r>
              <w:t xml:space="preserve">(ii) </w:t>
            </w:r>
            <w:r w:rsidR="00AC0AB8">
              <w:t>data is corrupted or data integ</w:t>
            </w:r>
            <w:r>
              <w:t xml:space="preserve">rity issues related to security or </w:t>
            </w:r>
            <w:r w:rsidR="00AC0AB8">
              <w:t>confidentiality leads to non</w:t>
            </w:r>
            <w:r w:rsidR="00AC0AB8">
              <w:softHyphen/>
              <w:t>compliance with legal requirements or regulations.</w:t>
            </w:r>
          </w:p>
        </w:tc>
        <w:tc>
          <w:tcPr>
            <w:tcW w:w="1890" w:type="dxa"/>
            <w:tcBorders>
              <w:top w:val="nil"/>
            </w:tcBorders>
          </w:tcPr>
          <w:p w14:paraId="583D69B2" w14:textId="77777777" w:rsidR="00AC0AB8" w:rsidRDefault="00AC0AB8" w:rsidP="00B61602">
            <w:pPr>
              <w:pStyle w:val="TableStyle"/>
              <w:spacing w:before="100" w:after="100" w:line="240" w:lineRule="auto"/>
              <w:jc w:val="center"/>
              <w:rPr>
                <w:sz w:val="16"/>
              </w:rPr>
            </w:pPr>
          </w:p>
        </w:tc>
        <w:tc>
          <w:tcPr>
            <w:tcW w:w="1620" w:type="dxa"/>
            <w:tcBorders>
              <w:top w:val="nil"/>
            </w:tcBorders>
          </w:tcPr>
          <w:p w14:paraId="470CC55A" w14:textId="77777777" w:rsidR="00AC0AB8" w:rsidRDefault="00AC0AB8" w:rsidP="00B61602">
            <w:pPr>
              <w:autoSpaceDE w:val="0"/>
              <w:autoSpaceDN w:val="0"/>
              <w:adjustRightInd w:val="0"/>
              <w:spacing w:line="240" w:lineRule="auto"/>
              <w:jc w:val="center"/>
              <w:rPr>
                <w:sz w:val="16"/>
              </w:rPr>
            </w:pPr>
          </w:p>
          <w:p w14:paraId="4FFBF8EB" w14:textId="77777777" w:rsidR="00AC0AB8" w:rsidRDefault="00AC0AB8" w:rsidP="00B61602">
            <w:pPr>
              <w:autoSpaceDE w:val="0"/>
              <w:autoSpaceDN w:val="0"/>
              <w:adjustRightInd w:val="0"/>
              <w:spacing w:line="240" w:lineRule="auto"/>
              <w:jc w:val="center"/>
              <w:rPr>
                <w:sz w:val="16"/>
              </w:rPr>
            </w:pPr>
          </w:p>
          <w:p w14:paraId="10892671" w14:textId="77777777" w:rsidR="00AC0AB8" w:rsidRDefault="00AC0AB8" w:rsidP="00B61602">
            <w:pPr>
              <w:autoSpaceDE w:val="0"/>
              <w:autoSpaceDN w:val="0"/>
              <w:adjustRightInd w:val="0"/>
              <w:spacing w:line="240" w:lineRule="auto"/>
              <w:jc w:val="center"/>
              <w:rPr>
                <w:sz w:val="16"/>
              </w:rPr>
            </w:pPr>
          </w:p>
        </w:tc>
        <w:tc>
          <w:tcPr>
            <w:tcW w:w="1980" w:type="dxa"/>
            <w:tcBorders>
              <w:top w:val="nil"/>
            </w:tcBorders>
          </w:tcPr>
          <w:p w14:paraId="78947312" w14:textId="77777777" w:rsidR="00AC0AB8" w:rsidRDefault="00AC0AB8" w:rsidP="00B61602">
            <w:pPr>
              <w:pStyle w:val="TableStyle"/>
              <w:spacing w:before="100" w:after="100" w:line="240" w:lineRule="auto"/>
              <w:rPr>
                <w:sz w:val="16"/>
              </w:rPr>
            </w:pPr>
          </w:p>
        </w:tc>
      </w:tr>
      <w:tr w:rsidR="00AC0AB8" w14:paraId="39BF36DC" w14:textId="77777777" w:rsidTr="00FC60CA">
        <w:tc>
          <w:tcPr>
            <w:tcW w:w="1254" w:type="dxa"/>
            <w:tcBorders>
              <w:bottom w:val="nil"/>
            </w:tcBorders>
          </w:tcPr>
          <w:p w14:paraId="5687A227" w14:textId="77777777" w:rsidR="00AC0AB8" w:rsidRDefault="00AC0AB8" w:rsidP="00B61602">
            <w:pPr>
              <w:pStyle w:val="TableStyle"/>
              <w:spacing w:before="100" w:after="100" w:line="240" w:lineRule="auto"/>
              <w:rPr>
                <w:sz w:val="16"/>
              </w:rPr>
            </w:pPr>
            <w:r>
              <w:rPr>
                <w:sz w:val="16"/>
              </w:rPr>
              <w:t>Severity Level 2</w:t>
            </w:r>
          </w:p>
        </w:tc>
        <w:tc>
          <w:tcPr>
            <w:tcW w:w="2976" w:type="dxa"/>
            <w:tcBorders>
              <w:bottom w:val="nil"/>
            </w:tcBorders>
          </w:tcPr>
          <w:p w14:paraId="2C648D35" w14:textId="77777777" w:rsidR="006A331C" w:rsidRDefault="00AC0AB8" w:rsidP="006A331C">
            <w:pPr>
              <w:pStyle w:val="TableBullet"/>
              <w:spacing w:before="100" w:after="100" w:line="240" w:lineRule="auto"/>
              <w:jc w:val="both"/>
            </w:pPr>
            <w:r>
              <w:t xml:space="preserve">A Severity Level 2 Defect </w:t>
            </w:r>
            <w:r w:rsidR="006A331C">
              <w:t xml:space="preserve">exists </w:t>
            </w:r>
            <w:r>
              <w:t>if</w:t>
            </w:r>
            <w:r w:rsidR="006A331C">
              <w:t>:</w:t>
            </w:r>
            <w:r>
              <w:t xml:space="preserve"> </w:t>
            </w:r>
          </w:p>
          <w:p w14:paraId="2889F855" w14:textId="77777777" w:rsidR="00AC0AB8" w:rsidRDefault="006A331C" w:rsidP="006A331C">
            <w:pPr>
              <w:pStyle w:val="TableBullet"/>
              <w:numPr>
                <w:ilvl w:val="0"/>
                <w:numId w:val="0"/>
              </w:numPr>
              <w:spacing w:before="100" w:after="100" w:line="240" w:lineRule="auto"/>
              <w:ind w:left="216"/>
              <w:jc w:val="both"/>
            </w:pPr>
            <w:r>
              <w:t xml:space="preserve">(i) </w:t>
            </w:r>
            <w:r w:rsidR="00AC0AB8">
              <w:t xml:space="preserve">a critical component of </w:t>
            </w:r>
            <w:r w:rsidR="00B96D99">
              <w:t xml:space="preserve">a service, Deliverable, </w:t>
            </w:r>
            <w:r w:rsidR="00AC0AB8">
              <w:t>Licensed Software</w:t>
            </w:r>
            <w:r w:rsidR="00B96D99">
              <w:t xml:space="preserve">, or other item of Work </w:t>
            </w:r>
            <w:r w:rsidR="00AC0AB8">
              <w:t>is unavailable or will not work but a Workaround is available</w:t>
            </w:r>
            <w:r>
              <w:t>; or</w:t>
            </w:r>
          </w:p>
        </w:tc>
        <w:tc>
          <w:tcPr>
            <w:tcW w:w="1890" w:type="dxa"/>
            <w:tcBorders>
              <w:bottom w:val="nil"/>
            </w:tcBorders>
          </w:tcPr>
          <w:p w14:paraId="500892B2"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Borders>
              <w:bottom w:val="nil"/>
            </w:tcBorders>
          </w:tcPr>
          <w:p w14:paraId="73F08AE1" w14:textId="77777777" w:rsidR="00AC0AB8" w:rsidRDefault="00AC0AB8" w:rsidP="00B61602">
            <w:pPr>
              <w:pStyle w:val="TableStyle"/>
              <w:spacing w:before="100" w:after="100" w:line="240" w:lineRule="auto"/>
              <w:jc w:val="center"/>
              <w:rPr>
                <w:sz w:val="16"/>
              </w:rPr>
            </w:pPr>
            <w:r>
              <w:rPr>
                <w:sz w:val="16"/>
              </w:rPr>
              <w:t>30 minutes</w:t>
            </w:r>
          </w:p>
        </w:tc>
        <w:tc>
          <w:tcPr>
            <w:tcW w:w="1980" w:type="dxa"/>
            <w:tcBorders>
              <w:bottom w:val="nil"/>
            </w:tcBorders>
          </w:tcPr>
          <w:p w14:paraId="6E0CE03B" w14:textId="77777777" w:rsidR="00AC0AB8" w:rsidRDefault="006722C1" w:rsidP="006722C1">
            <w:pPr>
              <w:pStyle w:val="TableStyle"/>
              <w:tabs>
                <w:tab w:val="decimal" w:pos="544"/>
              </w:tabs>
              <w:spacing w:before="100" w:after="100" w:line="240" w:lineRule="auto"/>
              <w:ind w:left="274"/>
              <w:rPr>
                <w:sz w:val="16"/>
              </w:rPr>
            </w:pPr>
            <w:r>
              <w:rPr>
                <w:sz w:val="16"/>
              </w:rPr>
              <w:t>One Business Day</w:t>
            </w:r>
          </w:p>
          <w:p w14:paraId="7F03396E" w14:textId="77777777" w:rsidR="00AC0AB8" w:rsidRDefault="00AC0AB8" w:rsidP="00B61602">
            <w:pPr>
              <w:pStyle w:val="TableStyle"/>
              <w:tabs>
                <w:tab w:val="decimal" w:pos="724"/>
              </w:tabs>
              <w:spacing w:before="100" w:after="100" w:line="240" w:lineRule="auto"/>
              <w:rPr>
                <w:sz w:val="16"/>
              </w:rPr>
            </w:pPr>
          </w:p>
        </w:tc>
      </w:tr>
      <w:tr w:rsidR="00AC0AB8" w14:paraId="036AE467" w14:textId="77777777" w:rsidTr="00FC60CA">
        <w:tc>
          <w:tcPr>
            <w:tcW w:w="1254" w:type="dxa"/>
            <w:tcBorders>
              <w:top w:val="nil"/>
            </w:tcBorders>
          </w:tcPr>
          <w:p w14:paraId="77A8602C" w14:textId="77777777" w:rsidR="00AC0AB8" w:rsidRDefault="00AC0AB8" w:rsidP="00B61602">
            <w:pPr>
              <w:pStyle w:val="TableStyle"/>
              <w:spacing w:before="100" w:after="100" w:line="240" w:lineRule="auto"/>
              <w:rPr>
                <w:sz w:val="16"/>
              </w:rPr>
            </w:pPr>
          </w:p>
        </w:tc>
        <w:tc>
          <w:tcPr>
            <w:tcW w:w="2976" w:type="dxa"/>
            <w:tcBorders>
              <w:top w:val="nil"/>
            </w:tcBorders>
          </w:tcPr>
          <w:p w14:paraId="117E786A" w14:textId="77777777" w:rsidR="00AC0AB8" w:rsidRDefault="006722C1" w:rsidP="00543EE5">
            <w:pPr>
              <w:pStyle w:val="TableBullet"/>
              <w:numPr>
                <w:ilvl w:val="0"/>
                <w:numId w:val="0"/>
              </w:numPr>
              <w:spacing w:before="100" w:after="100" w:line="240" w:lineRule="auto"/>
              <w:ind w:left="216"/>
              <w:jc w:val="both"/>
            </w:pPr>
            <w:r>
              <w:t xml:space="preserve">(ii) </w:t>
            </w:r>
            <w:r w:rsidR="00AC0AB8">
              <w:t xml:space="preserve">a noncritical component of </w:t>
            </w:r>
            <w:r w:rsidR="00B96D99">
              <w:t xml:space="preserve">a service, Deliverable, </w:t>
            </w:r>
            <w:r w:rsidR="00AC0AB8">
              <w:t xml:space="preserve">Licensed Software </w:t>
            </w:r>
            <w:r w:rsidR="00B96D99">
              <w:t xml:space="preserve">or other item of Work </w:t>
            </w:r>
            <w:r w:rsidR="00AC0AB8">
              <w:t>is unavailable or will not work and there is no Workaround.</w:t>
            </w:r>
          </w:p>
        </w:tc>
        <w:tc>
          <w:tcPr>
            <w:tcW w:w="1890" w:type="dxa"/>
            <w:tcBorders>
              <w:top w:val="nil"/>
            </w:tcBorders>
          </w:tcPr>
          <w:p w14:paraId="3BDE3ADF" w14:textId="77777777" w:rsidR="00AC0AB8" w:rsidRDefault="00AC0AB8" w:rsidP="00B61602">
            <w:pPr>
              <w:pStyle w:val="TableStyle"/>
              <w:spacing w:before="100" w:after="100" w:line="240" w:lineRule="auto"/>
              <w:jc w:val="center"/>
              <w:rPr>
                <w:sz w:val="16"/>
              </w:rPr>
            </w:pPr>
          </w:p>
        </w:tc>
        <w:tc>
          <w:tcPr>
            <w:tcW w:w="1620" w:type="dxa"/>
            <w:tcBorders>
              <w:top w:val="nil"/>
            </w:tcBorders>
          </w:tcPr>
          <w:p w14:paraId="578557F9" w14:textId="77777777" w:rsidR="00AC0AB8" w:rsidRDefault="00AC0AB8" w:rsidP="00B61602">
            <w:pPr>
              <w:autoSpaceDE w:val="0"/>
              <w:autoSpaceDN w:val="0"/>
              <w:adjustRightInd w:val="0"/>
              <w:spacing w:line="240" w:lineRule="auto"/>
              <w:jc w:val="center"/>
              <w:rPr>
                <w:sz w:val="16"/>
              </w:rPr>
            </w:pPr>
          </w:p>
        </w:tc>
        <w:tc>
          <w:tcPr>
            <w:tcW w:w="1980" w:type="dxa"/>
            <w:tcBorders>
              <w:top w:val="nil"/>
            </w:tcBorders>
          </w:tcPr>
          <w:p w14:paraId="318CD8EE" w14:textId="77777777" w:rsidR="00AC0AB8" w:rsidRDefault="00AC0AB8" w:rsidP="00B61602">
            <w:pPr>
              <w:pStyle w:val="TableStyle"/>
              <w:spacing w:before="100" w:after="100" w:line="240" w:lineRule="auto"/>
              <w:rPr>
                <w:sz w:val="16"/>
              </w:rPr>
            </w:pPr>
          </w:p>
        </w:tc>
      </w:tr>
      <w:tr w:rsidR="00AC0AB8" w14:paraId="7F69CA7D" w14:textId="77777777" w:rsidTr="00FC60CA">
        <w:tc>
          <w:tcPr>
            <w:tcW w:w="1254" w:type="dxa"/>
          </w:tcPr>
          <w:p w14:paraId="36C8F0E6" w14:textId="77777777" w:rsidR="00AC0AB8" w:rsidRDefault="00AC0AB8" w:rsidP="00B61602">
            <w:pPr>
              <w:pStyle w:val="TableStyle"/>
              <w:spacing w:before="100" w:after="100" w:line="240" w:lineRule="auto"/>
              <w:rPr>
                <w:sz w:val="16"/>
              </w:rPr>
            </w:pPr>
            <w:r>
              <w:rPr>
                <w:sz w:val="16"/>
              </w:rPr>
              <w:t>Severity Level 3</w:t>
            </w:r>
          </w:p>
        </w:tc>
        <w:tc>
          <w:tcPr>
            <w:tcW w:w="2976" w:type="dxa"/>
          </w:tcPr>
          <w:p w14:paraId="55CE8B35" w14:textId="77777777" w:rsidR="00AC0AB8" w:rsidRDefault="00AC0AB8" w:rsidP="00543EE5">
            <w:pPr>
              <w:pStyle w:val="TableBullet"/>
              <w:spacing w:before="100" w:after="100" w:line="240" w:lineRule="auto"/>
              <w:jc w:val="both"/>
            </w:pPr>
            <w:r>
              <w:t xml:space="preserve">A Severity Level 3 Defect </w:t>
            </w:r>
            <w:r w:rsidR="006722C1">
              <w:t xml:space="preserve">exists </w:t>
            </w:r>
            <w:r>
              <w:t xml:space="preserve">if the noncritical component result is not as expected but a Workaround </w:t>
            </w:r>
            <w:r w:rsidR="00183F2B">
              <w:t xml:space="preserve">for the item of Work </w:t>
            </w:r>
            <w:r>
              <w:t>is available and there is no significant impact to the end user.</w:t>
            </w:r>
          </w:p>
        </w:tc>
        <w:tc>
          <w:tcPr>
            <w:tcW w:w="1890" w:type="dxa"/>
          </w:tcPr>
          <w:p w14:paraId="6FBF606B"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Pr>
          <w:p w14:paraId="1BE2E5DB" w14:textId="77777777" w:rsidR="00AC0AB8" w:rsidRDefault="00AC0AB8" w:rsidP="00B61602">
            <w:pPr>
              <w:pStyle w:val="TableStyle"/>
              <w:spacing w:before="100" w:after="100" w:line="240" w:lineRule="auto"/>
              <w:jc w:val="center"/>
              <w:rPr>
                <w:sz w:val="16"/>
              </w:rPr>
            </w:pPr>
            <w:r>
              <w:rPr>
                <w:sz w:val="16"/>
              </w:rPr>
              <w:t>2 hours</w:t>
            </w:r>
          </w:p>
        </w:tc>
        <w:tc>
          <w:tcPr>
            <w:tcW w:w="1980" w:type="dxa"/>
          </w:tcPr>
          <w:p w14:paraId="6A98B522" w14:textId="77777777" w:rsidR="00AC0AB8" w:rsidRDefault="00AC0AB8" w:rsidP="00B61602">
            <w:pPr>
              <w:pStyle w:val="TableStyle"/>
              <w:spacing w:before="100" w:after="100" w:line="240" w:lineRule="auto"/>
              <w:jc w:val="center"/>
              <w:rPr>
                <w:sz w:val="16"/>
              </w:rPr>
            </w:pPr>
            <w:r>
              <w:rPr>
                <w:sz w:val="16"/>
              </w:rPr>
              <w:t>120 hours</w:t>
            </w:r>
          </w:p>
        </w:tc>
      </w:tr>
      <w:tr w:rsidR="00AC0AB8" w14:paraId="30089F70" w14:textId="77777777" w:rsidTr="00FC60CA">
        <w:tc>
          <w:tcPr>
            <w:tcW w:w="1254" w:type="dxa"/>
          </w:tcPr>
          <w:p w14:paraId="188A2841" w14:textId="77777777" w:rsidR="00AC0AB8" w:rsidRDefault="00AC0AB8" w:rsidP="00B61602">
            <w:pPr>
              <w:pStyle w:val="TableStyle"/>
              <w:spacing w:before="100" w:after="100" w:line="240" w:lineRule="auto"/>
              <w:rPr>
                <w:sz w:val="16"/>
              </w:rPr>
            </w:pPr>
            <w:r>
              <w:rPr>
                <w:sz w:val="16"/>
              </w:rPr>
              <w:t>Severity Level 4</w:t>
            </w:r>
          </w:p>
        </w:tc>
        <w:tc>
          <w:tcPr>
            <w:tcW w:w="2976" w:type="dxa"/>
          </w:tcPr>
          <w:p w14:paraId="07370F6C" w14:textId="77777777" w:rsidR="00AC0AB8" w:rsidRDefault="00AC0AB8" w:rsidP="00B61602">
            <w:pPr>
              <w:pStyle w:val="TableBullet"/>
              <w:spacing w:before="100" w:after="100" w:line="240" w:lineRule="auto"/>
              <w:jc w:val="both"/>
            </w:pPr>
            <w:r>
              <w:t>All Defects other than Severity Level 1 Defects, Severity Level 2 Defects and Severity Level 3 Defects (e.g., minor or cosmetic Defects).  Workarounds are available.</w:t>
            </w:r>
          </w:p>
        </w:tc>
        <w:tc>
          <w:tcPr>
            <w:tcW w:w="1890" w:type="dxa"/>
          </w:tcPr>
          <w:p w14:paraId="6657527C"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Pr>
          <w:p w14:paraId="3F045E5A" w14:textId="77777777" w:rsidR="00AC0AB8" w:rsidRDefault="00AC0AB8" w:rsidP="00B61602">
            <w:pPr>
              <w:pStyle w:val="TableStyle"/>
              <w:spacing w:before="100" w:after="100" w:line="240" w:lineRule="auto"/>
              <w:jc w:val="center"/>
              <w:rPr>
                <w:sz w:val="16"/>
              </w:rPr>
            </w:pPr>
            <w:r>
              <w:rPr>
                <w:sz w:val="16"/>
              </w:rPr>
              <w:t>2 hours</w:t>
            </w:r>
          </w:p>
        </w:tc>
        <w:tc>
          <w:tcPr>
            <w:tcW w:w="1980" w:type="dxa"/>
          </w:tcPr>
          <w:p w14:paraId="25A46D7A" w14:textId="77777777" w:rsidR="00AC0AB8" w:rsidRDefault="00AC0AB8" w:rsidP="00B61602">
            <w:pPr>
              <w:pStyle w:val="TableStyle"/>
              <w:spacing w:before="100" w:after="100" w:line="240" w:lineRule="auto"/>
              <w:jc w:val="center"/>
              <w:rPr>
                <w:sz w:val="16"/>
              </w:rPr>
            </w:pPr>
            <w:r>
              <w:rPr>
                <w:sz w:val="16"/>
              </w:rPr>
              <w:t>30 days</w:t>
            </w:r>
          </w:p>
        </w:tc>
      </w:tr>
    </w:tbl>
    <w:p w14:paraId="55D9556A" w14:textId="77777777" w:rsidR="00AC0AB8" w:rsidRDefault="00AC0AB8" w:rsidP="00B61602">
      <w:pPr>
        <w:spacing w:line="240" w:lineRule="auto"/>
        <w:rPr>
          <w:rFonts w:ascii="Times New Roman" w:hAnsi="Times New Roman"/>
          <w:sz w:val="20"/>
          <w:szCs w:val="20"/>
        </w:rPr>
      </w:pPr>
    </w:p>
    <w:p w14:paraId="0DAEB986" w14:textId="77777777" w:rsidR="00AC0AB8" w:rsidRDefault="00AC0AB8" w:rsidP="00B61602">
      <w:pPr>
        <w:spacing w:line="240" w:lineRule="auto"/>
        <w:rPr>
          <w:rFonts w:ascii="Times New Roman" w:hAnsi="Times New Roman"/>
          <w:sz w:val="20"/>
          <w:szCs w:val="20"/>
        </w:rPr>
      </w:pPr>
    </w:p>
    <w:p w14:paraId="3154CFE3" w14:textId="09A33EA3" w:rsidR="00930C41" w:rsidRDefault="00930C41" w:rsidP="00B61602">
      <w:pPr>
        <w:spacing w:line="240" w:lineRule="auto"/>
        <w:rPr>
          <w:rFonts w:ascii="Times New Roman" w:hAnsi="Times New Roman"/>
          <w:sz w:val="20"/>
          <w:szCs w:val="20"/>
        </w:rPr>
      </w:pPr>
    </w:p>
    <w:p w14:paraId="1F780268" w14:textId="77777777" w:rsidR="001951C6" w:rsidRDefault="001951C6" w:rsidP="00B61602">
      <w:pPr>
        <w:spacing w:line="240" w:lineRule="auto"/>
        <w:rPr>
          <w:rFonts w:ascii="Times New Roman" w:hAnsi="Times New Roman"/>
          <w:sz w:val="20"/>
          <w:szCs w:val="20"/>
        </w:rPr>
        <w:sectPr w:rsidR="001951C6" w:rsidSect="00D92D15">
          <w:footerReference w:type="default" r:id="rId17"/>
          <w:footerReference w:type="first" r:id="rId18"/>
          <w:pgSz w:w="12240" w:h="15840" w:code="1"/>
          <w:pgMar w:top="1080" w:right="1296" w:bottom="1080" w:left="1296" w:header="288" w:footer="576" w:gutter="0"/>
          <w:pgNumType w:start="1"/>
          <w:cols w:space="720"/>
          <w:titlePg/>
          <w:docGrid w:linePitch="326"/>
        </w:sectPr>
      </w:pPr>
    </w:p>
    <w:p w14:paraId="34E26EB4" w14:textId="593BD44E" w:rsidR="001951C6" w:rsidRDefault="001951C6" w:rsidP="00B61602">
      <w:pPr>
        <w:spacing w:line="240" w:lineRule="auto"/>
        <w:rPr>
          <w:rFonts w:ascii="Times New Roman" w:hAnsi="Times New Roman"/>
          <w:sz w:val="20"/>
          <w:szCs w:val="20"/>
        </w:rPr>
        <w:sectPr w:rsidR="001951C6" w:rsidSect="001951C6">
          <w:footerReference w:type="default" r:id="rId19"/>
          <w:type w:val="continuous"/>
          <w:pgSz w:w="12240" w:h="15840" w:code="1"/>
          <w:pgMar w:top="1080" w:right="1296" w:bottom="1080" w:left="1296" w:header="288" w:footer="576" w:gutter="0"/>
          <w:pgNumType w:start="1"/>
          <w:cols w:space="720"/>
          <w:titlePg/>
          <w:docGrid w:linePitch="326"/>
        </w:sectPr>
      </w:pPr>
    </w:p>
    <w:p w14:paraId="6B67D024" w14:textId="436D670D" w:rsidR="00930C41" w:rsidRPr="005F2B3A" w:rsidRDefault="00930C41" w:rsidP="00B61602">
      <w:pPr>
        <w:spacing w:line="240" w:lineRule="auto"/>
        <w:rPr>
          <w:rFonts w:ascii="Times New Roman" w:hAnsi="Times New Roman"/>
          <w:sz w:val="20"/>
          <w:szCs w:val="20"/>
        </w:rPr>
      </w:pPr>
    </w:p>
    <w:p w14:paraId="649EA474" w14:textId="2279B6A4" w:rsidR="00930C41" w:rsidRPr="005F2B3A" w:rsidRDefault="005F2B3A" w:rsidP="00930C41">
      <w:pPr>
        <w:pStyle w:val="JBCMHeading2"/>
        <w:jc w:val="center"/>
        <w:rPr>
          <w:rStyle w:val="Heading4Char"/>
          <w:rFonts w:ascii="Times New Roman" w:hAnsi="Times New Roman"/>
          <w:sz w:val="20"/>
          <w:szCs w:val="20"/>
        </w:rPr>
      </w:pPr>
      <w:r>
        <w:rPr>
          <w:rStyle w:val="Heading4Char"/>
          <w:rFonts w:ascii="Times New Roman" w:hAnsi="Times New Roman"/>
          <w:sz w:val="20"/>
          <w:szCs w:val="20"/>
        </w:rPr>
        <w:t>APPENDIX G</w:t>
      </w:r>
    </w:p>
    <w:p w14:paraId="3517DEBE" w14:textId="77777777" w:rsidR="00930C41" w:rsidRPr="005F2B3A" w:rsidRDefault="00930C41" w:rsidP="00930C41">
      <w:pPr>
        <w:rPr>
          <w:rFonts w:ascii="Times New Roman" w:hAnsi="Times New Roman"/>
          <w:sz w:val="20"/>
          <w:szCs w:val="20"/>
        </w:rPr>
      </w:pPr>
    </w:p>
    <w:p w14:paraId="3260856D" w14:textId="77777777" w:rsidR="005F2B3A" w:rsidRDefault="00930C41" w:rsidP="00930C41">
      <w:pPr>
        <w:jc w:val="center"/>
        <w:rPr>
          <w:rFonts w:ascii="Times New Roman" w:hAnsi="Times New Roman"/>
          <w:b/>
          <w:bCs/>
          <w:sz w:val="20"/>
          <w:szCs w:val="20"/>
          <w:u w:val="single"/>
        </w:rPr>
      </w:pPr>
      <w:r w:rsidRPr="005F2B3A">
        <w:rPr>
          <w:rFonts w:ascii="Times New Roman" w:hAnsi="Times New Roman"/>
          <w:b/>
          <w:bCs/>
          <w:sz w:val="20"/>
          <w:szCs w:val="20"/>
          <w:u w:val="single"/>
        </w:rPr>
        <w:t xml:space="preserve">UNRUH CIVIL RIGHTS ACT AND </w:t>
      </w:r>
    </w:p>
    <w:p w14:paraId="6FC8E860" w14:textId="3BEB63E4" w:rsidR="00930C41" w:rsidRPr="005F2B3A" w:rsidRDefault="00930C41" w:rsidP="00930C41">
      <w:pPr>
        <w:jc w:val="center"/>
        <w:rPr>
          <w:rFonts w:ascii="Times New Roman" w:hAnsi="Times New Roman"/>
          <w:b/>
          <w:bCs/>
          <w:sz w:val="20"/>
          <w:szCs w:val="20"/>
          <w:u w:val="single"/>
        </w:rPr>
      </w:pPr>
      <w:r w:rsidRPr="005F2B3A">
        <w:rPr>
          <w:rFonts w:ascii="Times New Roman" w:hAnsi="Times New Roman"/>
          <w:b/>
          <w:bCs/>
          <w:sz w:val="20"/>
          <w:szCs w:val="20"/>
          <w:u w:val="single"/>
        </w:rPr>
        <w:t>CALIFORNIA FAIR EMPLOYMENT AND HOUSING ACT CERTIFICATION</w:t>
      </w:r>
    </w:p>
    <w:p w14:paraId="0987A46A" w14:textId="77777777" w:rsidR="00930C41" w:rsidRPr="005F2B3A" w:rsidRDefault="00930C41" w:rsidP="00930C41">
      <w:pPr>
        <w:jc w:val="center"/>
        <w:rPr>
          <w:rFonts w:ascii="Times New Roman" w:hAnsi="Times New Roman"/>
          <w:b/>
          <w:bCs/>
          <w:sz w:val="20"/>
          <w:szCs w:val="20"/>
          <w:u w:val="single"/>
        </w:rPr>
      </w:pPr>
    </w:p>
    <w:p w14:paraId="33BB1B99" w14:textId="2A7B9856" w:rsidR="00930C41" w:rsidRPr="005F2B3A" w:rsidRDefault="00930C41" w:rsidP="00930C41">
      <w:pPr>
        <w:spacing w:after="120"/>
        <w:rPr>
          <w:rFonts w:ascii="Times New Roman" w:hAnsi="Times New Roman"/>
          <w:sz w:val="20"/>
          <w:szCs w:val="20"/>
        </w:rPr>
      </w:pPr>
      <w:r w:rsidRPr="005F2B3A">
        <w:rPr>
          <w:rFonts w:ascii="Times New Roman" w:hAnsi="Times New Roman"/>
          <w:sz w:val="20"/>
          <w:szCs w:val="20"/>
        </w:rPr>
        <w:t xml:space="preserve">Pursuant to Public Contract Code (PCC) section 2010, the following certifications must be provided when (i) submitting a bid or proposal to the </w:t>
      </w:r>
      <w:r w:rsidR="005F2B3A">
        <w:rPr>
          <w:rFonts w:ascii="Times New Roman" w:hAnsi="Times New Roman"/>
          <w:sz w:val="20"/>
          <w:szCs w:val="20"/>
        </w:rPr>
        <w:t>JBE</w:t>
      </w:r>
      <w:r w:rsidRPr="005F2B3A">
        <w:rPr>
          <w:rFonts w:ascii="Times New Roman" w:hAnsi="Times New Roman"/>
          <w:sz w:val="20"/>
          <w:szCs w:val="20"/>
        </w:rPr>
        <w:t xml:space="preserve"> for a solicitation of goods or services of $100,000 or more, or (ii) entering into or renewing a contract with the </w:t>
      </w:r>
      <w:r w:rsidR="005F2B3A">
        <w:rPr>
          <w:rFonts w:ascii="Times New Roman" w:hAnsi="Times New Roman"/>
          <w:sz w:val="20"/>
          <w:szCs w:val="20"/>
        </w:rPr>
        <w:t xml:space="preserve">JBE </w:t>
      </w:r>
      <w:r w:rsidRPr="005F2B3A">
        <w:rPr>
          <w:rFonts w:ascii="Times New Roman" w:hAnsi="Times New Roman"/>
          <w:sz w:val="20"/>
          <w:szCs w:val="20"/>
        </w:rPr>
        <w:t>for the purchase of goods or services of $100,000 or more.</w:t>
      </w:r>
    </w:p>
    <w:p w14:paraId="2C1E930D" w14:textId="77777777" w:rsidR="00930C41" w:rsidRPr="005F2B3A" w:rsidRDefault="00930C41" w:rsidP="00930C41">
      <w:pPr>
        <w:widowControl w:val="0"/>
        <w:spacing w:after="120"/>
        <w:rPr>
          <w:rFonts w:ascii="Times New Roman" w:hAnsi="Times New Roman"/>
          <w:b/>
          <w:bCs/>
          <w:sz w:val="20"/>
          <w:szCs w:val="20"/>
          <w:u w:val="single"/>
        </w:rPr>
      </w:pPr>
      <w:r w:rsidRPr="005F2B3A">
        <w:rPr>
          <w:rFonts w:ascii="Times New Roman" w:hAnsi="Times New Roman"/>
          <w:b/>
          <w:bCs/>
          <w:sz w:val="20"/>
          <w:szCs w:val="20"/>
          <w:u w:val="single"/>
        </w:rPr>
        <w:t>CERTIFICATIONS:</w:t>
      </w:r>
    </w:p>
    <w:p w14:paraId="2BFC24BA" w14:textId="2F0F3A3C" w:rsidR="00930C41" w:rsidRPr="005F2B3A" w:rsidRDefault="00930C41" w:rsidP="00930C41">
      <w:pPr>
        <w:tabs>
          <w:tab w:val="left" w:pos="720"/>
        </w:tabs>
        <w:spacing w:after="120"/>
        <w:ind w:left="1440" w:hanging="1440"/>
        <w:rPr>
          <w:rFonts w:ascii="Times New Roman" w:hAnsi="Times New Roman"/>
          <w:sz w:val="20"/>
          <w:szCs w:val="20"/>
        </w:rPr>
      </w:pPr>
      <w:r w:rsidRPr="005F2B3A">
        <w:rPr>
          <w:rFonts w:ascii="Times New Roman" w:hAnsi="Times New Roman"/>
          <w:sz w:val="20"/>
          <w:szCs w:val="20"/>
        </w:rPr>
        <w:t xml:space="preserve">1. </w:t>
      </w:r>
      <w:r w:rsidRPr="005F2B3A">
        <w:rPr>
          <w:rFonts w:ascii="Times New Roman" w:hAnsi="Times New Roman"/>
          <w:sz w:val="20"/>
          <w:szCs w:val="20"/>
        </w:rPr>
        <w:tab/>
      </w:r>
      <w:r w:rsidR="005F2B3A">
        <w:rPr>
          <w:rFonts w:ascii="Times New Roman" w:hAnsi="Times New Roman"/>
          <w:sz w:val="20"/>
          <w:szCs w:val="20"/>
        </w:rPr>
        <w:t xml:space="preserve">Contractor is </w:t>
      </w:r>
      <w:r w:rsidRPr="005F2B3A">
        <w:rPr>
          <w:rFonts w:ascii="Times New Roman" w:hAnsi="Times New Roman"/>
          <w:sz w:val="20"/>
          <w:szCs w:val="20"/>
        </w:rPr>
        <w:t>in compliance with the Unruh Civil Rights Act (Section 51 of the Civil Code</w:t>
      </w:r>
      <w:proofErr w:type="gramStart"/>
      <w:r w:rsidRPr="005F2B3A">
        <w:rPr>
          <w:rFonts w:ascii="Times New Roman" w:hAnsi="Times New Roman"/>
          <w:sz w:val="20"/>
          <w:szCs w:val="20"/>
        </w:rPr>
        <w:t>);</w:t>
      </w:r>
      <w:proofErr w:type="gramEnd"/>
    </w:p>
    <w:p w14:paraId="0319C698" w14:textId="14F6CC02" w:rsidR="00930C41" w:rsidRPr="005F2B3A" w:rsidRDefault="00930C41" w:rsidP="00930C41">
      <w:pPr>
        <w:tabs>
          <w:tab w:val="left" w:pos="720"/>
        </w:tabs>
        <w:spacing w:after="120"/>
        <w:ind w:left="720" w:hanging="720"/>
        <w:rPr>
          <w:rFonts w:ascii="Times New Roman" w:hAnsi="Times New Roman"/>
          <w:b/>
          <w:sz w:val="20"/>
          <w:szCs w:val="20"/>
        </w:rPr>
      </w:pPr>
      <w:r w:rsidRPr="005F2B3A">
        <w:rPr>
          <w:rFonts w:ascii="Times New Roman" w:hAnsi="Times New Roman"/>
          <w:sz w:val="20"/>
          <w:szCs w:val="20"/>
        </w:rPr>
        <w:t xml:space="preserve">2. </w:t>
      </w:r>
      <w:r w:rsidRPr="005F2B3A">
        <w:rPr>
          <w:rFonts w:ascii="Times New Roman" w:hAnsi="Times New Roman"/>
          <w:sz w:val="20"/>
          <w:szCs w:val="20"/>
        </w:rPr>
        <w:tab/>
      </w:r>
      <w:r w:rsidR="005F2B3A">
        <w:rPr>
          <w:rFonts w:ascii="Times New Roman" w:hAnsi="Times New Roman"/>
          <w:sz w:val="20"/>
          <w:szCs w:val="20"/>
        </w:rPr>
        <w:t xml:space="preserve">Contractor is in </w:t>
      </w:r>
      <w:r w:rsidRPr="005F2B3A">
        <w:rPr>
          <w:rFonts w:ascii="Times New Roman" w:hAnsi="Times New Roman"/>
          <w:sz w:val="20"/>
          <w:szCs w:val="20"/>
        </w:rPr>
        <w:t>compliance with the California Fair Employment and Housing Act (Chapter 7 (commencing with Section 12960) of Part 2.8 of Division 3 of the Title 2 of the Government Code</w:t>
      </w:r>
      <w:proofErr w:type="gramStart"/>
      <w:r w:rsidRPr="005F2B3A">
        <w:rPr>
          <w:rFonts w:ascii="Times New Roman" w:hAnsi="Times New Roman"/>
          <w:sz w:val="20"/>
          <w:szCs w:val="20"/>
        </w:rPr>
        <w:t>);</w:t>
      </w:r>
      <w:proofErr w:type="gramEnd"/>
    </w:p>
    <w:p w14:paraId="0EE47297" w14:textId="1F8D9B88" w:rsidR="00930C41" w:rsidRDefault="00930C41" w:rsidP="00930C41">
      <w:pPr>
        <w:tabs>
          <w:tab w:val="left" w:pos="720"/>
        </w:tabs>
        <w:spacing w:after="120"/>
        <w:ind w:left="720" w:hanging="720"/>
        <w:rPr>
          <w:rFonts w:ascii="Times New Roman" w:hAnsi="Times New Roman"/>
          <w:sz w:val="20"/>
          <w:szCs w:val="20"/>
        </w:rPr>
      </w:pPr>
      <w:r w:rsidRPr="005F2B3A">
        <w:rPr>
          <w:rFonts w:ascii="Times New Roman" w:hAnsi="Times New Roman"/>
          <w:sz w:val="20"/>
          <w:szCs w:val="20"/>
        </w:rPr>
        <w:t>3.</w:t>
      </w:r>
      <w:r w:rsidRPr="005F2B3A">
        <w:rPr>
          <w:rFonts w:ascii="Times New Roman" w:hAnsi="Times New Roman"/>
          <w:sz w:val="20"/>
          <w:szCs w:val="20"/>
        </w:rPr>
        <w:tab/>
      </w:r>
      <w:r w:rsidR="005F2B3A">
        <w:rPr>
          <w:rFonts w:ascii="Times New Roman" w:hAnsi="Times New Roman"/>
          <w:sz w:val="20"/>
          <w:szCs w:val="20"/>
        </w:rPr>
        <w:t xml:space="preserve">Contractor does </w:t>
      </w:r>
      <w:r w:rsidRPr="005F2B3A">
        <w:rPr>
          <w:rFonts w:ascii="Times New Roman" w:hAnsi="Times New Roman"/>
          <w:sz w:val="20"/>
          <w:szCs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915F45">
        <w:rPr>
          <w:rFonts w:ascii="Times New Roman" w:hAnsi="Times New Roman"/>
          <w:sz w:val="20"/>
          <w:szCs w:val="20"/>
        </w:rPr>
        <w:t>Title 2 of the Government Code);</w:t>
      </w:r>
      <w:r w:rsidR="00915F45" w:rsidRPr="005F2B3A">
        <w:rPr>
          <w:rFonts w:ascii="Times New Roman" w:hAnsi="Times New Roman"/>
          <w:sz w:val="20"/>
          <w:szCs w:val="20"/>
        </w:rPr>
        <w:t xml:space="preserve"> </w:t>
      </w:r>
      <w:r w:rsidR="00915F45" w:rsidRPr="005F2B3A">
        <w:rPr>
          <w:rFonts w:ascii="Times New Roman" w:hAnsi="Times New Roman"/>
          <w:b/>
          <w:sz w:val="20"/>
          <w:szCs w:val="20"/>
        </w:rPr>
        <w:t>and</w:t>
      </w:r>
    </w:p>
    <w:p w14:paraId="20F07F0B" w14:textId="567375C0" w:rsidR="003A507A" w:rsidRPr="003A507A" w:rsidRDefault="003A507A" w:rsidP="003A507A">
      <w:pPr>
        <w:tabs>
          <w:tab w:val="left" w:pos="720"/>
        </w:tabs>
        <w:autoSpaceDE w:val="0"/>
        <w:autoSpaceDN w:val="0"/>
        <w:spacing w:after="120"/>
        <w:ind w:left="720" w:hanging="720"/>
        <w:rPr>
          <w:rFonts w:ascii="Times New Roman" w:eastAsia="Times" w:hAnsi="Times New Roman"/>
          <w:sz w:val="20"/>
          <w:szCs w:val="20"/>
        </w:rPr>
      </w:pPr>
      <w:r w:rsidRPr="003A507A">
        <w:rPr>
          <w:rFonts w:ascii="Times New Roman" w:hAnsi="Times New Roman"/>
          <w:sz w:val="20"/>
          <w:szCs w:val="20"/>
        </w:rPr>
        <w:t>4.</w:t>
      </w:r>
      <w:r w:rsidRPr="003A507A">
        <w:rPr>
          <w:rFonts w:ascii="Times New Roman" w:hAnsi="Times New Roman"/>
          <w:sz w:val="20"/>
          <w:szCs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F72ABC">
        <w:rPr>
          <w:rFonts w:ascii="Times New Roman" w:hAnsi="Times New Roman"/>
          <w:sz w:val="20"/>
          <w:szCs w:val="20"/>
        </w:rPr>
        <w:t>)</w:t>
      </w:r>
      <w:r w:rsidRPr="003A507A">
        <w:rPr>
          <w:rFonts w:ascii="Times New Roman" w:hAnsi="Times New Roman"/>
          <w:sz w:val="20"/>
          <w:szCs w:val="20"/>
        </w:rPr>
        <w:t>.</w:t>
      </w:r>
    </w:p>
    <w:p w14:paraId="6194B4FF" w14:textId="77777777" w:rsidR="003A507A" w:rsidRPr="005F2B3A" w:rsidRDefault="003A507A" w:rsidP="00930C41">
      <w:pPr>
        <w:tabs>
          <w:tab w:val="left" w:pos="720"/>
        </w:tabs>
        <w:spacing w:after="120"/>
        <w:ind w:left="720" w:hanging="720"/>
        <w:rPr>
          <w:rFonts w:ascii="Times New Roman" w:hAnsi="Times New Roman"/>
          <w:sz w:val="20"/>
          <w:szCs w:val="20"/>
        </w:rPr>
      </w:pPr>
    </w:p>
    <w:p w14:paraId="6D0CB544" w14:textId="5D6E5B98" w:rsidR="00930C41" w:rsidRPr="005F2B3A" w:rsidRDefault="00930C41" w:rsidP="00930C41">
      <w:pPr>
        <w:widowControl w:val="0"/>
        <w:rPr>
          <w:rFonts w:ascii="Times New Roman" w:hAnsi="Times New Roman"/>
          <w:sz w:val="20"/>
          <w:szCs w:val="20"/>
        </w:rPr>
      </w:pPr>
      <w:r w:rsidRPr="005F2B3A">
        <w:rPr>
          <w:rFonts w:ascii="Times New Roman" w:hAnsi="Times New Roman"/>
          <w:sz w:val="20"/>
          <w:szCs w:val="20"/>
        </w:rPr>
        <w:t xml:space="preserve">The certifications made in this document are made under penalty of perjury under the laws of the State of California. I, the official named below, certify that I am duly authorized to legally bind the </w:t>
      </w:r>
      <w:r w:rsidR="005F2B3A">
        <w:rPr>
          <w:rFonts w:ascii="Times New Roman" w:hAnsi="Times New Roman"/>
          <w:sz w:val="20"/>
          <w:szCs w:val="20"/>
        </w:rPr>
        <w:t xml:space="preserve">Contractor </w:t>
      </w:r>
      <w:r w:rsidRPr="005F2B3A">
        <w:rPr>
          <w:rFonts w:ascii="Times New Roman" w:hAnsi="Times New Roman"/>
          <w:sz w:val="20"/>
          <w:szCs w:val="20"/>
        </w:rPr>
        <w:t xml:space="preserve">to the certifications made in this document. </w:t>
      </w:r>
    </w:p>
    <w:p w14:paraId="1B92DB34" w14:textId="77777777" w:rsidR="00930C41" w:rsidRPr="005F2B3A" w:rsidRDefault="00930C41" w:rsidP="00930C41">
      <w:pPr>
        <w:widowControl w:val="0"/>
        <w:rPr>
          <w:rFonts w:ascii="Times New Roman" w:hAnsi="Times New Roman"/>
          <w:sz w:val="20"/>
          <w:szCs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930C41" w:rsidRPr="005F2B3A" w14:paraId="07EE47D9" w14:textId="77777777" w:rsidTr="00930C41">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6BF02A23" w14:textId="1C4EB410" w:rsidR="00930C41" w:rsidRPr="005F2B3A" w:rsidRDefault="005F2B3A" w:rsidP="00930C41">
            <w:pPr>
              <w:keepNext/>
              <w:spacing w:line="480" w:lineRule="auto"/>
              <w:rPr>
                <w:rFonts w:ascii="Times New Roman" w:hAnsi="Times New Roman"/>
                <w:sz w:val="20"/>
                <w:szCs w:val="20"/>
              </w:rPr>
            </w:pPr>
            <w:r>
              <w:rPr>
                <w:rFonts w:ascii="Times New Roman" w:hAnsi="Times New Roman"/>
                <w:i/>
                <w:iCs/>
                <w:sz w:val="20"/>
                <w:szCs w:val="20"/>
              </w:rPr>
              <w:t xml:space="preserve">Contractor </w:t>
            </w:r>
            <w:r w:rsidR="00930C41" w:rsidRPr="005F2B3A">
              <w:rPr>
                <w:rFonts w:ascii="Times New Roman" w:hAnsi="Times New Roman"/>
                <w:i/>
                <w:iCs/>
                <w:sz w:val="20"/>
                <w:szCs w:val="20"/>
              </w:rPr>
              <w:t>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778D6F28" w14:textId="77777777" w:rsidR="00930C41" w:rsidRPr="005F2B3A" w:rsidRDefault="00930C41" w:rsidP="00930C41">
            <w:pPr>
              <w:keepNext/>
              <w:spacing w:line="480" w:lineRule="auto"/>
              <w:rPr>
                <w:rFonts w:ascii="Times New Roman" w:hAnsi="Times New Roman"/>
                <w:sz w:val="20"/>
                <w:szCs w:val="20"/>
              </w:rPr>
            </w:pPr>
            <w:r w:rsidRPr="005F2B3A">
              <w:rPr>
                <w:rFonts w:ascii="Times New Roman" w:hAnsi="Times New Roman"/>
                <w:i/>
                <w:iCs/>
                <w:sz w:val="20"/>
                <w:szCs w:val="20"/>
              </w:rPr>
              <w:t>Federal ID Number </w:t>
            </w:r>
          </w:p>
        </w:tc>
      </w:tr>
      <w:tr w:rsidR="00930C41" w:rsidRPr="005F2B3A" w14:paraId="4D42CBC9" w14:textId="77777777" w:rsidTr="00930C41">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B46FC1D" w14:textId="77777777" w:rsidR="00930C41" w:rsidRPr="005F2B3A" w:rsidRDefault="00930C41" w:rsidP="00930C41">
            <w:pPr>
              <w:keepNext/>
              <w:spacing w:line="480" w:lineRule="auto"/>
              <w:rPr>
                <w:rFonts w:ascii="Times New Roman" w:hAnsi="Times New Roman"/>
                <w:sz w:val="20"/>
                <w:szCs w:val="20"/>
              </w:rPr>
            </w:pPr>
            <w:r w:rsidRPr="005F2B3A">
              <w:rPr>
                <w:rFonts w:ascii="Times New Roman" w:hAnsi="Times New Roman"/>
                <w:i/>
                <w:iCs/>
                <w:sz w:val="20"/>
                <w:szCs w:val="20"/>
              </w:rPr>
              <w:t>By (Authorized Signature)</w:t>
            </w:r>
          </w:p>
        </w:tc>
      </w:tr>
      <w:tr w:rsidR="00930C41" w:rsidRPr="005F2B3A" w14:paraId="4AA4F0AD" w14:textId="77777777" w:rsidTr="00930C41">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1690C366" w14:textId="77777777" w:rsidR="00930C41" w:rsidRPr="005F2B3A" w:rsidRDefault="00930C41" w:rsidP="00930C41">
            <w:pPr>
              <w:keepNext/>
              <w:spacing w:line="480" w:lineRule="auto"/>
              <w:rPr>
                <w:rFonts w:ascii="Times New Roman" w:hAnsi="Times New Roman"/>
                <w:sz w:val="20"/>
                <w:szCs w:val="20"/>
              </w:rPr>
            </w:pPr>
            <w:r w:rsidRPr="005F2B3A">
              <w:rPr>
                <w:rFonts w:ascii="Times New Roman" w:hAnsi="Times New Roman"/>
                <w:i/>
                <w:iCs/>
                <w:sz w:val="20"/>
                <w:szCs w:val="20"/>
              </w:rPr>
              <w:t>Printed Name and Title of Person Signing </w:t>
            </w:r>
          </w:p>
        </w:tc>
      </w:tr>
      <w:tr w:rsidR="00930C41" w:rsidRPr="005F2B3A" w14:paraId="6967FB44" w14:textId="77777777" w:rsidTr="00930C41">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34B207C5" w14:textId="77777777" w:rsidR="00930C41" w:rsidRPr="005F2B3A" w:rsidRDefault="00930C41" w:rsidP="00930C41">
            <w:pPr>
              <w:keepNext/>
              <w:spacing w:line="480" w:lineRule="auto"/>
              <w:rPr>
                <w:rFonts w:ascii="Times New Roman" w:hAnsi="Times New Roman"/>
                <w:sz w:val="20"/>
                <w:szCs w:val="20"/>
              </w:rPr>
            </w:pPr>
            <w:r w:rsidRPr="005F2B3A">
              <w:rPr>
                <w:rFonts w:ascii="Times New Roman" w:hAnsi="Times New Roman"/>
                <w:i/>
                <w:iCs/>
                <w:sz w:val="20"/>
                <w:szCs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2CE0F220" w14:textId="77777777" w:rsidR="00930C41" w:rsidRPr="005F2B3A" w:rsidRDefault="00930C41" w:rsidP="00930C41">
            <w:pPr>
              <w:keepNext/>
              <w:rPr>
                <w:rFonts w:ascii="Times New Roman" w:hAnsi="Times New Roman"/>
                <w:i/>
                <w:iCs/>
                <w:sz w:val="20"/>
                <w:szCs w:val="20"/>
              </w:rPr>
            </w:pPr>
            <w:r w:rsidRPr="005F2B3A">
              <w:rPr>
                <w:rFonts w:ascii="Times New Roman" w:hAnsi="Times New Roman"/>
                <w:i/>
                <w:iCs/>
                <w:sz w:val="20"/>
                <w:szCs w:val="20"/>
              </w:rPr>
              <w:t>Executed in the County of _________ in the State of ____________</w:t>
            </w:r>
          </w:p>
          <w:p w14:paraId="4CB57C22" w14:textId="77777777" w:rsidR="00930C41" w:rsidRPr="005F2B3A" w:rsidRDefault="00930C41" w:rsidP="00930C41">
            <w:pPr>
              <w:keepNext/>
              <w:rPr>
                <w:rFonts w:ascii="Times New Roman" w:hAnsi="Times New Roman"/>
                <w:sz w:val="20"/>
                <w:szCs w:val="20"/>
              </w:rPr>
            </w:pPr>
          </w:p>
        </w:tc>
      </w:tr>
    </w:tbl>
    <w:p w14:paraId="551F5484" w14:textId="77777777" w:rsidR="00930C41" w:rsidRPr="005F2B3A" w:rsidRDefault="00930C41" w:rsidP="00930C41">
      <w:pPr>
        <w:rPr>
          <w:rFonts w:ascii="Times New Roman" w:hAnsi="Times New Roman"/>
          <w:sz w:val="20"/>
          <w:szCs w:val="20"/>
          <w:lang w:bidi="en-US"/>
        </w:rPr>
      </w:pPr>
    </w:p>
    <w:p w14:paraId="16B3EFCF" w14:textId="2CAD4F23" w:rsidR="00930C41" w:rsidRPr="003A507A" w:rsidRDefault="00930C41" w:rsidP="003A507A">
      <w:pPr>
        <w:tabs>
          <w:tab w:val="left" w:pos="3384"/>
        </w:tabs>
        <w:rPr>
          <w:rFonts w:ascii="Times New Roman" w:hAnsi="Times New Roman"/>
          <w:b/>
          <w:bCs/>
          <w:sz w:val="20"/>
          <w:szCs w:val="20"/>
          <w:lang w:bidi="en-US"/>
        </w:rPr>
      </w:pPr>
    </w:p>
    <w:sectPr w:rsidR="00930C41" w:rsidRPr="003A507A" w:rsidSect="001951C6">
      <w:type w:val="continuous"/>
      <w:pgSz w:w="12240" w:h="15840" w:code="1"/>
      <w:pgMar w:top="1080" w:right="1296" w:bottom="1080" w:left="1296" w:header="288" w:footer="576"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3" w:author="Author" w:initials="A">
    <w:p w14:paraId="19586002" w14:textId="1DBA38A3" w:rsidR="00D5334A" w:rsidRPr="008800EA" w:rsidRDefault="00D5334A">
      <w:pPr>
        <w:pStyle w:val="CommentText"/>
        <w:rPr>
          <w:highlight w:val="yellow"/>
        </w:rPr>
      </w:pPr>
      <w:r>
        <w:rPr>
          <w:rStyle w:val="CommentReference"/>
        </w:rPr>
        <w:annotationRef/>
      </w:r>
      <w:r w:rsidRPr="008800EA">
        <w:rPr>
          <w:b/>
          <w:bCs/>
          <w:highlight w:val="yellow"/>
        </w:rPr>
        <w:t>Note:</w:t>
      </w:r>
      <w:r w:rsidRPr="008800EA">
        <w:rPr>
          <w:highlight w:val="yellow"/>
        </w:rPr>
        <w:t xml:space="preserve"> Higher </w:t>
      </w:r>
      <w:r w:rsidR="008800EA" w:rsidRPr="008800EA">
        <w:rPr>
          <w:highlight w:val="yellow"/>
        </w:rPr>
        <w:t xml:space="preserve">Commercial General Liability </w:t>
      </w:r>
      <w:r w:rsidRPr="008800EA">
        <w:rPr>
          <w:highlight w:val="yellow"/>
        </w:rPr>
        <w:t xml:space="preserve">insurance limits may be required depending on the risk of injury and damage. </w:t>
      </w:r>
    </w:p>
    <w:p w14:paraId="3C2CBF4D" w14:textId="77777777" w:rsidR="00BA1EF3" w:rsidRPr="008800EA" w:rsidRDefault="00BA1EF3">
      <w:pPr>
        <w:pStyle w:val="CommentText"/>
        <w:rPr>
          <w:highlight w:val="yellow"/>
        </w:rPr>
      </w:pPr>
    </w:p>
    <w:p w14:paraId="02CC8852" w14:textId="4FE446B3" w:rsidR="00BA1EF3" w:rsidRPr="008800EA" w:rsidRDefault="00BA1EF3">
      <w:pPr>
        <w:pStyle w:val="CommentText"/>
        <w:rPr>
          <w:b/>
          <w:bCs/>
          <w:highlight w:val="yellow"/>
        </w:rPr>
      </w:pPr>
      <w:r w:rsidRPr="008800EA">
        <w:rPr>
          <w:b/>
          <w:bCs/>
          <w:highlight w:val="yellow"/>
        </w:rPr>
        <w:t>General guidelines for minimum limits</w:t>
      </w:r>
    </w:p>
    <w:p w14:paraId="3BD3877C" w14:textId="3D8AFEDA" w:rsidR="00BA1EF3" w:rsidRPr="008800EA" w:rsidRDefault="00BA1EF3">
      <w:pPr>
        <w:pStyle w:val="CommentText"/>
        <w:rPr>
          <w:i/>
          <w:iCs/>
          <w:highlight w:val="yellow"/>
          <w:u w:val="single"/>
        </w:rPr>
      </w:pPr>
      <w:r w:rsidRPr="008800EA">
        <w:rPr>
          <w:i/>
          <w:iCs/>
          <w:highlight w:val="yellow"/>
          <w:u w:val="single"/>
        </w:rPr>
        <w:t xml:space="preserve">If contract value is less than $1 million: </w:t>
      </w:r>
    </w:p>
    <w:p w14:paraId="185FB695" w14:textId="704CAC10" w:rsidR="00BA1EF3" w:rsidRPr="008800EA" w:rsidRDefault="00BA1EF3">
      <w:pPr>
        <w:pStyle w:val="CommentText"/>
        <w:rPr>
          <w:highlight w:val="yellow"/>
        </w:rPr>
      </w:pPr>
      <w:r w:rsidRPr="008800EA">
        <w:rPr>
          <w:highlight w:val="yellow"/>
        </w:rPr>
        <w:t>$1 million per occurrence and $2 million annual aggregate.</w:t>
      </w:r>
    </w:p>
    <w:p w14:paraId="4871C94A" w14:textId="77777777" w:rsidR="00BA1EF3" w:rsidRPr="008800EA" w:rsidRDefault="00BA1EF3">
      <w:pPr>
        <w:pStyle w:val="CommentText"/>
        <w:rPr>
          <w:highlight w:val="yellow"/>
        </w:rPr>
      </w:pPr>
    </w:p>
    <w:p w14:paraId="10FFC921" w14:textId="77777777" w:rsidR="00BA1EF3" w:rsidRPr="008800EA" w:rsidRDefault="00BA1EF3">
      <w:pPr>
        <w:pStyle w:val="CommentText"/>
        <w:rPr>
          <w:i/>
          <w:iCs/>
          <w:highlight w:val="yellow"/>
          <w:u w:val="single"/>
        </w:rPr>
      </w:pPr>
      <w:r w:rsidRPr="008800EA">
        <w:rPr>
          <w:i/>
          <w:iCs/>
          <w:highlight w:val="yellow"/>
          <w:u w:val="single"/>
        </w:rPr>
        <w:t xml:space="preserve">If contract value is between $1 million - $5 million: </w:t>
      </w:r>
    </w:p>
    <w:p w14:paraId="5504AE96" w14:textId="67D91531" w:rsidR="00BA1EF3" w:rsidRPr="008800EA" w:rsidRDefault="00BA1EF3">
      <w:pPr>
        <w:pStyle w:val="CommentText"/>
        <w:rPr>
          <w:highlight w:val="yellow"/>
        </w:rPr>
      </w:pPr>
      <w:r w:rsidRPr="008800EA">
        <w:rPr>
          <w:highlight w:val="yellow"/>
        </w:rPr>
        <w:t>$2 million per occurrence and $4 million annual aggregate</w:t>
      </w:r>
    </w:p>
    <w:p w14:paraId="6B2A38F1" w14:textId="77777777" w:rsidR="00BA1EF3" w:rsidRPr="008800EA" w:rsidRDefault="00BA1EF3">
      <w:pPr>
        <w:pStyle w:val="CommentText"/>
        <w:rPr>
          <w:highlight w:val="yellow"/>
        </w:rPr>
      </w:pPr>
    </w:p>
    <w:p w14:paraId="4B58385D" w14:textId="77777777" w:rsidR="00BA1EF3" w:rsidRPr="008800EA" w:rsidRDefault="00BA1EF3">
      <w:pPr>
        <w:pStyle w:val="CommentText"/>
        <w:rPr>
          <w:i/>
          <w:iCs/>
          <w:highlight w:val="yellow"/>
          <w:u w:val="single"/>
        </w:rPr>
      </w:pPr>
      <w:r w:rsidRPr="008800EA">
        <w:rPr>
          <w:i/>
          <w:iCs/>
          <w:highlight w:val="yellow"/>
          <w:u w:val="single"/>
        </w:rPr>
        <w:t>If contract value is over $5 million:</w:t>
      </w:r>
    </w:p>
    <w:p w14:paraId="474991F5" w14:textId="0101B660" w:rsidR="00BA1EF3" w:rsidRPr="008800EA" w:rsidRDefault="00BA1EF3">
      <w:pPr>
        <w:pStyle w:val="CommentText"/>
        <w:rPr>
          <w:highlight w:val="yellow"/>
        </w:rPr>
      </w:pPr>
      <w:r w:rsidRPr="008800EA">
        <w:rPr>
          <w:highlight w:val="yellow"/>
        </w:rPr>
        <w:t>$5 million per occurrence and $5 million annual aggregate</w:t>
      </w:r>
    </w:p>
    <w:p w14:paraId="39BE2764" w14:textId="64938A49" w:rsidR="00BA1EF3" w:rsidRPr="008800EA" w:rsidRDefault="00BA1EF3">
      <w:pPr>
        <w:pStyle w:val="CommentText"/>
        <w:rPr>
          <w:highlight w:val="yellow"/>
        </w:rPr>
      </w:pPr>
    </w:p>
    <w:p w14:paraId="68C3832F" w14:textId="62789B14" w:rsidR="00BA1EF3" w:rsidRDefault="00BA1EF3">
      <w:pPr>
        <w:pStyle w:val="CommentText"/>
      </w:pPr>
      <w:r w:rsidRPr="008800EA">
        <w:rPr>
          <w:highlight w:val="yellow"/>
        </w:rPr>
        <w:t>If you need assistance determining insurance limits, please contact Judicial Council Risk Management team.</w:t>
      </w:r>
      <w:r>
        <w:t xml:space="preserve"> </w:t>
      </w:r>
    </w:p>
  </w:comment>
  <w:comment w:id="176" w:author="Author" w:initials="A">
    <w:p w14:paraId="18884D9E" w14:textId="1AE1BFD6" w:rsidR="00BA1EF3" w:rsidRPr="008800EA" w:rsidRDefault="00BA1EF3" w:rsidP="00BA1EF3">
      <w:pPr>
        <w:pStyle w:val="CommentText"/>
        <w:rPr>
          <w:highlight w:val="yellow"/>
        </w:rPr>
      </w:pPr>
      <w:r>
        <w:rPr>
          <w:rStyle w:val="CommentReference"/>
        </w:rPr>
        <w:annotationRef/>
      </w:r>
      <w:r w:rsidRPr="008800EA">
        <w:rPr>
          <w:highlight w:val="yellow"/>
        </w:rPr>
        <w:t>Note: Higher</w:t>
      </w:r>
      <w:r w:rsidR="008800EA">
        <w:rPr>
          <w:highlight w:val="yellow"/>
        </w:rPr>
        <w:t xml:space="preserve"> Professional Liability</w:t>
      </w:r>
      <w:r w:rsidRPr="008800EA">
        <w:rPr>
          <w:highlight w:val="yellow"/>
        </w:rPr>
        <w:t xml:space="preserve"> insurance limits may be required depending on the type of project. </w:t>
      </w:r>
    </w:p>
    <w:p w14:paraId="4016530E" w14:textId="77777777" w:rsidR="00BA1EF3" w:rsidRPr="008800EA" w:rsidRDefault="00BA1EF3" w:rsidP="00BA1EF3">
      <w:pPr>
        <w:pStyle w:val="CommentText"/>
        <w:rPr>
          <w:highlight w:val="yellow"/>
        </w:rPr>
      </w:pPr>
    </w:p>
    <w:p w14:paraId="337D23D1" w14:textId="0702F5F5" w:rsidR="00BA1EF3" w:rsidRPr="008800EA" w:rsidRDefault="00BA1EF3" w:rsidP="00BA1EF3">
      <w:pPr>
        <w:pStyle w:val="CommentText"/>
        <w:rPr>
          <w:b/>
          <w:bCs/>
          <w:highlight w:val="yellow"/>
        </w:rPr>
      </w:pPr>
      <w:r w:rsidRPr="008800EA">
        <w:rPr>
          <w:b/>
          <w:bCs/>
          <w:highlight w:val="yellow"/>
        </w:rPr>
        <w:t>General guidelines for minimum limits</w:t>
      </w:r>
    </w:p>
    <w:p w14:paraId="62D3D9B2" w14:textId="77777777" w:rsidR="00BA1EF3" w:rsidRPr="008800EA" w:rsidRDefault="00BA1EF3" w:rsidP="00BA1EF3">
      <w:pPr>
        <w:pStyle w:val="CommentText"/>
        <w:rPr>
          <w:i/>
          <w:iCs/>
          <w:highlight w:val="yellow"/>
          <w:u w:val="single"/>
        </w:rPr>
      </w:pPr>
      <w:r w:rsidRPr="008800EA">
        <w:rPr>
          <w:i/>
          <w:iCs/>
          <w:highlight w:val="yellow"/>
          <w:u w:val="single"/>
        </w:rPr>
        <w:t xml:space="preserve">If contract value is less than $1 million: </w:t>
      </w:r>
    </w:p>
    <w:p w14:paraId="74537A85" w14:textId="77777777" w:rsidR="00BA1EF3" w:rsidRPr="008800EA" w:rsidRDefault="00BA1EF3" w:rsidP="00BA1EF3">
      <w:pPr>
        <w:pStyle w:val="CommentText"/>
        <w:rPr>
          <w:highlight w:val="yellow"/>
        </w:rPr>
      </w:pPr>
      <w:r w:rsidRPr="008800EA">
        <w:rPr>
          <w:highlight w:val="yellow"/>
        </w:rPr>
        <w:t>$1 million per occurrence and $2 million annual aggregate.</w:t>
      </w:r>
    </w:p>
    <w:p w14:paraId="41903FFF" w14:textId="77777777" w:rsidR="00BA1EF3" w:rsidRPr="008800EA" w:rsidRDefault="00BA1EF3" w:rsidP="00BA1EF3">
      <w:pPr>
        <w:pStyle w:val="CommentText"/>
        <w:rPr>
          <w:highlight w:val="yellow"/>
        </w:rPr>
      </w:pPr>
    </w:p>
    <w:p w14:paraId="55F3E0E4" w14:textId="6A949422" w:rsidR="00BA1EF3" w:rsidRPr="008800EA" w:rsidRDefault="00BA1EF3" w:rsidP="00BA1EF3">
      <w:pPr>
        <w:pStyle w:val="CommentText"/>
        <w:rPr>
          <w:i/>
          <w:iCs/>
          <w:highlight w:val="yellow"/>
          <w:u w:val="single"/>
        </w:rPr>
      </w:pPr>
      <w:r w:rsidRPr="008800EA">
        <w:rPr>
          <w:i/>
          <w:iCs/>
          <w:highlight w:val="yellow"/>
          <w:u w:val="single"/>
        </w:rPr>
        <w:t xml:space="preserve">If contract value is over $1 million: </w:t>
      </w:r>
    </w:p>
    <w:p w14:paraId="40C0C8DB" w14:textId="421908B8" w:rsidR="00BA1EF3" w:rsidRDefault="00BA1EF3" w:rsidP="00BA1EF3">
      <w:pPr>
        <w:pStyle w:val="CommentText"/>
      </w:pPr>
      <w:r w:rsidRPr="008800EA">
        <w:rPr>
          <w:highlight w:val="yellow"/>
        </w:rPr>
        <w:t>$2 million per occurrence and $4 million annual aggregate</w:t>
      </w:r>
    </w:p>
    <w:p w14:paraId="7D2CD8A3" w14:textId="3EE6478F" w:rsidR="00BA1EF3" w:rsidRDefault="00BA1EF3">
      <w:pPr>
        <w:pStyle w:val="CommentText"/>
      </w:pPr>
    </w:p>
  </w:comment>
  <w:comment w:id="180" w:author="Author" w:initials="A">
    <w:p w14:paraId="1549321A" w14:textId="77777777" w:rsidR="00D366CA" w:rsidRDefault="00D366CA" w:rsidP="00D366CA">
      <w:pPr>
        <w:pStyle w:val="CommentText"/>
      </w:pPr>
      <w:r w:rsidRPr="007B6A35">
        <w:rPr>
          <w:rStyle w:val="CommentReference"/>
          <w:highlight w:val="yellow"/>
        </w:rPr>
        <w:annotationRef/>
      </w:r>
      <w:r w:rsidRPr="00B517A5">
        <w:rPr>
          <w:b/>
          <w:bCs/>
          <w:highlight w:val="yellow"/>
        </w:rPr>
        <w:t>INSTRUCTIONS FOR USE</w:t>
      </w:r>
      <w:r w:rsidRPr="007B6A35">
        <w:rPr>
          <w:b/>
          <w:bCs/>
          <w:highlight w:val="yellow"/>
        </w:rPr>
        <w:t>:</w:t>
      </w:r>
      <w:r>
        <w:rPr>
          <w:highlight w:val="yellow"/>
        </w:rPr>
        <w:t xml:space="preserve"> </w:t>
      </w:r>
      <w:r w:rsidRPr="007B6A35">
        <w:rPr>
          <w:highlight w:val="yellow"/>
        </w:rPr>
        <w:t>Staff may want to elect a longer term for capital or other large dollar value projects, up to 5 years.</w:t>
      </w:r>
      <w:r>
        <w:t xml:space="preserve"> </w:t>
      </w:r>
    </w:p>
  </w:comment>
  <w:comment w:id="182" w:author="Author" w:initials="A">
    <w:p w14:paraId="2D4943A1" w14:textId="1BCBAD69" w:rsidR="008800EA" w:rsidRPr="008800EA" w:rsidRDefault="008800EA" w:rsidP="008800EA">
      <w:pPr>
        <w:pStyle w:val="CommentText"/>
        <w:rPr>
          <w:highlight w:val="yellow"/>
        </w:rPr>
      </w:pPr>
      <w:r w:rsidRPr="008800EA">
        <w:rPr>
          <w:rStyle w:val="CommentReference"/>
          <w:highlight w:val="yellow"/>
        </w:rPr>
        <w:annotationRef/>
      </w:r>
      <w:r w:rsidRPr="008800EA">
        <w:rPr>
          <w:highlight w:val="yellow"/>
        </w:rPr>
        <w:t xml:space="preserve">Note: Higher insurance limits may be required for Cyber Liability and Technology Professional E&amp;O depending on the type of project. </w:t>
      </w:r>
    </w:p>
    <w:p w14:paraId="6EB4505A" w14:textId="77777777" w:rsidR="008800EA" w:rsidRPr="008800EA" w:rsidRDefault="008800EA" w:rsidP="008800EA">
      <w:pPr>
        <w:pStyle w:val="CommentText"/>
        <w:rPr>
          <w:highlight w:val="yellow"/>
        </w:rPr>
      </w:pPr>
    </w:p>
    <w:p w14:paraId="167B76DF" w14:textId="16F14334" w:rsidR="008800EA" w:rsidRPr="008800EA" w:rsidRDefault="008800EA" w:rsidP="008800EA">
      <w:pPr>
        <w:pStyle w:val="CommentText"/>
        <w:rPr>
          <w:highlight w:val="yellow"/>
        </w:rPr>
      </w:pPr>
      <w:r w:rsidRPr="008800EA">
        <w:rPr>
          <w:highlight w:val="yellow"/>
        </w:rPr>
        <w:t xml:space="preserve">If the project is of a critical nature that an error or mistake caused by Contractor may cause irreparable harm to JBE, the insurance limits may be more appropriate at </w:t>
      </w:r>
      <w:r w:rsidRPr="008800EA">
        <w:rPr>
          <w:i/>
          <w:iCs/>
          <w:highlight w:val="yellow"/>
          <w:u w:val="single"/>
        </w:rPr>
        <w:t xml:space="preserve">$5 million per occurrence and $5 million annual aggregate </w:t>
      </w:r>
      <w:r w:rsidRPr="008800EA">
        <w:rPr>
          <w:highlight w:val="yellow"/>
        </w:rPr>
        <w:t>for both Cyber Liability and Technology Professional Liability Errors and Omissions.</w:t>
      </w:r>
    </w:p>
    <w:p w14:paraId="198C0B53" w14:textId="77777777" w:rsidR="008800EA" w:rsidRPr="008800EA" w:rsidRDefault="008800EA" w:rsidP="008800EA">
      <w:pPr>
        <w:pStyle w:val="CommentText"/>
        <w:rPr>
          <w:highlight w:val="yellow"/>
        </w:rPr>
      </w:pPr>
    </w:p>
    <w:p w14:paraId="71468FF2" w14:textId="2C9B3F7A" w:rsidR="008800EA" w:rsidRDefault="008800EA" w:rsidP="008800EA">
      <w:pPr>
        <w:pStyle w:val="CommentText"/>
      </w:pPr>
      <w:r w:rsidRPr="008800EA">
        <w:rPr>
          <w:highlight w:val="yellow"/>
        </w:rPr>
        <w:t>If you need assistance determining insurance limits, please contact Judicial Council Risk Management team.</w:t>
      </w:r>
    </w:p>
  </w:comment>
  <w:comment w:id="195" w:author="Author" w:initials="A">
    <w:p w14:paraId="5F4549F6" w14:textId="05E9CE91" w:rsidR="00FC4DD1" w:rsidRDefault="00FC4DD1">
      <w:pPr>
        <w:pStyle w:val="CommentText"/>
      </w:pPr>
      <w:r>
        <w:rPr>
          <w:rStyle w:val="CommentReference"/>
        </w:rPr>
        <w:annotationRef/>
      </w:r>
      <w:r w:rsidRPr="008800EA">
        <w:rPr>
          <w:highlight w:val="yellow"/>
        </w:rPr>
        <w:t>Note: This insurance should be included if the vendor will be performing any type of installation or transporting of IT goods.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3832F" w15:done="0"/>
  <w15:commentEx w15:paraId="7D2CD8A3" w15:done="0"/>
  <w15:commentEx w15:paraId="1549321A" w15:done="0"/>
  <w15:commentEx w15:paraId="71468FF2" w15:done="0"/>
  <w15:commentEx w15:paraId="5F4549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3832F" w16cid:durableId="27EA3AAD"/>
  <w16cid:commentId w16cid:paraId="7D2CD8A3" w16cid:durableId="27EA3C4C"/>
  <w16cid:commentId w16cid:paraId="1549321A" w16cid:durableId="2651F83B"/>
  <w16cid:commentId w16cid:paraId="71468FF2" w16cid:durableId="27EA3EF8"/>
  <w16cid:commentId w16cid:paraId="5F4549F6" w16cid:durableId="27EA38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FE99C" w14:textId="77777777" w:rsidR="005C36EB" w:rsidRDefault="005C36EB" w:rsidP="00C658E5">
      <w:r>
        <w:separator/>
      </w:r>
    </w:p>
    <w:p w14:paraId="6341B733" w14:textId="77777777" w:rsidR="005C36EB" w:rsidRDefault="005C36EB"/>
  </w:endnote>
  <w:endnote w:type="continuationSeparator" w:id="0">
    <w:p w14:paraId="7853388D" w14:textId="77777777" w:rsidR="005C36EB" w:rsidRDefault="005C36EB" w:rsidP="00C658E5">
      <w:r>
        <w:continuationSeparator/>
      </w:r>
    </w:p>
    <w:p w14:paraId="2BAD6426" w14:textId="77777777" w:rsidR="005C36EB" w:rsidRDefault="005C36EB"/>
  </w:endnote>
  <w:endnote w:type="continuationNotice" w:id="1">
    <w:p w14:paraId="16E6C362" w14:textId="77777777" w:rsidR="005C36EB" w:rsidRDefault="005C36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urethingSymbols">
    <w:altName w:val="Symbol"/>
    <w:panose1 w:val="00000000000000000000"/>
    <w:charset w:val="02"/>
    <w:family w:val="auto"/>
    <w:notTrueType/>
    <w:pitch w:val="variable"/>
  </w:font>
  <w:font w:name="ZapfHumnst Dm BT">
    <w:altName w:val="Lucida Sans Unicode"/>
    <w:charset w:val="00"/>
    <w:family w:val="swiss"/>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lbany">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FD1A" w14:textId="77777777" w:rsidR="00201819" w:rsidRDefault="00201819">
    <w:pPr>
      <w:pStyle w:val="Footer"/>
      <w:jc w:val="center"/>
    </w:pPr>
  </w:p>
  <w:p w14:paraId="28B3B985" w14:textId="77777777" w:rsidR="00201819" w:rsidRPr="00301BB3" w:rsidRDefault="00201819" w:rsidP="00EF6D85">
    <w:pPr>
      <w:pStyle w:val="Footer"/>
      <w:jc w:val="center"/>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95E9" w14:textId="54064B8E" w:rsidR="00201819" w:rsidRPr="00003EBA" w:rsidRDefault="00201819" w:rsidP="00EF6D85">
    <w:pPr>
      <w:pStyle w:val="Footer"/>
      <w:jc w:val="center"/>
    </w:pPr>
    <w:r>
      <w:rPr>
        <w:rFonts w:ascii="Times New Roman" w:hAnsi="Times New Roman"/>
        <w:sz w:val="16"/>
        <w:szCs w:val="16"/>
      </w:rPr>
      <w:t>Appendix C</w:t>
    </w:r>
    <w:r w:rsidRPr="00003EBA">
      <w:rPr>
        <w:rFonts w:ascii="Times New Roman" w:hAnsi="Times New Roman"/>
        <w:sz w:val="16"/>
        <w:szCs w:val="16"/>
      </w:rPr>
      <w:t>-</w:t>
    </w:r>
    <w:sdt>
      <w:sdtPr>
        <w:rPr>
          <w:rFonts w:ascii="Times New Roman" w:hAnsi="Times New Roman"/>
          <w:sz w:val="16"/>
          <w:szCs w:val="16"/>
        </w:rPr>
        <w:id w:val="130460422"/>
        <w:docPartObj>
          <w:docPartGallery w:val="Page Numbers (Bottom of Page)"/>
          <w:docPartUnique/>
        </w:docPartObj>
      </w:sdtPr>
      <w:sdtEndPr>
        <w:rPr>
          <w:rFonts w:asciiTheme="minorHAnsi" w:hAnsiTheme="minorHAnsi"/>
          <w:sz w:val="22"/>
          <w:szCs w:val="22"/>
        </w:rPr>
      </w:sdtEndPr>
      <w:sdtContent>
        <w:r w:rsidRPr="00003EBA">
          <w:rPr>
            <w:rFonts w:ascii="Times New Roman" w:hAnsi="Times New Roman"/>
            <w:sz w:val="16"/>
            <w:szCs w:val="16"/>
          </w:rPr>
          <w:fldChar w:fldCharType="begin"/>
        </w:r>
        <w:r w:rsidRPr="00003EBA">
          <w:rPr>
            <w:rFonts w:ascii="Times New Roman" w:hAnsi="Times New Roman"/>
            <w:sz w:val="16"/>
            <w:szCs w:val="16"/>
          </w:rPr>
          <w:instrText xml:space="preserve"> PAGE   \* MERGEFORMAT </w:instrText>
        </w:r>
        <w:r w:rsidRPr="00003EBA">
          <w:rPr>
            <w:rFonts w:ascii="Times New Roman" w:hAnsi="Times New Roman"/>
            <w:sz w:val="16"/>
            <w:szCs w:val="16"/>
          </w:rPr>
          <w:fldChar w:fldCharType="separate"/>
        </w:r>
        <w:r w:rsidR="00C25912">
          <w:rPr>
            <w:rFonts w:ascii="Times New Roman" w:hAnsi="Times New Roman"/>
            <w:noProof/>
            <w:sz w:val="16"/>
            <w:szCs w:val="16"/>
          </w:rPr>
          <w:t>13</w:t>
        </w:r>
        <w:r w:rsidRPr="00003EBA">
          <w:rPr>
            <w:rFonts w:ascii="Times New Roman" w:hAnsi="Times New Roman"/>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343223"/>
      <w:docPartObj>
        <w:docPartGallery w:val="Page Numbers (Bottom of Page)"/>
        <w:docPartUnique/>
      </w:docPartObj>
    </w:sdtPr>
    <w:sdtEndPr>
      <w:rPr>
        <w:noProof/>
      </w:rPr>
    </w:sdtEndPr>
    <w:sdtContent>
      <w:p w14:paraId="5D09B271" w14:textId="0FD5E5AB" w:rsidR="00201819" w:rsidRDefault="00201819">
        <w:pPr>
          <w:pStyle w:val="Footer"/>
          <w:jc w:val="center"/>
        </w:pPr>
        <w:r>
          <w:fldChar w:fldCharType="begin"/>
        </w:r>
        <w:r>
          <w:instrText xml:space="preserve"> PAGE   \* MERGEFORMAT </w:instrText>
        </w:r>
        <w:r>
          <w:fldChar w:fldCharType="separate"/>
        </w:r>
        <w:r w:rsidR="00C25912">
          <w:rPr>
            <w:noProof/>
          </w:rPr>
          <w:t>2</w:t>
        </w:r>
        <w:r>
          <w:rPr>
            <w:noProof/>
          </w:rPr>
          <w:fldChar w:fldCharType="end"/>
        </w:r>
      </w:p>
    </w:sdtContent>
  </w:sdt>
  <w:p w14:paraId="2123E072" w14:textId="3CE3006A" w:rsidR="00201819" w:rsidRPr="00003EBA" w:rsidRDefault="00201819" w:rsidP="00EF6D8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E49D" w14:textId="77777777" w:rsidR="00201819" w:rsidRDefault="00201819" w:rsidP="0025458F">
    <w:pPr>
      <w:pStyle w:val="Footer"/>
      <w:jc w:val="center"/>
    </w:pPr>
    <w:r>
      <w:rPr>
        <w:rFonts w:ascii="Times New Roman" w:hAnsi="Times New Roman"/>
        <w:sz w:val="16"/>
        <w:szCs w:val="16"/>
      </w:rPr>
      <w:t>Appendix D-</w:t>
    </w:r>
    <w:sdt>
      <w:sdtPr>
        <w:id w:val="27624739"/>
        <w:docPartObj>
          <w:docPartGallery w:val="Page Numbers (Bottom of Page)"/>
          <w:docPartUnique/>
        </w:docPartObj>
      </w:sdtPr>
      <w:sdtContent>
        <w:r>
          <w:rPr>
            <w:rFonts w:ascii="Times New Roman" w:hAnsi="Times New Roman"/>
            <w:sz w:val="16"/>
            <w:szCs w:val="16"/>
          </w:rPr>
          <w:fldChar w:fldCharType="begin"/>
        </w:r>
        <w:r>
          <w:rPr>
            <w:rFonts w:ascii="Times New Roman" w:hAnsi="Times New Roman"/>
            <w:sz w:val="16"/>
            <w:szCs w:val="16"/>
          </w:rPr>
          <w:instrText xml:space="preserve"> PAGE   \* MERGEFORMAT </w:instrText>
        </w:r>
        <w:r>
          <w:rPr>
            <w:rFonts w:ascii="Times New Roman" w:hAnsi="Times New Roman"/>
            <w:sz w:val="16"/>
            <w:szCs w:val="16"/>
          </w:rPr>
          <w:fldChar w:fldCharType="separate"/>
        </w:r>
        <w:r>
          <w:rPr>
            <w:rFonts w:ascii="Times New Roman" w:hAnsi="Times New Roman"/>
            <w:noProof/>
            <w:sz w:val="16"/>
            <w:szCs w:val="16"/>
          </w:rPr>
          <w:t>1</w:t>
        </w:r>
        <w:r>
          <w:rPr>
            <w:rFonts w:ascii="Times New Roman" w:hAnsi="Times New Roman"/>
            <w:sz w:val="16"/>
            <w:szCs w:val="16"/>
          </w:rPr>
          <w:fldChar w:fldCharType="end"/>
        </w:r>
      </w:sdtContent>
    </w:sdt>
  </w:p>
  <w:p w14:paraId="7B5D6619" w14:textId="77777777" w:rsidR="00201819" w:rsidRDefault="00201819">
    <w:pPr>
      <w:pStyle w:val="Footer"/>
      <w:jc w:val="center"/>
    </w:pPr>
  </w:p>
  <w:p w14:paraId="4922D214" w14:textId="77777777" w:rsidR="00201819" w:rsidRDefault="002018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F911" w14:textId="77777777" w:rsidR="00201819" w:rsidRDefault="00201819">
    <w:pPr>
      <w:pStyle w:val="Footer"/>
      <w:jc w:val="center"/>
    </w:pPr>
  </w:p>
  <w:p w14:paraId="54C1BCE5" w14:textId="77777777" w:rsidR="00201819" w:rsidRDefault="002018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52EF8" w14:textId="4C04E821" w:rsidR="00201819" w:rsidRPr="00003EBA" w:rsidRDefault="00201819" w:rsidP="00EF6D85">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9764" w14:textId="77777777" w:rsidR="00201819" w:rsidRDefault="00201819">
    <w:pPr>
      <w:pStyle w:val="Footer"/>
      <w:jc w:val="center"/>
    </w:pPr>
  </w:p>
  <w:p w14:paraId="2735CD6B" w14:textId="77777777" w:rsidR="00201819" w:rsidRDefault="002018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FB77" w14:textId="39BB0389" w:rsidR="00201819" w:rsidRPr="00003EBA" w:rsidRDefault="00201819" w:rsidP="00EF6D8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7E53B" w14:textId="77777777" w:rsidR="005C36EB" w:rsidRDefault="005C36EB" w:rsidP="00C658E5">
      <w:r>
        <w:separator/>
      </w:r>
    </w:p>
    <w:p w14:paraId="2991D623" w14:textId="77777777" w:rsidR="005C36EB" w:rsidRDefault="005C36EB"/>
  </w:footnote>
  <w:footnote w:type="continuationSeparator" w:id="0">
    <w:p w14:paraId="1517E18D" w14:textId="77777777" w:rsidR="005C36EB" w:rsidRDefault="005C36EB" w:rsidP="00C658E5">
      <w:r>
        <w:continuationSeparator/>
      </w:r>
    </w:p>
    <w:p w14:paraId="5034961E" w14:textId="77777777" w:rsidR="005C36EB" w:rsidRDefault="005C36EB"/>
  </w:footnote>
  <w:footnote w:type="continuationNotice" w:id="1">
    <w:p w14:paraId="3C7380F7" w14:textId="77777777" w:rsidR="005C36EB" w:rsidRDefault="005C36EB">
      <w:pPr>
        <w:spacing w:line="240" w:lineRule="auto"/>
      </w:pPr>
    </w:p>
  </w:footnote>
  <w:footnote w:id="2">
    <w:p w14:paraId="06150B21" w14:textId="2FBBA78F" w:rsidR="003D136C" w:rsidRDefault="003D136C">
      <w:pPr>
        <w:pStyle w:val="FootnoteText"/>
      </w:pPr>
      <w:r>
        <w:rPr>
          <w:rStyle w:val="FootnoteReference"/>
        </w:rPr>
        <w:footnoteRef/>
      </w:r>
      <w:r>
        <w:t xml:space="preserve"> </w:t>
      </w:r>
      <w:r>
        <w:rPr>
          <w:rFonts w:ascii="Times New Roman" w:hAnsi="Times New Roman"/>
          <w:sz w:val="20"/>
        </w:rPr>
        <w:t>The form is located at h</w:t>
      </w:r>
      <w:r w:rsidRPr="003D136C">
        <w:rPr>
          <w:rFonts w:ascii="Times New Roman" w:hAnsi="Times New Roman"/>
          <w:sz w:val="20"/>
        </w:rPr>
        <w:t>ttps://www.courts.ca.gov/documents/JBCM-Post-Contract-Certification-Form.docx</w:t>
      </w:r>
    </w:p>
  </w:footnote>
  <w:footnote w:id="3">
    <w:p w14:paraId="03100062" w14:textId="25EF6543" w:rsidR="00201819" w:rsidRDefault="00201819" w:rsidP="001A5D61">
      <w:pPr>
        <w:pStyle w:val="FootnoteText"/>
        <w:spacing w:before="0" w:after="0" w:line="240" w:lineRule="auto"/>
      </w:pPr>
      <w:r>
        <w:rPr>
          <w:rStyle w:val="FootnoteReference"/>
        </w:rPr>
        <w:footnoteRef/>
      </w:r>
      <w:r>
        <w:t xml:space="preserve"> </w:t>
      </w:r>
      <w:r>
        <w:rPr>
          <w:rFonts w:ascii="Times New Roman" w:hAnsi="Times New Roman"/>
          <w:sz w:val="20"/>
        </w:rPr>
        <w:t>A</w:t>
      </w:r>
      <w:r w:rsidRPr="000B46A1">
        <w:rPr>
          <w:rFonts w:ascii="Times New Roman" w:hAnsi="Times New Roman"/>
          <w:sz w:val="20"/>
        </w:rPr>
        <w:t>dditional capitalized terms may be defined in the other Appendices to this Agreement</w:t>
      </w:r>
      <w:r>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53A5" w14:textId="59E16DE4" w:rsidR="00201819" w:rsidRPr="001674E2" w:rsidRDefault="00201819" w:rsidP="001674E2">
    <w:pPr>
      <w:pStyle w:val="Header"/>
      <w:rPr>
        <w:rFonts w:ascii="Times New Roman" w:hAnsi="Times New Roman"/>
        <w:sz w:val="20"/>
        <w:szCs w:val="20"/>
      </w:rPr>
    </w:pPr>
    <w:r w:rsidRPr="006723A1">
      <w:rPr>
        <w:rFonts w:ascii="Times New Roman" w:hAnsi="Times New Roman"/>
        <w:sz w:val="20"/>
        <w:szCs w:val="20"/>
      </w:rPr>
      <w:t>(</w:t>
    </w:r>
    <w:r w:rsidRPr="006723A1">
      <w:rPr>
        <w:rFonts w:ascii="Times New Roman" w:hAnsi="Times New Roman"/>
        <w:i/>
        <w:sz w:val="20"/>
        <w:szCs w:val="20"/>
      </w:rPr>
      <w:t xml:space="preserve">Rev. </w:t>
    </w:r>
    <w:del w:id="2" w:author="Author">
      <w:r w:rsidR="003D136C" w:rsidDel="00406FB0">
        <w:rPr>
          <w:rFonts w:ascii="Times New Roman" w:hAnsi="Times New Roman"/>
          <w:i/>
          <w:sz w:val="20"/>
          <w:szCs w:val="20"/>
        </w:rPr>
        <w:delText>Jan.</w:delText>
      </w:r>
    </w:del>
    <w:ins w:id="3" w:author="Author">
      <w:r w:rsidR="00782308">
        <w:rPr>
          <w:rFonts w:ascii="Times New Roman" w:hAnsi="Times New Roman"/>
          <w:i/>
          <w:sz w:val="20"/>
          <w:szCs w:val="20"/>
        </w:rPr>
        <w:t>Dec</w:t>
      </w:r>
      <w:r w:rsidR="005320B6">
        <w:rPr>
          <w:rFonts w:ascii="Times New Roman" w:hAnsi="Times New Roman"/>
          <w:i/>
          <w:sz w:val="20"/>
          <w:szCs w:val="20"/>
        </w:rPr>
        <w:t>.</w:t>
      </w:r>
    </w:ins>
    <w:r w:rsidR="003D136C">
      <w:rPr>
        <w:rFonts w:ascii="Times New Roman" w:hAnsi="Times New Roman"/>
        <w:i/>
        <w:sz w:val="20"/>
        <w:szCs w:val="20"/>
      </w:rPr>
      <w:t xml:space="preserve"> 202</w:t>
    </w:r>
    <w:ins w:id="4" w:author="Author">
      <w:r w:rsidR="00406FB0">
        <w:rPr>
          <w:rFonts w:ascii="Times New Roman" w:hAnsi="Times New Roman"/>
          <w:i/>
          <w:sz w:val="20"/>
          <w:szCs w:val="20"/>
        </w:rPr>
        <w:t>3</w:t>
      </w:r>
    </w:ins>
    <w:del w:id="5" w:author="Author">
      <w:r w:rsidR="003D136C" w:rsidDel="00406FB0">
        <w:rPr>
          <w:rFonts w:ascii="Times New Roman" w:hAnsi="Times New Roman"/>
          <w:i/>
          <w:sz w:val="20"/>
          <w:szCs w:val="20"/>
        </w:rPr>
        <w:delText>2</w:delText>
      </w:r>
    </w:del>
    <w:r w:rsidRPr="006723A1">
      <w:rPr>
        <w:rFonts w:ascii="Times New Roman" w:hAnsi="Times New Roman"/>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82EB4" w14:textId="366B7B9D" w:rsidR="00201819" w:rsidRPr="001674E2" w:rsidRDefault="00201819" w:rsidP="001674E2">
    <w:pPr>
      <w:pStyle w:val="Header"/>
      <w:rPr>
        <w:rFonts w:ascii="Times New Roman" w:hAnsi="Times New Roman"/>
        <w:sz w:val="20"/>
        <w:szCs w:val="20"/>
      </w:rPr>
    </w:pPr>
    <w:r w:rsidRPr="006723A1">
      <w:rPr>
        <w:rFonts w:ascii="Times New Roman" w:hAnsi="Times New Roman"/>
        <w:sz w:val="20"/>
        <w:szCs w:val="20"/>
      </w:rPr>
      <w:t>(</w:t>
    </w:r>
    <w:r w:rsidRPr="006723A1">
      <w:rPr>
        <w:rFonts w:ascii="Times New Roman" w:hAnsi="Times New Roman"/>
        <w:i/>
        <w:sz w:val="20"/>
        <w:szCs w:val="20"/>
      </w:rPr>
      <w:t xml:space="preserve">Rev. </w:t>
    </w:r>
    <w:del w:id="286" w:author="Author">
      <w:r w:rsidR="00472B52" w:rsidDel="00406FB0">
        <w:rPr>
          <w:rFonts w:ascii="Times New Roman" w:hAnsi="Times New Roman"/>
          <w:i/>
          <w:sz w:val="20"/>
          <w:szCs w:val="20"/>
        </w:rPr>
        <w:delText>Jan.</w:delText>
      </w:r>
    </w:del>
    <w:ins w:id="287" w:author="Author">
      <w:r w:rsidR="00061888">
        <w:rPr>
          <w:rFonts w:ascii="Times New Roman" w:hAnsi="Times New Roman"/>
          <w:i/>
          <w:sz w:val="20"/>
          <w:szCs w:val="20"/>
        </w:rPr>
        <w:t>Dec.</w:t>
      </w:r>
    </w:ins>
    <w:del w:id="288" w:author="Author">
      <w:r w:rsidR="00472B52" w:rsidDel="00406FB0">
        <w:rPr>
          <w:rFonts w:ascii="Times New Roman" w:hAnsi="Times New Roman"/>
          <w:i/>
          <w:sz w:val="20"/>
          <w:szCs w:val="20"/>
        </w:rPr>
        <w:delText xml:space="preserve"> </w:delText>
      </w:r>
    </w:del>
    <w:r w:rsidR="00472B52">
      <w:rPr>
        <w:rFonts w:ascii="Times New Roman" w:hAnsi="Times New Roman"/>
        <w:i/>
        <w:sz w:val="20"/>
        <w:szCs w:val="20"/>
      </w:rPr>
      <w:t>202</w:t>
    </w:r>
    <w:ins w:id="289" w:author="Author">
      <w:r w:rsidR="00406FB0">
        <w:rPr>
          <w:rFonts w:ascii="Times New Roman" w:hAnsi="Times New Roman"/>
          <w:i/>
          <w:sz w:val="20"/>
          <w:szCs w:val="20"/>
        </w:rPr>
        <w:t>3</w:t>
      </w:r>
    </w:ins>
    <w:del w:id="290" w:author="Author">
      <w:r w:rsidR="00472B52" w:rsidDel="00406FB0">
        <w:rPr>
          <w:rFonts w:ascii="Times New Roman" w:hAnsi="Times New Roman"/>
          <w:i/>
          <w:sz w:val="20"/>
          <w:szCs w:val="20"/>
        </w:rPr>
        <w:delText>2</w:delText>
      </w:r>
    </w:del>
    <w:r w:rsidRPr="006723A1">
      <w:rPr>
        <w:rFonts w:ascii="Times New Roman" w:hAnsi="Times New Roman"/>
        <w:sz w:val="20"/>
        <w:szCs w:val="20"/>
      </w:rPr>
      <w:t>)</w:t>
    </w:r>
  </w:p>
  <w:p w14:paraId="6904675C" w14:textId="77777777" w:rsidR="00201819" w:rsidRDefault="00201819" w:rsidP="00537D62">
    <w:pPr>
      <w:pStyle w:val="Header"/>
      <w:widowControl w:val="0"/>
      <w:snapToGri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26E1A2E"/>
    <w:lvl w:ilvl="0">
      <w:start w:val="1"/>
      <w:numFmt w:val="decimal"/>
      <w:pStyle w:val="Bullet25"/>
      <w:lvlText w:val="%1."/>
      <w:lvlJc w:val="left"/>
      <w:pPr>
        <w:tabs>
          <w:tab w:val="num" w:pos="1440"/>
        </w:tabs>
        <w:ind w:left="1440" w:hanging="360"/>
      </w:pPr>
    </w:lvl>
  </w:abstractNum>
  <w:abstractNum w:abstractNumId="1" w15:restartNumberingAfterBreak="0">
    <w:nsid w:val="FFFFFF81"/>
    <w:multiLevelType w:val="singleLevel"/>
    <w:tmpl w:val="FED26C2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8"/>
    <w:multiLevelType w:val="singleLevel"/>
    <w:tmpl w:val="C6206A6C"/>
    <w:lvl w:ilvl="0">
      <w:start w:val="1"/>
      <w:numFmt w:val="decimal"/>
      <w:pStyle w:val="SquareBullet"/>
      <w:lvlText w:val="%1."/>
      <w:lvlJc w:val="left"/>
      <w:pPr>
        <w:tabs>
          <w:tab w:val="num" w:pos="360"/>
        </w:tabs>
        <w:ind w:left="360" w:hanging="360"/>
      </w:pPr>
    </w:lvl>
  </w:abstractNum>
  <w:abstractNum w:abstractNumId="3" w15:restartNumberingAfterBreak="0">
    <w:nsid w:val="05BC2495"/>
    <w:multiLevelType w:val="hybridMultilevel"/>
    <w:tmpl w:val="47945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64C2B"/>
    <w:multiLevelType w:val="multilevel"/>
    <w:tmpl w:val="B732AE7E"/>
    <w:lvl w:ilvl="0">
      <w:start w:val="1"/>
      <w:numFmt w:val="decimal"/>
      <w:pStyle w:val="ExCHeading1"/>
      <w:suff w:val="nothing"/>
      <w:lvlText w:val="Section %1"/>
      <w:lvlJc w:val="left"/>
      <w:pPr>
        <w:ind w:left="1958" w:firstLine="0"/>
      </w:pPr>
      <w:rPr>
        <w:rFonts w:hint="default"/>
        <w:b/>
        <w:i w:val="0"/>
        <w:caps/>
        <w:sz w:val="22"/>
        <w:u w:val="none"/>
      </w:rPr>
    </w:lvl>
    <w:lvl w:ilvl="1">
      <w:start w:val="1"/>
      <w:numFmt w:val="decimal"/>
      <w:pStyle w:val="ExCHeading2"/>
      <w:lvlText w:val="%1.%2"/>
      <w:lvlJc w:val="left"/>
      <w:pPr>
        <w:tabs>
          <w:tab w:val="num" w:pos="1080"/>
        </w:tabs>
        <w:ind w:left="0" w:firstLine="720"/>
      </w:pPr>
      <w:rPr>
        <w:rFonts w:hint="default"/>
        <w:u w:val="none"/>
      </w:rPr>
    </w:lvl>
    <w:lvl w:ilvl="2">
      <w:start w:val="1"/>
      <w:numFmt w:val="lowerLetter"/>
      <w:pStyle w:val="ExCHeading3"/>
      <w:lvlText w:val="(%3)"/>
      <w:lvlJc w:val="left"/>
      <w:pPr>
        <w:tabs>
          <w:tab w:val="num" w:pos="1800"/>
        </w:tabs>
        <w:ind w:left="0" w:firstLine="1440"/>
      </w:pPr>
      <w:rPr>
        <w:rFonts w:hint="default"/>
        <w:u w:val="none"/>
      </w:rPr>
    </w:lvl>
    <w:lvl w:ilvl="3">
      <w:start w:val="1"/>
      <w:numFmt w:val="lowerRoman"/>
      <w:pStyle w:val="ExCHeading4"/>
      <w:lvlText w:val="(%4)"/>
      <w:lvlJc w:val="right"/>
      <w:pPr>
        <w:tabs>
          <w:tab w:val="num" w:pos="2520"/>
        </w:tabs>
        <w:ind w:left="0" w:firstLine="2160"/>
      </w:pPr>
      <w:rPr>
        <w:rFonts w:hint="default"/>
        <w:u w:val="none"/>
      </w:rPr>
    </w:lvl>
    <w:lvl w:ilvl="4">
      <w:start w:val="1"/>
      <w:numFmt w:val="lowerLetter"/>
      <w:pStyle w:val="ExCHeading5"/>
      <w:lvlText w:val="%5)"/>
      <w:lvlJc w:val="left"/>
      <w:pPr>
        <w:tabs>
          <w:tab w:val="num" w:pos="3240"/>
        </w:tabs>
        <w:ind w:left="0" w:firstLine="2880"/>
      </w:pPr>
      <w:rPr>
        <w:rFonts w:hint="default"/>
      </w:rPr>
    </w:lvl>
    <w:lvl w:ilvl="5">
      <w:start w:val="1"/>
      <w:numFmt w:val="lowerRoman"/>
      <w:lvlText w:val="%6)"/>
      <w:lvlJc w:val="right"/>
      <w:pPr>
        <w:tabs>
          <w:tab w:val="num" w:pos="6912"/>
        </w:tabs>
        <w:ind w:left="1872" w:firstLine="4680"/>
      </w:pPr>
      <w:rPr>
        <w:rFonts w:hint="default"/>
        <w:u w:val="none"/>
      </w:rPr>
    </w:lvl>
    <w:lvl w:ilvl="6">
      <w:start w:val="1"/>
      <w:numFmt w:val="decimal"/>
      <w:lvlText w:val="%7)"/>
      <w:lvlJc w:val="left"/>
      <w:pPr>
        <w:tabs>
          <w:tab w:val="num" w:pos="7272"/>
        </w:tabs>
        <w:ind w:left="1872" w:firstLine="5040"/>
      </w:pPr>
      <w:rPr>
        <w:rFonts w:hint="default"/>
        <w:u w:val="none"/>
      </w:rPr>
    </w:lvl>
    <w:lvl w:ilvl="7">
      <w:start w:val="1"/>
      <w:numFmt w:val="lowerLetter"/>
      <w:lvlText w:val="%8."/>
      <w:lvlJc w:val="left"/>
      <w:pPr>
        <w:tabs>
          <w:tab w:val="num" w:pos="7992"/>
        </w:tabs>
        <w:ind w:left="1872" w:firstLine="5760"/>
      </w:pPr>
      <w:rPr>
        <w:rFonts w:hint="default"/>
        <w:u w:val="none"/>
      </w:rPr>
    </w:lvl>
    <w:lvl w:ilvl="8">
      <w:start w:val="1"/>
      <w:numFmt w:val="lowerRoman"/>
      <w:lvlText w:val="%9."/>
      <w:lvlJc w:val="left"/>
      <w:pPr>
        <w:tabs>
          <w:tab w:val="num" w:pos="5472"/>
        </w:tabs>
        <w:ind w:left="5112" w:hanging="360"/>
      </w:pPr>
      <w:rPr>
        <w:rFonts w:hint="default"/>
        <w:u w:val="none"/>
      </w:rPr>
    </w:lvl>
  </w:abstractNum>
  <w:abstractNum w:abstractNumId="5" w15:restartNumberingAfterBreak="0">
    <w:nsid w:val="0A0061B6"/>
    <w:multiLevelType w:val="hybridMultilevel"/>
    <w:tmpl w:val="AEE4DF68"/>
    <w:lvl w:ilvl="0" w:tplc="04090001">
      <w:start w:val="1"/>
      <w:numFmt w:val="bullet"/>
      <w:pStyle w:val="bulletsWDTIP"/>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8B188A"/>
    <w:multiLevelType w:val="multilevel"/>
    <w:tmpl w:val="9F945FD8"/>
    <w:lvl w:ilvl="0">
      <w:start w:val="1"/>
      <w:numFmt w:val="decimal"/>
      <w:pStyle w:val="ExBHeading1"/>
      <w:lvlText w:val="%1."/>
      <w:lvlJc w:val="left"/>
      <w:pPr>
        <w:tabs>
          <w:tab w:val="num" w:pos="1080"/>
        </w:tabs>
        <w:ind w:left="0" w:firstLine="720"/>
      </w:pPr>
      <w:rPr>
        <w:rFonts w:hint="default"/>
        <w:u w:val="none"/>
      </w:rPr>
    </w:lvl>
    <w:lvl w:ilvl="1">
      <w:start w:val="1"/>
      <w:numFmt w:val="low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none"/>
      <w:lvlText w:val="a)"/>
      <w:lvlJc w:val="left"/>
      <w:pPr>
        <w:tabs>
          <w:tab w:val="num" w:pos="3960"/>
        </w:tabs>
        <w:ind w:left="0" w:firstLine="3600"/>
      </w:pPr>
      <w:rPr>
        <w:rFonts w:hint="default"/>
        <w:u w:val="none"/>
      </w:rPr>
    </w:lvl>
    <w:lvl w:ilvl="5">
      <w:start w:val="1"/>
      <w:numFmt w:val="lowerRoman"/>
      <w:lvlText w:val="(%6)"/>
      <w:lvlJc w:val="right"/>
      <w:pPr>
        <w:tabs>
          <w:tab w:val="num" w:pos="4320"/>
        </w:tabs>
        <w:ind w:left="0" w:firstLine="3960"/>
      </w:pPr>
      <w:rPr>
        <w:rFonts w:hint="default"/>
      </w:rPr>
    </w:lvl>
    <w:lvl w:ilvl="6">
      <w:start w:val="1"/>
      <w:numFmt w:val="lowerRoman"/>
      <w:lvlText w:val="%7)"/>
      <w:lvlJc w:val="right"/>
      <w:pPr>
        <w:tabs>
          <w:tab w:val="num" w:pos="5040"/>
        </w:tabs>
        <w:ind w:left="0" w:firstLine="4680"/>
      </w:pPr>
      <w:rPr>
        <w:rFonts w:hint="default"/>
      </w:rPr>
    </w:lvl>
    <w:lvl w:ilvl="7">
      <w:start w:val="1"/>
      <w:numFmt w:val="decimal"/>
      <w:lvlText w:val="%8)"/>
      <w:lvlJc w:val="left"/>
      <w:pPr>
        <w:tabs>
          <w:tab w:val="num" w:pos="5400"/>
        </w:tabs>
        <w:ind w:left="0" w:firstLine="5040"/>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0CF416FD"/>
    <w:multiLevelType w:val="multilevel"/>
    <w:tmpl w:val="76A036B6"/>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lowerLetter"/>
      <w:lvlText w:val="(%3)"/>
      <w:lvlJc w:val="left"/>
      <w:pPr>
        <w:tabs>
          <w:tab w:val="num" w:pos="1368"/>
        </w:tabs>
        <w:ind w:left="1368" w:hanging="432"/>
      </w:pPr>
      <w:rPr>
        <w:rFonts w:hint="default"/>
        <w:b w:val="0"/>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pStyle w:val="Heading4"/>
      <w:lvlText w:val="(%4)"/>
      <w:lvlJc w:val="right"/>
      <w:pPr>
        <w:tabs>
          <w:tab w:val="num" w:pos="2880"/>
        </w:tabs>
        <w:ind w:left="0" w:firstLine="2520"/>
      </w:pPr>
      <w:rPr>
        <w:rFonts w:ascii="Times New Roman" w:eastAsia="Times New Roman" w:hAnsi="Times New Roman" w:cs="Times New Roman"/>
        <w:u w:val="none"/>
      </w:rPr>
    </w:lvl>
    <w:lvl w:ilvl="4">
      <w:start w:val="1"/>
      <w:numFmt w:val="upperLetter"/>
      <w:pStyle w:val="Heading5"/>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9"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0" w15:restartNumberingAfterBreak="0">
    <w:nsid w:val="10A249EC"/>
    <w:multiLevelType w:val="multilevel"/>
    <w:tmpl w:val="9880FA28"/>
    <w:name w:val="zzmpmtd1"/>
    <w:lvl w:ilvl="0">
      <w:start w:val="1"/>
      <w:numFmt w:val="upperRoman"/>
      <w:lvlRestart w:val="0"/>
      <w:pStyle w:val="mtd1L1"/>
      <w:suff w:val="nothing"/>
      <w:lvlText w:val="ARTICLE %1"/>
      <w:lvlJc w:val="left"/>
      <w:pPr>
        <w:tabs>
          <w:tab w:val="num" w:pos="720"/>
        </w:tabs>
        <w:ind w:left="0" w:firstLine="0"/>
      </w:pPr>
      <w:rPr>
        <w:rFonts w:cs="Tahoma"/>
        <w:b w:val="0"/>
        <w:i w:val="0"/>
        <w:caps w:val="0"/>
        <w:color w:val="auto"/>
        <w:u w:val="none"/>
      </w:rPr>
    </w:lvl>
    <w:lvl w:ilvl="1">
      <w:start w:val="1"/>
      <w:numFmt w:val="decimal"/>
      <w:pStyle w:val="mtd1L2"/>
      <w:isLgl/>
      <w:lvlText w:val="%1.%2"/>
      <w:lvlJc w:val="left"/>
      <w:pPr>
        <w:tabs>
          <w:tab w:val="num" w:pos="1440"/>
        </w:tabs>
        <w:ind w:left="0" w:firstLine="720"/>
      </w:pPr>
      <w:rPr>
        <w:rFonts w:cs="Courier New"/>
        <w:b w:val="0"/>
        <w:i w:val="0"/>
        <w:caps w:val="0"/>
        <w:color w:val="auto"/>
        <w:u w:val="none"/>
      </w:rPr>
    </w:lvl>
    <w:lvl w:ilvl="2">
      <w:start w:val="1"/>
      <w:numFmt w:val="decimal"/>
      <w:pStyle w:val="mtd1L3"/>
      <w:isLgl/>
      <w:lvlText w:val="%1.%2.%3"/>
      <w:lvlJc w:val="left"/>
      <w:pPr>
        <w:tabs>
          <w:tab w:val="num" w:pos="2160"/>
        </w:tabs>
        <w:ind w:left="0" w:firstLine="1440"/>
      </w:pPr>
      <w:rPr>
        <w:rFonts w:cs="Courier New"/>
        <w:b w:val="0"/>
        <w:i w:val="0"/>
        <w:caps w:val="0"/>
        <w:color w:val="auto"/>
        <w:u w:val="none"/>
      </w:rPr>
    </w:lvl>
    <w:lvl w:ilvl="3">
      <w:start w:val="1"/>
      <w:numFmt w:val="lowerRoman"/>
      <w:pStyle w:val="mtd1L4"/>
      <w:lvlText w:val="(%4)"/>
      <w:lvlJc w:val="left"/>
      <w:pPr>
        <w:tabs>
          <w:tab w:val="num" w:pos="2880"/>
        </w:tabs>
        <w:ind w:left="720" w:firstLine="1440"/>
      </w:pPr>
      <w:rPr>
        <w:rFonts w:cs="Wingdings"/>
        <w:b w:val="0"/>
        <w:i w:val="0"/>
        <w:caps w:val="0"/>
        <w:color w:val="auto"/>
        <w:u w:val="none"/>
      </w:rPr>
    </w:lvl>
    <w:lvl w:ilvl="4">
      <w:start w:val="1"/>
      <w:numFmt w:val="lowerRoman"/>
      <w:lvlText w:val="(%5)"/>
      <w:lvlJc w:val="left"/>
      <w:pPr>
        <w:tabs>
          <w:tab w:val="num" w:pos="5040"/>
        </w:tabs>
        <w:ind w:left="0" w:firstLine="4320"/>
      </w:pPr>
      <w:rPr>
        <w:rFonts w:cs="Arial Narrow"/>
        <w:b w:val="0"/>
        <w:i w:val="0"/>
        <w:caps w:val="0"/>
        <w:color w:val="auto"/>
        <w:u w:val="none"/>
      </w:rPr>
    </w:lvl>
    <w:lvl w:ilvl="5">
      <w:start w:val="1"/>
      <w:numFmt w:val="decimal"/>
      <w:lvlText w:val="(%6)"/>
      <w:lvlJc w:val="left"/>
      <w:pPr>
        <w:tabs>
          <w:tab w:val="num" w:pos="4320"/>
        </w:tabs>
        <w:ind w:left="0" w:firstLine="3600"/>
      </w:pPr>
      <w:rPr>
        <w:rFonts w:cs="Arial Narrow"/>
        <w:b w:val="0"/>
        <w:i w:val="0"/>
        <w:caps w:val="0"/>
        <w:color w:val="auto"/>
        <w:u w:val="none"/>
      </w:rPr>
    </w:lvl>
    <w:lvl w:ilvl="6">
      <w:start w:val="1"/>
      <w:numFmt w:val="lowerLetter"/>
      <w:lvlText w:val="(%7)"/>
      <w:lvlJc w:val="left"/>
      <w:pPr>
        <w:tabs>
          <w:tab w:val="num" w:pos="2160"/>
        </w:tabs>
        <w:ind w:left="0" w:firstLine="1440"/>
      </w:pPr>
      <w:rPr>
        <w:rFonts w:cs="Arial Narrow"/>
        <w:b w:val="0"/>
        <w:i w:val="0"/>
        <w:caps w:val="0"/>
        <w:color w:val="auto"/>
        <w:u w:val="none"/>
      </w:rPr>
    </w:lvl>
    <w:lvl w:ilvl="7">
      <w:start w:val="1"/>
      <w:numFmt w:val="lowerRoman"/>
      <w:lvlText w:val="(%8)"/>
      <w:lvlJc w:val="left"/>
      <w:pPr>
        <w:tabs>
          <w:tab w:val="num" w:pos="2880"/>
        </w:tabs>
        <w:ind w:left="0" w:firstLine="2160"/>
      </w:pPr>
      <w:rPr>
        <w:rFonts w:cs="Arial Narrow"/>
        <w:b w:val="0"/>
        <w:i w:val="0"/>
        <w:caps w:val="0"/>
        <w:color w:val="auto"/>
        <w:u w:val="none"/>
      </w:rPr>
    </w:lvl>
    <w:lvl w:ilvl="8">
      <w:start w:val="1"/>
      <w:numFmt w:val="decimal"/>
      <w:lvlText w:val="(%9)"/>
      <w:lvlJc w:val="left"/>
      <w:pPr>
        <w:tabs>
          <w:tab w:val="num" w:pos="3600"/>
        </w:tabs>
        <w:ind w:left="0" w:firstLine="2880"/>
      </w:pPr>
      <w:rPr>
        <w:rFonts w:cs="Arial Narrow"/>
        <w:b w:val="0"/>
        <w:i w:val="0"/>
        <w:caps w:val="0"/>
        <w:color w:val="auto"/>
        <w:u w:val="none"/>
      </w:rPr>
    </w:lvl>
  </w:abstractNum>
  <w:abstractNum w:abstractNumId="11" w15:restartNumberingAfterBreak="0">
    <w:nsid w:val="132C3341"/>
    <w:multiLevelType w:val="multilevel"/>
    <w:tmpl w:val="3EE2C222"/>
    <w:lvl w:ilvl="0">
      <w:start w:val="1"/>
      <w:numFmt w:val="decimal"/>
      <w:pStyle w:val="Def2Heading1"/>
      <w:lvlText w:val="%1."/>
      <w:lvlJc w:val="left"/>
      <w:pPr>
        <w:tabs>
          <w:tab w:val="num" w:pos="1080"/>
        </w:tabs>
        <w:ind w:left="0" w:firstLine="720"/>
      </w:pPr>
      <w:rPr>
        <w:rFonts w:hint="default"/>
        <w:u w:val="none"/>
      </w:rPr>
    </w:lvl>
    <w:lvl w:ilvl="1">
      <w:start w:val="1"/>
      <w:numFmt w:val="lowerLetter"/>
      <w:pStyle w:val="Def2Heading2"/>
      <w:lvlText w:val="(%2)"/>
      <w:lvlJc w:val="left"/>
      <w:pPr>
        <w:tabs>
          <w:tab w:val="num" w:pos="1800"/>
        </w:tabs>
        <w:ind w:left="0" w:firstLine="1440"/>
      </w:pPr>
      <w:rPr>
        <w:rFonts w:hint="default"/>
        <w:u w:val="none"/>
      </w:rPr>
    </w:lvl>
    <w:lvl w:ilvl="2">
      <w:start w:val="1"/>
      <w:numFmt w:val="lowerRoman"/>
      <w:pStyle w:val="Def2Heading3"/>
      <w:lvlText w:val="(%3)"/>
      <w:lvlJc w:val="right"/>
      <w:pPr>
        <w:tabs>
          <w:tab w:val="num" w:pos="2880"/>
        </w:tabs>
        <w:ind w:left="0" w:firstLine="2520"/>
      </w:pPr>
      <w:rPr>
        <w:rFonts w:hint="default"/>
        <w:u w:val="none"/>
      </w:rPr>
    </w:lvl>
    <w:lvl w:ilvl="3">
      <w:start w:val="1"/>
      <w:numFmt w:val="decimal"/>
      <w:pStyle w:val="Def2Heading4"/>
      <w:lvlText w:val="(%4)"/>
      <w:lvlJc w:val="left"/>
      <w:pPr>
        <w:tabs>
          <w:tab w:val="num" w:pos="3240"/>
        </w:tabs>
        <w:ind w:left="0" w:firstLine="2880"/>
      </w:pPr>
      <w:rPr>
        <w:rFonts w:hint="default"/>
        <w:u w:val="none"/>
      </w:rPr>
    </w:lvl>
    <w:lvl w:ilvl="4">
      <w:start w:val="1"/>
      <w:numFmt w:val="lowerLetter"/>
      <w:pStyle w:val="Def2Heading5"/>
      <w:lvlText w:val="%5)"/>
      <w:lvlJc w:val="left"/>
      <w:pPr>
        <w:tabs>
          <w:tab w:val="num" w:pos="3960"/>
        </w:tabs>
        <w:ind w:left="0" w:firstLine="3600"/>
      </w:pPr>
      <w:rPr>
        <w:rFonts w:hint="default"/>
        <w:u w:val="none"/>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607104"/>
    <w:multiLevelType w:val="hybridMultilevel"/>
    <w:tmpl w:val="AF12EA76"/>
    <w:lvl w:ilvl="0" w:tplc="FFFFFFFF">
      <w:start w:val="1"/>
      <w:numFmt w:val="lowerRoman"/>
      <w:pStyle w:val="Bullet1nospaceafter"/>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15:restartNumberingAfterBreak="0">
    <w:nsid w:val="19B5774E"/>
    <w:multiLevelType w:val="hybridMultilevel"/>
    <w:tmpl w:val="6C2AF33C"/>
    <w:lvl w:ilvl="0" w:tplc="0409000F">
      <w:start w:val="1"/>
      <w:numFmt w:val="decimal"/>
      <w:pStyle w:val="BulletLa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F33264"/>
    <w:multiLevelType w:val="hybridMultilevel"/>
    <w:tmpl w:val="736C7C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pStyle w:val="Bullet2"/>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F801A8"/>
    <w:multiLevelType w:val="hybridMultilevel"/>
    <w:tmpl w:val="D08AC25E"/>
    <w:lvl w:ilvl="0" w:tplc="64DA80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D0E53"/>
    <w:multiLevelType w:val="hybridMultilevel"/>
    <w:tmpl w:val="5D7CB73C"/>
    <w:lvl w:ilvl="0" w:tplc="98B4B19E">
      <w:start w:val="1"/>
      <w:numFmt w:val="bullet"/>
      <w:pStyle w:val="QBulletLast"/>
      <w:lvlText w:val=""/>
      <w:lvlJc w:val="left"/>
      <w:pPr>
        <w:tabs>
          <w:tab w:val="num" w:pos="533"/>
        </w:tabs>
        <w:ind w:left="533" w:hanging="360"/>
      </w:pPr>
      <w:rPr>
        <w:rFonts w:ascii="Symbol" w:hAnsi="Symbol" w:hint="default"/>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7" w15:restartNumberingAfterBreak="0">
    <w:nsid w:val="1D1973FE"/>
    <w:multiLevelType w:val="hybridMultilevel"/>
    <w:tmpl w:val="4B9E5FF4"/>
    <w:lvl w:ilvl="0" w:tplc="DC1E2A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D1C62"/>
    <w:multiLevelType w:val="hybridMultilevel"/>
    <w:tmpl w:val="6ED20286"/>
    <w:lvl w:ilvl="0" w:tplc="B5A6553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87678"/>
    <w:multiLevelType w:val="hybridMultilevel"/>
    <w:tmpl w:val="A34AE996"/>
    <w:lvl w:ilvl="0" w:tplc="0409000F">
      <w:start w:val="1"/>
      <w:numFmt w:val="decimal"/>
      <w:pStyle w:val="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274FED"/>
    <w:multiLevelType w:val="multilevel"/>
    <w:tmpl w:val="EE62E0DE"/>
    <w:name w:val="zzmpLegal2||Legal2|2|1|1|1|0|17||1|0|1||1|0|1||1|0|1||1|0|1||1|0|1||1|0|1||1|0|1||1|0|1||"/>
    <w:lvl w:ilvl="0">
      <w:start w:val="1"/>
      <w:numFmt w:val="decimal"/>
      <w:pStyle w:val="Legal2L1"/>
      <w:lvlText w:val="%1."/>
      <w:lvlJc w:val="left"/>
      <w:pPr>
        <w:tabs>
          <w:tab w:val="num" w:pos="360"/>
        </w:tabs>
        <w:ind w:left="0" w:firstLine="0"/>
      </w:pPr>
      <w:rPr>
        <w:rFonts w:ascii="Times New Roman" w:hAnsi="Times New Roman" w:hint="default"/>
        <w:b/>
        <w:i w:val="0"/>
        <w:caps/>
        <w:smallCaps w:val="0"/>
        <w:strike w:val="0"/>
        <w:dstrike w:val="0"/>
        <w:vanish w:val="0"/>
        <w:color w:val="auto"/>
        <w:sz w:val="24"/>
        <w:u w:val="none"/>
        <w:effect w:val="none"/>
        <w:vertAlign w:val="baseline"/>
      </w:rPr>
    </w:lvl>
    <w:lvl w:ilvl="1">
      <w:start w:val="1"/>
      <w:numFmt w:val="decimal"/>
      <w:pStyle w:val="Legal2L2"/>
      <w:lvlText w:val="%1.%2"/>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2">
      <w:start w:val="1"/>
      <w:numFmt w:val="lowerLetter"/>
      <w:pStyle w:val="Legal2L3"/>
      <w:lvlText w:val="(%3)"/>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lvl w:ilvl="3">
      <w:start w:val="1"/>
      <w:numFmt w:val="lowerRoman"/>
      <w:pStyle w:val="Legal2L4"/>
      <w:lvlText w:val="(%4)"/>
      <w:lvlJc w:val="left"/>
      <w:pPr>
        <w:tabs>
          <w:tab w:val="num" w:pos="2880"/>
        </w:tabs>
        <w:ind w:left="0" w:firstLine="2160"/>
      </w:pPr>
      <w:rPr>
        <w:rFonts w:ascii="Times New Roman" w:hAnsi="Times New Roman" w:hint="default"/>
        <w:b/>
        <w:i w:val="0"/>
        <w:caps w:val="0"/>
        <w:strike w:val="0"/>
        <w:dstrike w:val="0"/>
        <w:vanish w:val="0"/>
        <w:color w:val="auto"/>
        <w:sz w:val="24"/>
        <w:u w:val="none"/>
        <w:effect w:val="none"/>
        <w:vertAlign w:val="baseline"/>
      </w:rPr>
    </w:lvl>
    <w:lvl w:ilvl="4">
      <w:start w:val="1"/>
      <w:numFmt w:val="decimal"/>
      <w:pStyle w:val="Legal2L5"/>
      <w:lvlText w:val="(%5)"/>
      <w:lvlJc w:val="left"/>
      <w:pPr>
        <w:tabs>
          <w:tab w:val="num" w:pos="3600"/>
        </w:tabs>
        <w:ind w:left="0" w:firstLine="2880"/>
      </w:pPr>
      <w:rPr>
        <w:rFonts w:ascii="Times New Roman" w:hAnsi="Times New Roman" w:hint="default"/>
        <w:b/>
        <w:i w:val="0"/>
        <w:caps w:val="0"/>
        <w:strike w:val="0"/>
        <w:dstrike w:val="0"/>
        <w:vanish w:val="0"/>
        <w:color w:val="auto"/>
        <w:sz w:val="24"/>
        <w:u w:val="none"/>
        <w:effect w:val="none"/>
        <w:vertAlign w:val="baseline"/>
      </w:rPr>
    </w:lvl>
    <w:lvl w:ilvl="5">
      <w:start w:val="1"/>
      <w:numFmt w:val="lowerLetter"/>
      <w:pStyle w:val="Legal2L6"/>
      <w:lvlText w:val="%6."/>
      <w:lvlJc w:val="left"/>
      <w:pPr>
        <w:tabs>
          <w:tab w:val="num" w:pos="4320"/>
        </w:tabs>
        <w:ind w:left="0" w:firstLine="3600"/>
      </w:pPr>
      <w:rPr>
        <w:rFonts w:ascii="Times New Roman" w:hAnsi="Times New Roman" w:hint="default"/>
        <w:b/>
        <w:i w:val="0"/>
        <w:caps w:val="0"/>
        <w:strike w:val="0"/>
        <w:dstrike w:val="0"/>
        <w:vanish w:val="0"/>
        <w:color w:val="auto"/>
        <w:sz w:val="24"/>
        <w:u w:val="none"/>
        <w:effect w:val="none"/>
        <w:vertAlign w:val="baseline"/>
      </w:rPr>
    </w:lvl>
    <w:lvl w:ilvl="6">
      <w:start w:val="1"/>
      <w:numFmt w:val="lowerRoman"/>
      <w:pStyle w:val="Legal2L7"/>
      <w:lvlText w:val="%7."/>
      <w:lvlJc w:val="left"/>
      <w:pPr>
        <w:tabs>
          <w:tab w:val="num" w:pos="5040"/>
        </w:tabs>
        <w:ind w:left="0" w:firstLine="4320"/>
      </w:pPr>
      <w:rPr>
        <w:rFonts w:ascii="Times New Roman" w:hAnsi="Times New Roman" w:hint="default"/>
        <w:b/>
        <w:i w:val="0"/>
        <w:caps w:val="0"/>
        <w:strike w:val="0"/>
        <w:dstrike w:val="0"/>
        <w:vanish w:val="0"/>
        <w:color w:val="auto"/>
        <w:sz w:val="24"/>
        <w:u w:val="none"/>
        <w:effect w:val="none"/>
        <w:vertAlign w:val="baseline"/>
      </w:rPr>
    </w:lvl>
    <w:lvl w:ilvl="7">
      <w:start w:val="1"/>
      <w:numFmt w:val="lowerLetter"/>
      <w:pStyle w:val="Legal2L8"/>
      <w:lvlText w:val="(%8)"/>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8">
      <w:start w:val="1"/>
      <w:numFmt w:val="lowerRoman"/>
      <w:pStyle w:val="Legal2L9"/>
      <w:lvlText w:val="(%9)"/>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abstractNum>
  <w:abstractNum w:abstractNumId="21" w15:restartNumberingAfterBreak="0">
    <w:nsid w:val="23C61402"/>
    <w:multiLevelType w:val="hybridMultilevel"/>
    <w:tmpl w:val="9A0099AC"/>
    <w:lvl w:ilvl="0" w:tplc="FFFFFFFF">
      <w:start w:val="1"/>
      <w:numFmt w:val="upperLetter"/>
      <w:pStyle w:val="Def4H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upp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43D01CD"/>
    <w:multiLevelType w:val="singleLevel"/>
    <w:tmpl w:val="C2A6F81A"/>
    <w:lvl w:ilvl="0">
      <w:start w:val="1"/>
      <w:numFmt w:val="bullet"/>
      <w:pStyle w:val="ListBullet"/>
      <w:lvlText w:val=""/>
      <w:lvlJc w:val="left"/>
      <w:pPr>
        <w:tabs>
          <w:tab w:val="num" w:pos="360"/>
        </w:tabs>
        <w:ind w:left="360" w:hanging="360"/>
      </w:pPr>
      <w:rPr>
        <w:rFonts w:ascii="Symbol" w:hAnsi="Symbol" w:hint="default"/>
      </w:rPr>
    </w:lvl>
  </w:abstractNum>
  <w:abstractNum w:abstractNumId="23" w15:restartNumberingAfterBreak="0">
    <w:nsid w:val="27E41B25"/>
    <w:multiLevelType w:val="singleLevel"/>
    <w:tmpl w:val="04090005"/>
    <w:lvl w:ilvl="0">
      <w:start w:val="1"/>
      <w:numFmt w:val="bullet"/>
      <w:pStyle w:val="Def3H1"/>
      <w:lvlText w:val=""/>
      <w:lvlJc w:val="left"/>
      <w:pPr>
        <w:tabs>
          <w:tab w:val="num" w:pos="360"/>
        </w:tabs>
        <w:ind w:left="360" w:hanging="360"/>
      </w:pPr>
      <w:rPr>
        <w:rFonts w:ascii="Wingdings" w:hAnsi="Wingdings" w:hint="default"/>
      </w:rPr>
    </w:lvl>
  </w:abstractNum>
  <w:abstractNum w:abstractNumId="24"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25" w15:restartNumberingAfterBreak="0">
    <w:nsid w:val="30C93F92"/>
    <w:multiLevelType w:val="hybridMultilevel"/>
    <w:tmpl w:val="9B92DABC"/>
    <w:lvl w:ilvl="0" w:tplc="FFFFFFFF">
      <w:start w:val="1"/>
      <w:numFmt w:val="bullet"/>
      <w:pStyle w:val="RBulletLastCharChar"/>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SurethingSymbol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SurethingSymbols"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SurethingSymbols"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1183587"/>
    <w:multiLevelType w:val="multilevel"/>
    <w:tmpl w:val="0AE69F8E"/>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pStyle w:val="ArticleL4"/>
      <w:lvlText w:val="%4."/>
      <w:lvlJc w:val="left"/>
      <w:pPr>
        <w:tabs>
          <w:tab w:val="num" w:pos="3240"/>
        </w:tabs>
        <w:ind w:left="3240" w:hanging="360"/>
      </w:pPr>
    </w:lvl>
    <w:lvl w:ilvl="4" w:tentative="1">
      <w:start w:val="1"/>
      <w:numFmt w:val="lowerLetter"/>
      <w:pStyle w:val="ArticleL5"/>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28" w15:restartNumberingAfterBreak="0">
    <w:nsid w:val="364660A6"/>
    <w:multiLevelType w:val="multilevel"/>
    <w:tmpl w:val="FEA6BE68"/>
    <w:lvl w:ilvl="0">
      <w:start w:val="1"/>
      <w:numFmt w:val="decimal"/>
      <w:pStyle w:val="Heading2A"/>
      <w:lvlText w:val="%1."/>
      <w:lvlJc w:val="left"/>
      <w:pPr>
        <w:tabs>
          <w:tab w:val="num" w:pos="360"/>
        </w:tabs>
        <w:ind w:left="0" w:firstLine="0"/>
      </w:pPr>
      <w:rPr>
        <w:rFonts w:ascii="Times New Roman Bold" w:hAnsi="Times New Roman Bold" w:hint="default"/>
        <w:b/>
        <w:i w:val="0"/>
        <w:sz w:val="20"/>
        <w:u w:val="none"/>
      </w:rPr>
    </w:lvl>
    <w:lvl w:ilvl="1">
      <w:start w:val="1"/>
      <w:numFmt w:val="decimal"/>
      <w:pStyle w:val="Heading2A"/>
      <w:isLg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hint="default"/>
        <w:u w:val="none"/>
      </w:rPr>
    </w:lvl>
    <w:lvl w:ilvl="3">
      <w:start w:val="1"/>
      <w:numFmt w:val="lowerRoman"/>
      <w:lvlText w:val="(%4)"/>
      <w:lvlJc w:val="right"/>
      <w:pPr>
        <w:tabs>
          <w:tab w:val="num" w:pos="2880"/>
        </w:tabs>
        <w:ind w:left="0" w:firstLine="2520"/>
      </w:pPr>
      <w:rPr>
        <w:rFonts w:hint="default"/>
        <w:u w:val="none"/>
      </w:rPr>
    </w:lvl>
    <w:lvl w:ilvl="4">
      <w:start w:val="1"/>
      <w:numFmt w:val="decimal"/>
      <w:lvlText w:val="(%5)"/>
      <w:lvlJc w:val="left"/>
      <w:pPr>
        <w:tabs>
          <w:tab w:val="num" w:pos="3240"/>
        </w:tabs>
        <w:ind w:left="0" w:firstLine="2880"/>
      </w:pPr>
      <w:rPr>
        <w:rFonts w:hint="default"/>
        <w:u w:val="none"/>
      </w:rPr>
    </w:lvl>
    <w:lvl w:ilvl="5">
      <w:start w:val="1"/>
      <w:numFmt w:val="lowerLetter"/>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9" w15:restartNumberingAfterBreak="0">
    <w:nsid w:val="389F5F95"/>
    <w:multiLevelType w:val="hybridMultilevel"/>
    <w:tmpl w:val="31306D76"/>
    <w:lvl w:ilvl="0" w:tplc="04090001">
      <w:start w:val="1"/>
      <w:numFmt w:val="bullet"/>
      <w:pStyle w:val="Bullet5"/>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A2968C4"/>
    <w:multiLevelType w:val="hybridMultilevel"/>
    <w:tmpl w:val="7E18E976"/>
    <w:lvl w:ilvl="0" w:tplc="5066EFE8">
      <w:start w:val="1"/>
      <w:numFmt w:val="bullet"/>
      <w:lvlText w:val="•"/>
      <w:lvlJc w:val="left"/>
      <w:pPr>
        <w:tabs>
          <w:tab w:val="num" w:pos="533"/>
        </w:tabs>
        <w:ind w:left="360" w:hanging="187"/>
      </w:pPr>
      <w:rPr>
        <w:rFonts w:ascii="Times New Roman" w:hAnsi="Times New Roman" w:cs="Times New Roman" w:hint="default"/>
        <w:sz w:val="24"/>
      </w:rPr>
    </w:lvl>
    <w:lvl w:ilvl="1" w:tplc="41500366">
      <w:start w:val="1"/>
      <w:numFmt w:val="bullet"/>
      <w:pStyle w:val="ExNsubbullet"/>
      <w:lvlText w:val="­"/>
      <w:lvlJc w:val="left"/>
      <w:pPr>
        <w:tabs>
          <w:tab w:val="num" w:pos="1613"/>
        </w:tabs>
        <w:ind w:left="1613" w:hanging="360"/>
      </w:pPr>
      <w:rPr>
        <w:rFonts w:hint="default"/>
        <w:sz w:val="22"/>
      </w:rPr>
    </w:lvl>
    <w:lvl w:ilvl="2" w:tplc="02FA76D6">
      <w:start w:val="1"/>
      <w:numFmt w:val="bullet"/>
      <w:pStyle w:val="ExNSubBulletLast"/>
      <w:lvlText w:val="­"/>
      <w:lvlJc w:val="left"/>
      <w:pPr>
        <w:tabs>
          <w:tab w:val="num" w:pos="2333"/>
        </w:tabs>
        <w:ind w:left="2333" w:hanging="360"/>
      </w:pPr>
      <w:rPr>
        <w:rFonts w:hint="default"/>
        <w:sz w:val="22"/>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1"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2" w15:restartNumberingAfterBreak="0">
    <w:nsid w:val="3B2B2C07"/>
    <w:multiLevelType w:val="hybridMultilevel"/>
    <w:tmpl w:val="665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7367F2"/>
    <w:multiLevelType w:val="hybridMultilevel"/>
    <w:tmpl w:val="ABF2CDCA"/>
    <w:lvl w:ilvl="0" w:tplc="64A43EA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164651B"/>
    <w:multiLevelType w:val="hybridMultilevel"/>
    <w:tmpl w:val="0DCE1556"/>
    <w:lvl w:ilvl="0" w:tplc="F21A904C">
      <w:start w:val="1"/>
      <w:numFmt w:val="bullet"/>
      <w:pStyle w:val="Bullet1"/>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613"/>
        </w:tabs>
        <w:ind w:left="1613" w:hanging="360"/>
      </w:pPr>
      <w:rPr>
        <w:rFonts w:ascii="Courier New" w:hAnsi="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5" w15:restartNumberingAfterBreak="0">
    <w:nsid w:val="41E110DC"/>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492F5F81"/>
    <w:multiLevelType w:val="hybridMultilevel"/>
    <w:tmpl w:val="98F6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C07229"/>
    <w:multiLevelType w:val="hybridMultilevel"/>
    <w:tmpl w:val="4EB4C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A320B30">
      <w:start w:val="1"/>
      <w:numFmt w:val="decimal"/>
      <w:lvlText w:val="%3."/>
      <w:lvlJc w:val="left"/>
      <w:pPr>
        <w:tabs>
          <w:tab w:val="num" w:pos="720"/>
        </w:tabs>
        <w:ind w:left="720" w:hanging="360"/>
      </w:pPr>
      <w:rPr>
        <w:b w:val="0"/>
      </w:r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38" w15:restartNumberingAfterBreak="0">
    <w:nsid w:val="4F2B73D0"/>
    <w:multiLevelType w:val="multilevel"/>
    <w:tmpl w:val="A8066B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877511"/>
    <w:multiLevelType w:val="multilevel"/>
    <w:tmpl w:val="2528CB18"/>
    <w:numStyleLink w:val="MOUList"/>
  </w:abstractNum>
  <w:abstractNum w:abstractNumId="40" w15:restartNumberingAfterBreak="0">
    <w:nsid w:val="56CF798A"/>
    <w:multiLevelType w:val="multilevel"/>
    <w:tmpl w:val="B778F160"/>
    <w:lvl w:ilvl="0">
      <w:start w:val="1"/>
      <w:numFmt w:val="decimal"/>
      <w:pStyle w:val="NumberedItalics"/>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8ED4DF8"/>
    <w:multiLevelType w:val="singleLevel"/>
    <w:tmpl w:val="A2E6EE98"/>
    <w:lvl w:ilvl="0">
      <w:start w:val="1"/>
      <w:numFmt w:val="bullet"/>
      <w:pStyle w:val="RBulletLast"/>
      <w:lvlText w:val="•"/>
      <w:lvlJc w:val="left"/>
      <w:pPr>
        <w:tabs>
          <w:tab w:val="num" w:pos="533"/>
        </w:tabs>
        <w:ind w:left="360" w:hanging="187"/>
      </w:pPr>
      <w:rPr>
        <w:rFonts w:ascii="Times New Roman" w:hAnsi="Times New Roman" w:cs="Times New Roman" w:hint="default"/>
        <w:sz w:val="24"/>
      </w:rPr>
    </w:lvl>
  </w:abstractNum>
  <w:abstractNum w:abstractNumId="42" w15:restartNumberingAfterBreak="0">
    <w:nsid w:val="5A8A2AA6"/>
    <w:multiLevelType w:val="hybridMultilevel"/>
    <w:tmpl w:val="99BC4B76"/>
    <w:lvl w:ilvl="0" w:tplc="C492923A">
      <w:start w:val="1"/>
      <w:numFmt w:val="none"/>
      <w:pStyle w:val="TableBullets"/>
      <w:lvlText w:val="•"/>
      <w:lvlJc w:val="left"/>
      <w:pPr>
        <w:tabs>
          <w:tab w:val="num" w:pos="360"/>
        </w:tabs>
        <w:ind w:left="360" w:hanging="360"/>
      </w:pPr>
      <w:rPr>
        <w:rFonts w:ascii="Times New Roman" w:hAnsi="Times New Roman" w:cs="Times New Roman" w:hint="default"/>
        <w:b/>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B1B5632"/>
    <w:multiLevelType w:val="hybridMultilevel"/>
    <w:tmpl w:val="E5CC68AE"/>
    <w:lvl w:ilvl="0" w:tplc="CD386770">
      <w:start w:val="1"/>
      <w:numFmt w:val="bullet"/>
      <w:pStyle w:val="SubBullet"/>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1552D8"/>
    <w:multiLevelType w:val="multilevel"/>
    <w:tmpl w:val="58288828"/>
    <w:lvl w:ilvl="0">
      <w:start w:val="1"/>
      <w:numFmt w:val="decimal"/>
      <w:pStyle w:val="ExAAHeading1"/>
      <w:suff w:val="nothing"/>
      <w:lvlText w:val="Section %1"/>
      <w:lvlJc w:val="left"/>
      <w:pPr>
        <w:ind w:left="1958" w:firstLine="0"/>
      </w:pPr>
      <w:rPr>
        <w:rFonts w:hint="default"/>
        <w:b/>
        <w:i w:val="0"/>
        <w:caps/>
        <w:sz w:val="22"/>
        <w:u w:val="none"/>
      </w:rPr>
    </w:lvl>
    <w:lvl w:ilvl="1">
      <w:start w:val="1"/>
      <w:numFmt w:val="decimal"/>
      <w:pStyle w:val="ExAAHeading2"/>
      <w:lvlText w:val="%1.%2"/>
      <w:lvlJc w:val="left"/>
      <w:pPr>
        <w:tabs>
          <w:tab w:val="num" w:pos="1080"/>
        </w:tabs>
        <w:ind w:left="0" w:firstLine="720"/>
      </w:pPr>
      <w:rPr>
        <w:rFonts w:hint="default"/>
        <w:sz w:val="22"/>
        <w:u w:val="none"/>
      </w:rPr>
    </w:lvl>
    <w:lvl w:ilvl="2">
      <w:start w:val="1"/>
      <w:numFmt w:val="lowerLetter"/>
      <w:pStyle w:val="ExAAHeading3"/>
      <w:lvlText w:val="(%3)"/>
      <w:lvlJc w:val="left"/>
      <w:pPr>
        <w:tabs>
          <w:tab w:val="num" w:pos="1800"/>
        </w:tabs>
        <w:ind w:left="0" w:firstLine="1440"/>
      </w:pPr>
      <w:rPr>
        <w:rFonts w:hint="default"/>
        <w:sz w:val="22"/>
        <w:u w:val="none"/>
      </w:rPr>
    </w:lvl>
    <w:lvl w:ilvl="3">
      <w:start w:val="1"/>
      <w:numFmt w:val="lowerRoman"/>
      <w:pStyle w:val="ExAAHeading4"/>
      <w:lvlText w:val="(%4)"/>
      <w:lvlJc w:val="right"/>
      <w:pPr>
        <w:tabs>
          <w:tab w:val="num" w:pos="2880"/>
        </w:tabs>
        <w:ind w:left="0" w:firstLine="2520"/>
      </w:pPr>
      <w:rPr>
        <w:rFonts w:hint="default"/>
        <w:sz w:val="22"/>
        <w:u w:val="none"/>
      </w:rPr>
    </w:lvl>
    <w:lvl w:ilvl="4">
      <w:start w:val="1"/>
      <w:numFmt w:val="none"/>
      <w:pStyle w:val="ExAAHeading5"/>
      <w:lvlText w:val="a)"/>
      <w:lvlJc w:val="left"/>
      <w:pPr>
        <w:tabs>
          <w:tab w:val="num" w:pos="3240"/>
        </w:tabs>
        <w:ind w:left="0" w:firstLine="2880"/>
      </w:pPr>
      <w:rPr>
        <w:rFonts w:hint="default"/>
        <w:u w:val="none"/>
      </w:rPr>
    </w:lvl>
    <w:lvl w:ilvl="5">
      <w:start w:val="1"/>
      <w:numFmt w:val="lowerRoman"/>
      <w:lvlText w:val="(%6)"/>
      <w:lvlJc w:val="right"/>
      <w:pPr>
        <w:tabs>
          <w:tab w:val="num" w:pos="6192"/>
        </w:tabs>
        <w:ind w:left="1872" w:firstLine="3960"/>
      </w:pPr>
      <w:rPr>
        <w:rFonts w:hint="default"/>
      </w:rPr>
    </w:lvl>
    <w:lvl w:ilvl="6">
      <w:start w:val="1"/>
      <w:numFmt w:val="lowerRoman"/>
      <w:lvlText w:val="%7)"/>
      <w:lvlJc w:val="right"/>
      <w:pPr>
        <w:tabs>
          <w:tab w:val="num" w:pos="6912"/>
        </w:tabs>
        <w:ind w:left="1872" w:firstLine="4680"/>
      </w:pPr>
      <w:rPr>
        <w:rFonts w:hint="default"/>
      </w:rPr>
    </w:lvl>
    <w:lvl w:ilvl="7">
      <w:start w:val="1"/>
      <w:numFmt w:val="decimal"/>
      <w:lvlText w:val="%8)"/>
      <w:lvlJc w:val="left"/>
      <w:pPr>
        <w:tabs>
          <w:tab w:val="num" w:pos="7272"/>
        </w:tabs>
        <w:ind w:left="1872" w:firstLine="5040"/>
      </w:pPr>
      <w:rPr>
        <w:rFonts w:hint="default"/>
      </w:rPr>
    </w:lvl>
    <w:lvl w:ilvl="8">
      <w:start w:val="1"/>
      <w:numFmt w:val="lowerRoman"/>
      <w:lvlText w:val="%9."/>
      <w:lvlJc w:val="right"/>
      <w:pPr>
        <w:tabs>
          <w:tab w:val="num" w:pos="3456"/>
        </w:tabs>
        <w:ind w:left="3456" w:hanging="144"/>
      </w:pPr>
      <w:rPr>
        <w:rFonts w:hint="default"/>
      </w:rPr>
    </w:lvl>
  </w:abstractNum>
  <w:abstractNum w:abstractNumId="45"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46"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044242"/>
    <w:multiLevelType w:val="singleLevel"/>
    <w:tmpl w:val="9FE2311A"/>
    <w:lvl w:ilvl="0">
      <w:start w:val="1"/>
      <w:numFmt w:val="bullet"/>
      <w:pStyle w:val="QBullet"/>
      <w:lvlText w:val=""/>
      <w:lvlJc w:val="left"/>
      <w:pPr>
        <w:tabs>
          <w:tab w:val="num" w:pos="360"/>
        </w:tabs>
        <w:ind w:left="360" w:hanging="360"/>
      </w:pPr>
      <w:rPr>
        <w:rFonts w:ascii="Wingdings" w:hAnsi="Wingdings" w:hint="default"/>
        <w:sz w:val="16"/>
      </w:rPr>
    </w:lvl>
  </w:abstractNum>
  <w:abstractNum w:abstractNumId="48" w15:restartNumberingAfterBreak="0">
    <w:nsid w:val="65E831A2"/>
    <w:multiLevelType w:val="multilevel"/>
    <w:tmpl w:val="89C25788"/>
    <w:lvl w:ilvl="0">
      <w:start w:val="14"/>
      <w:numFmt w:val="decimal"/>
      <w:lvlText w:val="%1"/>
      <w:lvlJc w:val="left"/>
      <w:pPr>
        <w:tabs>
          <w:tab w:val="num" w:pos="360"/>
        </w:tabs>
        <w:ind w:left="360" w:hanging="360"/>
      </w:pPr>
      <w:rPr>
        <w:rFonts w:hint="default"/>
        <w:b/>
      </w:rPr>
    </w:lvl>
    <w:lvl w:ilvl="1">
      <w:start w:val="15"/>
      <w:numFmt w:val="decimal"/>
      <w:lvlText w:val="%1.%2"/>
      <w:lvlJc w:val="left"/>
      <w:pPr>
        <w:tabs>
          <w:tab w:val="num" w:pos="360"/>
        </w:tabs>
        <w:ind w:left="360" w:hanging="360"/>
      </w:pPr>
      <w:rPr>
        <w:rFonts w:hint="default"/>
        <w:b/>
        <w:sz w:val="16"/>
        <w:szCs w:val="16"/>
      </w:rPr>
    </w:lvl>
    <w:lvl w:ilvl="2">
      <w:start w:val="1"/>
      <w:numFmt w:val="decimal"/>
      <w:lvlText w:val="%1.%2.%3"/>
      <w:lvlJc w:val="left"/>
      <w:pPr>
        <w:tabs>
          <w:tab w:val="num" w:pos="360"/>
        </w:tabs>
        <w:ind w:left="360" w:hanging="360"/>
      </w:pPr>
      <w:rPr>
        <w:rFonts w:hint="default"/>
        <w:b/>
      </w:rPr>
    </w:lvl>
    <w:lvl w:ilvl="3">
      <w:start w:val="1"/>
      <w:numFmt w:val="lowerRoman"/>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49" w15:restartNumberingAfterBreak="0">
    <w:nsid w:val="6E9063A7"/>
    <w:multiLevelType w:val="hybridMultilevel"/>
    <w:tmpl w:val="93E4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A463CF"/>
    <w:multiLevelType w:val="multilevel"/>
    <w:tmpl w:val="E96C785C"/>
    <w:lvl w:ilvl="0">
      <w:start w:val="1"/>
      <w:numFmt w:val="upperRoman"/>
      <w:pStyle w:val="ExNRBulletLast"/>
      <w:lvlText w:val="%1."/>
      <w:lvlJc w:val="left"/>
      <w:pPr>
        <w:tabs>
          <w:tab w:val="num" w:pos="1440"/>
        </w:tabs>
        <w:ind w:left="0" w:firstLine="720"/>
      </w:pPr>
    </w:lvl>
    <w:lvl w:ilvl="1">
      <w:start w:val="1"/>
      <w:numFmt w:val="upperLetter"/>
      <w:lvlText w:val="%2."/>
      <w:lvlJc w:val="left"/>
      <w:pPr>
        <w:tabs>
          <w:tab w:val="num" w:pos="1800"/>
        </w:tabs>
        <w:ind w:left="0" w:firstLine="1440"/>
      </w:pPr>
    </w:lvl>
    <w:lvl w:ilvl="2">
      <w:start w:val="1"/>
      <w:numFmt w:val="decimal"/>
      <w:lvlText w:val="%3."/>
      <w:lvlJc w:val="left"/>
      <w:pPr>
        <w:tabs>
          <w:tab w:val="num" w:pos="2520"/>
        </w:tabs>
        <w:ind w:left="0" w:firstLine="2160"/>
      </w:pPr>
    </w:lvl>
    <w:lvl w:ilvl="3">
      <w:start w:val="1"/>
      <w:numFmt w:val="lowerLetter"/>
      <w:lvlText w:val="(%4)"/>
      <w:lvlJc w:val="left"/>
      <w:pPr>
        <w:tabs>
          <w:tab w:val="num" w:pos="3240"/>
        </w:tabs>
        <w:ind w:left="0" w:firstLine="2880"/>
      </w:pPr>
    </w:lvl>
    <w:lvl w:ilvl="4">
      <w:start w:val="1"/>
      <w:numFmt w:val="lowerRoman"/>
      <w:lvlText w:val="(%5)"/>
      <w:lvlJc w:val="right"/>
      <w:pPr>
        <w:tabs>
          <w:tab w:val="num" w:pos="4320"/>
        </w:tabs>
        <w:ind w:left="0" w:firstLine="3960"/>
      </w:pPr>
    </w:lvl>
    <w:lvl w:ilvl="5">
      <w:start w:val="1"/>
      <w:numFmt w:val="lowerLetter"/>
      <w:lvlText w:val="%6)"/>
      <w:lvlJc w:val="left"/>
      <w:pPr>
        <w:tabs>
          <w:tab w:val="num" w:pos="4680"/>
        </w:tabs>
        <w:ind w:left="0" w:firstLine="4320"/>
      </w:pPr>
    </w:lvl>
    <w:lvl w:ilvl="6">
      <w:start w:val="1"/>
      <w:numFmt w:val="lowerRoman"/>
      <w:lvlText w:val="%7)"/>
      <w:lvlJc w:val="left"/>
      <w:pPr>
        <w:tabs>
          <w:tab w:val="num" w:pos="576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51" w15:restartNumberingAfterBreak="0">
    <w:nsid w:val="735857EE"/>
    <w:multiLevelType w:val="multilevel"/>
    <w:tmpl w:val="415E04D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160" w:hanging="1440"/>
      </w:pPr>
      <w:rPr>
        <w:rFonts w:hint="default"/>
        <w:u w:val="single"/>
      </w:rPr>
    </w:lvl>
  </w:abstractNum>
  <w:abstractNum w:abstractNumId="52" w15:restartNumberingAfterBreak="0">
    <w:nsid w:val="77B248B8"/>
    <w:multiLevelType w:val="hybridMultilevel"/>
    <w:tmpl w:val="9D821E84"/>
    <w:lvl w:ilvl="0" w:tplc="4842675E">
      <w:start w:val="1"/>
      <w:numFmt w:val="bullet"/>
      <w:pStyle w:val="TableBullet"/>
      <w:lvlText w:val=""/>
      <w:lvlJc w:val="left"/>
      <w:pPr>
        <w:tabs>
          <w:tab w:val="num" w:pos="360"/>
        </w:tabs>
        <w:ind w:left="216" w:hanging="216"/>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7146CD"/>
    <w:multiLevelType w:val="multilevel"/>
    <w:tmpl w:val="C276CB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2096706992">
    <w:abstractNumId w:val="28"/>
  </w:num>
  <w:num w:numId="2" w16cid:durableId="1118837734">
    <w:abstractNumId w:val="11"/>
  </w:num>
  <w:num w:numId="3" w16cid:durableId="1194727957">
    <w:abstractNumId w:val="27"/>
  </w:num>
  <w:num w:numId="4" w16cid:durableId="979380078">
    <w:abstractNumId w:val="52"/>
  </w:num>
  <w:num w:numId="5" w16cid:durableId="1450053473">
    <w:abstractNumId w:val="8"/>
  </w:num>
  <w:num w:numId="6" w16cid:durableId="191305893">
    <w:abstractNumId w:val="1"/>
  </w:num>
  <w:num w:numId="7" w16cid:durableId="1527670583">
    <w:abstractNumId w:val="0"/>
  </w:num>
  <w:num w:numId="8" w16cid:durableId="1322810845">
    <w:abstractNumId w:val="2"/>
  </w:num>
  <w:num w:numId="9" w16cid:durableId="350646177">
    <w:abstractNumId w:val="25"/>
  </w:num>
  <w:num w:numId="10" w16cid:durableId="842165649">
    <w:abstractNumId w:val="26"/>
  </w:num>
  <w:num w:numId="11" w16cid:durableId="1968469358">
    <w:abstractNumId w:val="12"/>
  </w:num>
  <w:num w:numId="12" w16cid:durableId="1286349136">
    <w:abstractNumId w:val="29"/>
  </w:num>
  <w:num w:numId="13" w16cid:durableId="1001276630">
    <w:abstractNumId w:val="10"/>
  </w:num>
  <w:num w:numId="14" w16cid:durableId="1870869150">
    <w:abstractNumId w:val="23"/>
  </w:num>
  <w:num w:numId="15" w16cid:durableId="1568609082">
    <w:abstractNumId w:val="21"/>
  </w:num>
  <w:num w:numId="16" w16cid:durableId="1746417011">
    <w:abstractNumId w:val="9"/>
  </w:num>
  <w:num w:numId="17" w16cid:durableId="1574242616">
    <w:abstractNumId w:val="41"/>
  </w:num>
  <w:num w:numId="18" w16cid:durableId="11539962">
    <w:abstractNumId w:val="34"/>
  </w:num>
  <w:num w:numId="19" w16cid:durableId="869756368">
    <w:abstractNumId w:val="30"/>
  </w:num>
  <w:num w:numId="20" w16cid:durableId="86929420">
    <w:abstractNumId w:val="43"/>
  </w:num>
  <w:num w:numId="21" w16cid:durableId="1017386859">
    <w:abstractNumId w:val="22"/>
  </w:num>
  <w:num w:numId="22" w16cid:durableId="1238513506">
    <w:abstractNumId w:val="47"/>
  </w:num>
  <w:num w:numId="23" w16cid:durableId="2079981814">
    <w:abstractNumId w:val="16"/>
  </w:num>
  <w:num w:numId="24" w16cid:durableId="1960330029">
    <w:abstractNumId w:val="19"/>
  </w:num>
  <w:num w:numId="25" w16cid:durableId="1589927800">
    <w:abstractNumId w:val="13"/>
  </w:num>
  <w:num w:numId="26" w16cid:durableId="558248316">
    <w:abstractNumId w:val="5"/>
  </w:num>
  <w:num w:numId="27" w16cid:durableId="1545294111">
    <w:abstractNumId w:val="42"/>
  </w:num>
  <w:num w:numId="28" w16cid:durableId="745877875">
    <w:abstractNumId w:val="14"/>
  </w:num>
  <w:num w:numId="29" w16cid:durableId="1707411733">
    <w:abstractNumId w:val="40"/>
  </w:num>
  <w:num w:numId="30" w16cid:durableId="233783812">
    <w:abstractNumId w:val="44"/>
  </w:num>
  <w:num w:numId="31" w16cid:durableId="414011100">
    <w:abstractNumId w:val="6"/>
  </w:num>
  <w:num w:numId="32" w16cid:durableId="2078358218">
    <w:abstractNumId w:val="4"/>
  </w:num>
  <w:num w:numId="33" w16cid:durableId="1138257556">
    <w:abstractNumId w:val="50"/>
  </w:num>
  <w:num w:numId="34" w16cid:durableId="1460681339">
    <w:abstractNumId w:val="20"/>
  </w:num>
  <w:num w:numId="35" w16cid:durableId="17855117">
    <w:abstractNumId w:val="45"/>
  </w:num>
  <w:num w:numId="36" w16cid:durableId="663435620">
    <w:abstractNumId w:val="51"/>
  </w:num>
  <w:num w:numId="37" w16cid:durableId="822888447">
    <w:abstractNumId w:val="35"/>
  </w:num>
  <w:num w:numId="38" w16cid:durableId="1220744206">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9052639">
    <w:abstractNumId w:val="53"/>
  </w:num>
  <w:num w:numId="40" w16cid:durableId="787160021">
    <w:abstractNumId w:val="48"/>
  </w:num>
  <w:num w:numId="41" w16cid:durableId="1300963565">
    <w:abstractNumId w:val="24"/>
  </w:num>
  <w:num w:numId="42" w16cid:durableId="14995268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45312644">
    <w:abstractNumId w:val="36"/>
  </w:num>
  <w:num w:numId="44" w16cid:durableId="1704868651">
    <w:abstractNumId w:val="7"/>
  </w:num>
  <w:num w:numId="45" w16cid:durableId="1187210318">
    <w:abstractNumId w:val="3"/>
  </w:num>
  <w:num w:numId="46" w16cid:durableId="1845045492">
    <w:abstractNumId w:val="32"/>
  </w:num>
  <w:num w:numId="47" w16cid:durableId="1473256708">
    <w:abstractNumId w:val="49"/>
  </w:num>
  <w:num w:numId="48" w16cid:durableId="519971659">
    <w:abstractNumId w:val="15"/>
  </w:num>
  <w:num w:numId="49" w16cid:durableId="668296089">
    <w:abstractNumId w:val="18"/>
  </w:num>
  <w:num w:numId="50" w16cid:durableId="802234119">
    <w:abstractNumId w:val="33"/>
  </w:num>
  <w:num w:numId="51" w16cid:durableId="4409112">
    <w:abstractNumId w:val="17"/>
  </w:num>
  <w:num w:numId="52" w16cid:durableId="1551965291">
    <w:abstractNumId w:val="39"/>
    <w:lvlOverride w:ilvl="0">
      <w:lvl w:ilvl="0">
        <w:start w:val="1"/>
        <w:numFmt w:val="decimal"/>
        <w:lvlText w:val="%1."/>
        <w:lvlJc w:val="left"/>
        <w:pPr>
          <w:tabs>
            <w:tab w:val="num" w:pos="432"/>
          </w:tabs>
          <w:ind w:left="432" w:hanging="432"/>
        </w:pPr>
        <w:rPr>
          <w:rFonts w:ascii="Arial" w:hAnsi="Arial" w:hint="default"/>
          <w:b/>
          <w:sz w:val="22"/>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440"/>
          </w:tabs>
          <w:ind w:left="1440" w:hanging="432"/>
        </w:pPr>
        <w:rPr>
          <w:rFonts w:ascii="Times New Roman" w:hAnsi="Times New Roman" w:hint="default"/>
          <w:b w:val="0"/>
          <w:i/>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0"/>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53" w16cid:durableId="2105682364">
    <w:abstractNumId w:val="38"/>
  </w:num>
  <w:num w:numId="54" w16cid:durableId="315377258">
    <w:abstractNumId w:val="46"/>
  </w:num>
  <w:num w:numId="55" w16cid:durableId="1626161677">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trackRevisions/>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37"/>
    <w:rsid w:val="000002CC"/>
    <w:rsid w:val="00000532"/>
    <w:rsid w:val="00001D27"/>
    <w:rsid w:val="000030F4"/>
    <w:rsid w:val="0000370D"/>
    <w:rsid w:val="00003719"/>
    <w:rsid w:val="00003A5C"/>
    <w:rsid w:val="00003EBA"/>
    <w:rsid w:val="00005F43"/>
    <w:rsid w:val="00007830"/>
    <w:rsid w:val="00010396"/>
    <w:rsid w:val="00010BAF"/>
    <w:rsid w:val="000114CB"/>
    <w:rsid w:val="00012260"/>
    <w:rsid w:val="000125E2"/>
    <w:rsid w:val="000129F5"/>
    <w:rsid w:val="00022A8D"/>
    <w:rsid w:val="00022BD4"/>
    <w:rsid w:val="0002421B"/>
    <w:rsid w:val="00025177"/>
    <w:rsid w:val="0002580F"/>
    <w:rsid w:val="00025C10"/>
    <w:rsid w:val="00025E0F"/>
    <w:rsid w:val="0003189F"/>
    <w:rsid w:val="00032502"/>
    <w:rsid w:val="000351C4"/>
    <w:rsid w:val="00035FF7"/>
    <w:rsid w:val="00036B3E"/>
    <w:rsid w:val="00040097"/>
    <w:rsid w:val="0004082E"/>
    <w:rsid w:val="00041323"/>
    <w:rsid w:val="00041596"/>
    <w:rsid w:val="00043625"/>
    <w:rsid w:val="000439E6"/>
    <w:rsid w:val="00044DA4"/>
    <w:rsid w:val="000450B2"/>
    <w:rsid w:val="00046E00"/>
    <w:rsid w:val="00047367"/>
    <w:rsid w:val="00047F06"/>
    <w:rsid w:val="0005047F"/>
    <w:rsid w:val="00050B50"/>
    <w:rsid w:val="00051542"/>
    <w:rsid w:val="0005274B"/>
    <w:rsid w:val="00053CAA"/>
    <w:rsid w:val="00054478"/>
    <w:rsid w:val="00054B2E"/>
    <w:rsid w:val="00054F64"/>
    <w:rsid w:val="00055A39"/>
    <w:rsid w:val="00056C06"/>
    <w:rsid w:val="00061888"/>
    <w:rsid w:val="00064F4A"/>
    <w:rsid w:val="00064F6F"/>
    <w:rsid w:val="0006500F"/>
    <w:rsid w:val="000673DD"/>
    <w:rsid w:val="00070877"/>
    <w:rsid w:val="00071AD5"/>
    <w:rsid w:val="000730F5"/>
    <w:rsid w:val="000731D6"/>
    <w:rsid w:val="00073624"/>
    <w:rsid w:val="000737F4"/>
    <w:rsid w:val="0007546F"/>
    <w:rsid w:val="000762C1"/>
    <w:rsid w:val="0007652F"/>
    <w:rsid w:val="00076A3F"/>
    <w:rsid w:val="00077E77"/>
    <w:rsid w:val="0008020A"/>
    <w:rsid w:val="00081F8D"/>
    <w:rsid w:val="00082669"/>
    <w:rsid w:val="00082F6D"/>
    <w:rsid w:val="0008369B"/>
    <w:rsid w:val="000837DE"/>
    <w:rsid w:val="00086911"/>
    <w:rsid w:val="000909F4"/>
    <w:rsid w:val="000910D3"/>
    <w:rsid w:val="000936F1"/>
    <w:rsid w:val="00094526"/>
    <w:rsid w:val="00095A7E"/>
    <w:rsid w:val="0009753A"/>
    <w:rsid w:val="00097EE3"/>
    <w:rsid w:val="000A0905"/>
    <w:rsid w:val="000A1AA3"/>
    <w:rsid w:val="000A333C"/>
    <w:rsid w:val="000A52EC"/>
    <w:rsid w:val="000A6C71"/>
    <w:rsid w:val="000A6D33"/>
    <w:rsid w:val="000A7278"/>
    <w:rsid w:val="000B09D7"/>
    <w:rsid w:val="000B11C4"/>
    <w:rsid w:val="000B2887"/>
    <w:rsid w:val="000B31DB"/>
    <w:rsid w:val="000B32C9"/>
    <w:rsid w:val="000B4048"/>
    <w:rsid w:val="000B46A1"/>
    <w:rsid w:val="000B72B1"/>
    <w:rsid w:val="000B740D"/>
    <w:rsid w:val="000B7514"/>
    <w:rsid w:val="000B7BE4"/>
    <w:rsid w:val="000C0EC0"/>
    <w:rsid w:val="000C1C4C"/>
    <w:rsid w:val="000C36DD"/>
    <w:rsid w:val="000C58FD"/>
    <w:rsid w:val="000C59DC"/>
    <w:rsid w:val="000D1146"/>
    <w:rsid w:val="000D290A"/>
    <w:rsid w:val="000D4184"/>
    <w:rsid w:val="000D463A"/>
    <w:rsid w:val="000D521F"/>
    <w:rsid w:val="000D5B83"/>
    <w:rsid w:val="000E062E"/>
    <w:rsid w:val="000E0FE6"/>
    <w:rsid w:val="000E3303"/>
    <w:rsid w:val="000E3B36"/>
    <w:rsid w:val="000E42D0"/>
    <w:rsid w:val="000E4DF1"/>
    <w:rsid w:val="000E525A"/>
    <w:rsid w:val="000E744F"/>
    <w:rsid w:val="000F0F3D"/>
    <w:rsid w:val="000F6B2C"/>
    <w:rsid w:val="000F7270"/>
    <w:rsid w:val="00101DC8"/>
    <w:rsid w:val="0010224B"/>
    <w:rsid w:val="00104E89"/>
    <w:rsid w:val="0010549C"/>
    <w:rsid w:val="00105B9E"/>
    <w:rsid w:val="00107095"/>
    <w:rsid w:val="001073C5"/>
    <w:rsid w:val="0011134E"/>
    <w:rsid w:val="00111892"/>
    <w:rsid w:val="00113A1F"/>
    <w:rsid w:val="001147E7"/>
    <w:rsid w:val="001151AE"/>
    <w:rsid w:val="00116C9D"/>
    <w:rsid w:val="00116E17"/>
    <w:rsid w:val="00121922"/>
    <w:rsid w:val="00121B49"/>
    <w:rsid w:val="0012538B"/>
    <w:rsid w:val="001265D1"/>
    <w:rsid w:val="0012676E"/>
    <w:rsid w:val="001326CA"/>
    <w:rsid w:val="00132980"/>
    <w:rsid w:val="0014045A"/>
    <w:rsid w:val="00141459"/>
    <w:rsid w:val="00142269"/>
    <w:rsid w:val="001442E2"/>
    <w:rsid w:val="00145294"/>
    <w:rsid w:val="00145B12"/>
    <w:rsid w:val="00146EFB"/>
    <w:rsid w:val="00147CDB"/>
    <w:rsid w:val="0015082B"/>
    <w:rsid w:val="00152353"/>
    <w:rsid w:val="00153140"/>
    <w:rsid w:val="00156EB3"/>
    <w:rsid w:val="00161664"/>
    <w:rsid w:val="00162AFD"/>
    <w:rsid w:val="00163469"/>
    <w:rsid w:val="00165FEC"/>
    <w:rsid w:val="00166446"/>
    <w:rsid w:val="001674E2"/>
    <w:rsid w:val="00170C41"/>
    <w:rsid w:val="001734A4"/>
    <w:rsid w:val="0017420F"/>
    <w:rsid w:val="00175BF1"/>
    <w:rsid w:val="00176E46"/>
    <w:rsid w:val="0018059B"/>
    <w:rsid w:val="00181371"/>
    <w:rsid w:val="001814EE"/>
    <w:rsid w:val="00183842"/>
    <w:rsid w:val="00183F2B"/>
    <w:rsid w:val="00184D35"/>
    <w:rsid w:val="0018507B"/>
    <w:rsid w:val="00185CB5"/>
    <w:rsid w:val="00185DE3"/>
    <w:rsid w:val="00190D5F"/>
    <w:rsid w:val="0019126E"/>
    <w:rsid w:val="001943AE"/>
    <w:rsid w:val="001951C6"/>
    <w:rsid w:val="001962EA"/>
    <w:rsid w:val="001969C3"/>
    <w:rsid w:val="00197D43"/>
    <w:rsid w:val="001A0329"/>
    <w:rsid w:val="001A11EF"/>
    <w:rsid w:val="001A1FB5"/>
    <w:rsid w:val="001A3037"/>
    <w:rsid w:val="001A34FB"/>
    <w:rsid w:val="001A3ECF"/>
    <w:rsid w:val="001A4FB4"/>
    <w:rsid w:val="001A5D61"/>
    <w:rsid w:val="001A5F31"/>
    <w:rsid w:val="001A7255"/>
    <w:rsid w:val="001B0CAA"/>
    <w:rsid w:val="001B1373"/>
    <w:rsid w:val="001B13B8"/>
    <w:rsid w:val="001B51E6"/>
    <w:rsid w:val="001B6417"/>
    <w:rsid w:val="001B65A3"/>
    <w:rsid w:val="001C35A9"/>
    <w:rsid w:val="001C46C3"/>
    <w:rsid w:val="001D1536"/>
    <w:rsid w:val="001D3444"/>
    <w:rsid w:val="001D6431"/>
    <w:rsid w:val="001E09E1"/>
    <w:rsid w:val="001E1A09"/>
    <w:rsid w:val="001E4BF1"/>
    <w:rsid w:val="001E6FAA"/>
    <w:rsid w:val="001E740D"/>
    <w:rsid w:val="001E745E"/>
    <w:rsid w:val="001E7771"/>
    <w:rsid w:val="001F0CCE"/>
    <w:rsid w:val="001F18CC"/>
    <w:rsid w:val="001F330F"/>
    <w:rsid w:val="001F414A"/>
    <w:rsid w:val="001F4259"/>
    <w:rsid w:val="001F43A3"/>
    <w:rsid w:val="001F78D0"/>
    <w:rsid w:val="00200D30"/>
    <w:rsid w:val="002012B4"/>
    <w:rsid w:val="00201819"/>
    <w:rsid w:val="002032A5"/>
    <w:rsid w:val="00203431"/>
    <w:rsid w:val="00210DC6"/>
    <w:rsid w:val="00212766"/>
    <w:rsid w:val="00212EAA"/>
    <w:rsid w:val="0021383C"/>
    <w:rsid w:val="002200C5"/>
    <w:rsid w:val="0022174B"/>
    <w:rsid w:val="0022299B"/>
    <w:rsid w:val="0022448E"/>
    <w:rsid w:val="002258D6"/>
    <w:rsid w:val="0022616E"/>
    <w:rsid w:val="002269A3"/>
    <w:rsid w:val="0023063F"/>
    <w:rsid w:val="00231468"/>
    <w:rsid w:val="0023235F"/>
    <w:rsid w:val="00236712"/>
    <w:rsid w:val="00240F8F"/>
    <w:rsid w:val="00241426"/>
    <w:rsid w:val="002432A3"/>
    <w:rsid w:val="0024377B"/>
    <w:rsid w:val="002467DE"/>
    <w:rsid w:val="002472C1"/>
    <w:rsid w:val="00247805"/>
    <w:rsid w:val="0024794E"/>
    <w:rsid w:val="002501E1"/>
    <w:rsid w:val="002506FA"/>
    <w:rsid w:val="00251B69"/>
    <w:rsid w:val="00253CEB"/>
    <w:rsid w:val="00253D2E"/>
    <w:rsid w:val="0025458F"/>
    <w:rsid w:val="0025463F"/>
    <w:rsid w:val="00255CEE"/>
    <w:rsid w:val="00256569"/>
    <w:rsid w:val="002571B4"/>
    <w:rsid w:val="00257888"/>
    <w:rsid w:val="00266167"/>
    <w:rsid w:val="00267921"/>
    <w:rsid w:val="0027375E"/>
    <w:rsid w:val="00275FA6"/>
    <w:rsid w:val="00276112"/>
    <w:rsid w:val="00276896"/>
    <w:rsid w:val="00277881"/>
    <w:rsid w:val="00277C41"/>
    <w:rsid w:val="002805BB"/>
    <w:rsid w:val="00281609"/>
    <w:rsid w:val="00281D24"/>
    <w:rsid w:val="00284524"/>
    <w:rsid w:val="0028493E"/>
    <w:rsid w:val="00284D5C"/>
    <w:rsid w:val="002858F0"/>
    <w:rsid w:val="0028592E"/>
    <w:rsid w:val="002877FB"/>
    <w:rsid w:val="00287A40"/>
    <w:rsid w:val="00290CE6"/>
    <w:rsid w:val="0029492A"/>
    <w:rsid w:val="0029577B"/>
    <w:rsid w:val="00295F29"/>
    <w:rsid w:val="00297BE0"/>
    <w:rsid w:val="002A0A7B"/>
    <w:rsid w:val="002A0CB0"/>
    <w:rsid w:val="002A1B0C"/>
    <w:rsid w:val="002A1BB0"/>
    <w:rsid w:val="002A41EC"/>
    <w:rsid w:val="002A55F9"/>
    <w:rsid w:val="002A6960"/>
    <w:rsid w:val="002A7342"/>
    <w:rsid w:val="002B1018"/>
    <w:rsid w:val="002B14D5"/>
    <w:rsid w:val="002B312A"/>
    <w:rsid w:val="002B4487"/>
    <w:rsid w:val="002B751B"/>
    <w:rsid w:val="002C0CD7"/>
    <w:rsid w:val="002C0D0F"/>
    <w:rsid w:val="002C17BF"/>
    <w:rsid w:val="002C2526"/>
    <w:rsid w:val="002C2DE3"/>
    <w:rsid w:val="002C3750"/>
    <w:rsid w:val="002C4631"/>
    <w:rsid w:val="002C7435"/>
    <w:rsid w:val="002D1988"/>
    <w:rsid w:val="002D1AC0"/>
    <w:rsid w:val="002D44EC"/>
    <w:rsid w:val="002D504A"/>
    <w:rsid w:val="002D6784"/>
    <w:rsid w:val="002E0E43"/>
    <w:rsid w:val="002E1A35"/>
    <w:rsid w:val="002E24EC"/>
    <w:rsid w:val="002E3EA4"/>
    <w:rsid w:val="002E41D4"/>
    <w:rsid w:val="002E4B27"/>
    <w:rsid w:val="002E55AD"/>
    <w:rsid w:val="002E56A0"/>
    <w:rsid w:val="002E7893"/>
    <w:rsid w:val="002F1532"/>
    <w:rsid w:val="002F2762"/>
    <w:rsid w:val="002F3D0D"/>
    <w:rsid w:val="002F4015"/>
    <w:rsid w:val="002F610C"/>
    <w:rsid w:val="002F63C8"/>
    <w:rsid w:val="00301809"/>
    <w:rsid w:val="00301BB3"/>
    <w:rsid w:val="00302A86"/>
    <w:rsid w:val="00303155"/>
    <w:rsid w:val="00303BCF"/>
    <w:rsid w:val="003048DC"/>
    <w:rsid w:val="00305EF4"/>
    <w:rsid w:val="003073AA"/>
    <w:rsid w:val="00307F58"/>
    <w:rsid w:val="0031347F"/>
    <w:rsid w:val="00316CB4"/>
    <w:rsid w:val="00317029"/>
    <w:rsid w:val="003175B6"/>
    <w:rsid w:val="00322692"/>
    <w:rsid w:val="00325C14"/>
    <w:rsid w:val="00325EF6"/>
    <w:rsid w:val="00326981"/>
    <w:rsid w:val="00327030"/>
    <w:rsid w:val="00333CBB"/>
    <w:rsid w:val="00337F7A"/>
    <w:rsid w:val="003400E2"/>
    <w:rsid w:val="0034048D"/>
    <w:rsid w:val="00340EE3"/>
    <w:rsid w:val="00342264"/>
    <w:rsid w:val="003425F8"/>
    <w:rsid w:val="00342B50"/>
    <w:rsid w:val="00342BC6"/>
    <w:rsid w:val="00344903"/>
    <w:rsid w:val="0034677C"/>
    <w:rsid w:val="00346BF1"/>
    <w:rsid w:val="00350742"/>
    <w:rsid w:val="0035149F"/>
    <w:rsid w:val="003528B7"/>
    <w:rsid w:val="00357246"/>
    <w:rsid w:val="00366213"/>
    <w:rsid w:val="00367231"/>
    <w:rsid w:val="00367ACF"/>
    <w:rsid w:val="0037013F"/>
    <w:rsid w:val="003734CE"/>
    <w:rsid w:val="0037520B"/>
    <w:rsid w:val="00377978"/>
    <w:rsid w:val="00382D44"/>
    <w:rsid w:val="00383BFA"/>
    <w:rsid w:val="0038652A"/>
    <w:rsid w:val="00391403"/>
    <w:rsid w:val="00393259"/>
    <w:rsid w:val="00395CAF"/>
    <w:rsid w:val="0039702A"/>
    <w:rsid w:val="003979E4"/>
    <w:rsid w:val="003A03B3"/>
    <w:rsid w:val="003A0C80"/>
    <w:rsid w:val="003A1DD0"/>
    <w:rsid w:val="003A295A"/>
    <w:rsid w:val="003A303F"/>
    <w:rsid w:val="003A313F"/>
    <w:rsid w:val="003A507A"/>
    <w:rsid w:val="003A5F64"/>
    <w:rsid w:val="003A6DF2"/>
    <w:rsid w:val="003A6E5C"/>
    <w:rsid w:val="003B169C"/>
    <w:rsid w:val="003B346B"/>
    <w:rsid w:val="003B3D9B"/>
    <w:rsid w:val="003B42EE"/>
    <w:rsid w:val="003B489F"/>
    <w:rsid w:val="003B5414"/>
    <w:rsid w:val="003B544F"/>
    <w:rsid w:val="003B6983"/>
    <w:rsid w:val="003B6EF4"/>
    <w:rsid w:val="003C1D19"/>
    <w:rsid w:val="003C2078"/>
    <w:rsid w:val="003C414A"/>
    <w:rsid w:val="003C4337"/>
    <w:rsid w:val="003C4A68"/>
    <w:rsid w:val="003C53D8"/>
    <w:rsid w:val="003C56B8"/>
    <w:rsid w:val="003C6619"/>
    <w:rsid w:val="003C6EB8"/>
    <w:rsid w:val="003D0F50"/>
    <w:rsid w:val="003D136C"/>
    <w:rsid w:val="003D1849"/>
    <w:rsid w:val="003D2056"/>
    <w:rsid w:val="003D23F5"/>
    <w:rsid w:val="003D50FC"/>
    <w:rsid w:val="003D6011"/>
    <w:rsid w:val="003D6705"/>
    <w:rsid w:val="003D6F2F"/>
    <w:rsid w:val="003E044F"/>
    <w:rsid w:val="003E0739"/>
    <w:rsid w:val="003E0A32"/>
    <w:rsid w:val="003E0ED3"/>
    <w:rsid w:val="003E2D40"/>
    <w:rsid w:val="003E3168"/>
    <w:rsid w:val="003E36AB"/>
    <w:rsid w:val="003E392F"/>
    <w:rsid w:val="003E5A49"/>
    <w:rsid w:val="003E79A1"/>
    <w:rsid w:val="003F0BF3"/>
    <w:rsid w:val="003F18AB"/>
    <w:rsid w:val="003F191C"/>
    <w:rsid w:val="003F493D"/>
    <w:rsid w:val="003F5FF1"/>
    <w:rsid w:val="003F6C70"/>
    <w:rsid w:val="003F777D"/>
    <w:rsid w:val="00401736"/>
    <w:rsid w:val="00401D4C"/>
    <w:rsid w:val="004023E2"/>
    <w:rsid w:val="00404EA7"/>
    <w:rsid w:val="00405C54"/>
    <w:rsid w:val="00406FB0"/>
    <w:rsid w:val="0040732D"/>
    <w:rsid w:val="004113A2"/>
    <w:rsid w:val="00412281"/>
    <w:rsid w:val="00412E91"/>
    <w:rsid w:val="00415D00"/>
    <w:rsid w:val="004203E7"/>
    <w:rsid w:val="004208CA"/>
    <w:rsid w:val="0042186A"/>
    <w:rsid w:val="00421DE8"/>
    <w:rsid w:val="00421E39"/>
    <w:rsid w:val="0042266F"/>
    <w:rsid w:val="00422A58"/>
    <w:rsid w:val="00423291"/>
    <w:rsid w:val="00423735"/>
    <w:rsid w:val="0042573E"/>
    <w:rsid w:val="00425D8A"/>
    <w:rsid w:val="004276EA"/>
    <w:rsid w:val="00427C6A"/>
    <w:rsid w:val="00431E96"/>
    <w:rsid w:val="00432982"/>
    <w:rsid w:val="0044081E"/>
    <w:rsid w:val="0044140A"/>
    <w:rsid w:val="00441D5C"/>
    <w:rsid w:val="00442A62"/>
    <w:rsid w:val="00442C4E"/>
    <w:rsid w:val="0044395C"/>
    <w:rsid w:val="00443D96"/>
    <w:rsid w:val="00444D65"/>
    <w:rsid w:val="00444D7D"/>
    <w:rsid w:val="004456C5"/>
    <w:rsid w:val="00446C5A"/>
    <w:rsid w:val="00454025"/>
    <w:rsid w:val="0045577D"/>
    <w:rsid w:val="00455C54"/>
    <w:rsid w:val="00455C71"/>
    <w:rsid w:val="00456DF9"/>
    <w:rsid w:val="00462233"/>
    <w:rsid w:val="004646C4"/>
    <w:rsid w:val="00464AFB"/>
    <w:rsid w:val="00464C01"/>
    <w:rsid w:val="00464D98"/>
    <w:rsid w:val="00467204"/>
    <w:rsid w:val="00467286"/>
    <w:rsid w:val="0047095C"/>
    <w:rsid w:val="00470A73"/>
    <w:rsid w:val="00470E61"/>
    <w:rsid w:val="00471490"/>
    <w:rsid w:val="00471742"/>
    <w:rsid w:val="00472B52"/>
    <w:rsid w:val="00472B8D"/>
    <w:rsid w:val="00472EFB"/>
    <w:rsid w:val="004753BA"/>
    <w:rsid w:val="004754EA"/>
    <w:rsid w:val="00477EA5"/>
    <w:rsid w:val="004801D7"/>
    <w:rsid w:val="00480854"/>
    <w:rsid w:val="0048180C"/>
    <w:rsid w:val="00484209"/>
    <w:rsid w:val="004846D6"/>
    <w:rsid w:val="00484951"/>
    <w:rsid w:val="00485493"/>
    <w:rsid w:val="004866E1"/>
    <w:rsid w:val="00486A9F"/>
    <w:rsid w:val="004909BA"/>
    <w:rsid w:val="00490AA1"/>
    <w:rsid w:val="00490B1A"/>
    <w:rsid w:val="00490E08"/>
    <w:rsid w:val="004937F6"/>
    <w:rsid w:val="00494303"/>
    <w:rsid w:val="00495D0C"/>
    <w:rsid w:val="00497293"/>
    <w:rsid w:val="004979F8"/>
    <w:rsid w:val="004A4258"/>
    <w:rsid w:val="004A474B"/>
    <w:rsid w:val="004A52D1"/>
    <w:rsid w:val="004A573C"/>
    <w:rsid w:val="004A59C1"/>
    <w:rsid w:val="004A75B4"/>
    <w:rsid w:val="004A7F8E"/>
    <w:rsid w:val="004B0D24"/>
    <w:rsid w:val="004B1955"/>
    <w:rsid w:val="004B2B9C"/>
    <w:rsid w:val="004B4DAB"/>
    <w:rsid w:val="004B5711"/>
    <w:rsid w:val="004B7961"/>
    <w:rsid w:val="004B7C65"/>
    <w:rsid w:val="004C13CF"/>
    <w:rsid w:val="004C16F6"/>
    <w:rsid w:val="004C178B"/>
    <w:rsid w:val="004D105F"/>
    <w:rsid w:val="004D1305"/>
    <w:rsid w:val="004D1CA2"/>
    <w:rsid w:val="004D2892"/>
    <w:rsid w:val="004D464A"/>
    <w:rsid w:val="004D5AB1"/>
    <w:rsid w:val="004D728A"/>
    <w:rsid w:val="004E1086"/>
    <w:rsid w:val="004E12E7"/>
    <w:rsid w:val="004E1EAC"/>
    <w:rsid w:val="004E261B"/>
    <w:rsid w:val="004E2E99"/>
    <w:rsid w:val="004E450C"/>
    <w:rsid w:val="004E6B24"/>
    <w:rsid w:val="004E7BFD"/>
    <w:rsid w:val="004E7CB2"/>
    <w:rsid w:val="004F2BAD"/>
    <w:rsid w:val="004F439A"/>
    <w:rsid w:val="004F4568"/>
    <w:rsid w:val="004F4FED"/>
    <w:rsid w:val="004F77A7"/>
    <w:rsid w:val="0050066C"/>
    <w:rsid w:val="005013EA"/>
    <w:rsid w:val="00501FDE"/>
    <w:rsid w:val="0050209F"/>
    <w:rsid w:val="0050712E"/>
    <w:rsid w:val="0050789E"/>
    <w:rsid w:val="0051221A"/>
    <w:rsid w:val="005122CA"/>
    <w:rsid w:val="00514F29"/>
    <w:rsid w:val="00515755"/>
    <w:rsid w:val="00515A4A"/>
    <w:rsid w:val="00515B01"/>
    <w:rsid w:val="0051601D"/>
    <w:rsid w:val="005167B4"/>
    <w:rsid w:val="00517290"/>
    <w:rsid w:val="00517782"/>
    <w:rsid w:val="00517C1B"/>
    <w:rsid w:val="005221C9"/>
    <w:rsid w:val="00522E98"/>
    <w:rsid w:val="00524689"/>
    <w:rsid w:val="005257CF"/>
    <w:rsid w:val="0052792A"/>
    <w:rsid w:val="00531FEE"/>
    <w:rsid w:val="005320B6"/>
    <w:rsid w:val="00533B3B"/>
    <w:rsid w:val="00533E08"/>
    <w:rsid w:val="00534BAE"/>
    <w:rsid w:val="00535006"/>
    <w:rsid w:val="00535DE1"/>
    <w:rsid w:val="00537D62"/>
    <w:rsid w:val="0054129C"/>
    <w:rsid w:val="0054130B"/>
    <w:rsid w:val="005422B3"/>
    <w:rsid w:val="00542AB7"/>
    <w:rsid w:val="0054331A"/>
    <w:rsid w:val="00543EAB"/>
    <w:rsid w:val="00543EE5"/>
    <w:rsid w:val="0054412A"/>
    <w:rsid w:val="005444BF"/>
    <w:rsid w:val="00546472"/>
    <w:rsid w:val="00546A6C"/>
    <w:rsid w:val="005521ED"/>
    <w:rsid w:val="00552262"/>
    <w:rsid w:val="0055461A"/>
    <w:rsid w:val="00554845"/>
    <w:rsid w:val="00554CE9"/>
    <w:rsid w:val="0056037D"/>
    <w:rsid w:val="00564A56"/>
    <w:rsid w:val="00565C4A"/>
    <w:rsid w:val="005669DE"/>
    <w:rsid w:val="005672CC"/>
    <w:rsid w:val="00567D9E"/>
    <w:rsid w:val="00570E62"/>
    <w:rsid w:val="005749A2"/>
    <w:rsid w:val="00576490"/>
    <w:rsid w:val="005819C6"/>
    <w:rsid w:val="00581C43"/>
    <w:rsid w:val="00581E57"/>
    <w:rsid w:val="0058271D"/>
    <w:rsid w:val="00584BBD"/>
    <w:rsid w:val="00584D3E"/>
    <w:rsid w:val="00586891"/>
    <w:rsid w:val="00586A61"/>
    <w:rsid w:val="00587716"/>
    <w:rsid w:val="00591EC5"/>
    <w:rsid w:val="00592ECC"/>
    <w:rsid w:val="00594CA4"/>
    <w:rsid w:val="00594DF5"/>
    <w:rsid w:val="00594F71"/>
    <w:rsid w:val="005A13CB"/>
    <w:rsid w:val="005A4A58"/>
    <w:rsid w:val="005A4DCC"/>
    <w:rsid w:val="005A5629"/>
    <w:rsid w:val="005A6755"/>
    <w:rsid w:val="005A711C"/>
    <w:rsid w:val="005A777B"/>
    <w:rsid w:val="005B12ED"/>
    <w:rsid w:val="005B25CB"/>
    <w:rsid w:val="005B2606"/>
    <w:rsid w:val="005B2DCA"/>
    <w:rsid w:val="005B6582"/>
    <w:rsid w:val="005B6C2E"/>
    <w:rsid w:val="005B6CD4"/>
    <w:rsid w:val="005B757A"/>
    <w:rsid w:val="005C0859"/>
    <w:rsid w:val="005C10F9"/>
    <w:rsid w:val="005C1FD8"/>
    <w:rsid w:val="005C36EB"/>
    <w:rsid w:val="005C3776"/>
    <w:rsid w:val="005C4A42"/>
    <w:rsid w:val="005C4FF2"/>
    <w:rsid w:val="005C633A"/>
    <w:rsid w:val="005C67D0"/>
    <w:rsid w:val="005C6942"/>
    <w:rsid w:val="005C6B78"/>
    <w:rsid w:val="005C7E70"/>
    <w:rsid w:val="005D15E5"/>
    <w:rsid w:val="005D16A2"/>
    <w:rsid w:val="005D212A"/>
    <w:rsid w:val="005D24D3"/>
    <w:rsid w:val="005D29F6"/>
    <w:rsid w:val="005D5583"/>
    <w:rsid w:val="005D6593"/>
    <w:rsid w:val="005D7C5C"/>
    <w:rsid w:val="005E04F6"/>
    <w:rsid w:val="005E1412"/>
    <w:rsid w:val="005E1D54"/>
    <w:rsid w:val="005E2A3E"/>
    <w:rsid w:val="005E41B4"/>
    <w:rsid w:val="005E5354"/>
    <w:rsid w:val="005E6484"/>
    <w:rsid w:val="005F1139"/>
    <w:rsid w:val="005F2B3A"/>
    <w:rsid w:val="005F3778"/>
    <w:rsid w:val="005F4963"/>
    <w:rsid w:val="005F4FEA"/>
    <w:rsid w:val="005F7896"/>
    <w:rsid w:val="00602D82"/>
    <w:rsid w:val="00602E91"/>
    <w:rsid w:val="00603219"/>
    <w:rsid w:val="00604E71"/>
    <w:rsid w:val="00605615"/>
    <w:rsid w:val="00606376"/>
    <w:rsid w:val="00611DBC"/>
    <w:rsid w:val="00612EA4"/>
    <w:rsid w:val="00613771"/>
    <w:rsid w:val="00615181"/>
    <w:rsid w:val="00617CD6"/>
    <w:rsid w:val="00620428"/>
    <w:rsid w:val="006243FF"/>
    <w:rsid w:val="00624EBF"/>
    <w:rsid w:val="00627D5C"/>
    <w:rsid w:val="00631985"/>
    <w:rsid w:val="00631DB8"/>
    <w:rsid w:val="00632E64"/>
    <w:rsid w:val="00633AA4"/>
    <w:rsid w:val="00634111"/>
    <w:rsid w:val="006349C0"/>
    <w:rsid w:val="00635EFB"/>
    <w:rsid w:val="00636684"/>
    <w:rsid w:val="00637CAD"/>
    <w:rsid w:val="00640185"/>
    <w:rsid w:val="00640466"/>
    <w:rsid w:val="0064090C"/>
    <w:rsid w:val="00642F03"/>
    <w:rsid w:val="00643C87"/>
    <w:rsid w:val="00644863"/>
    <w:rsid w:val="0064492E"/>
    <w:rsid w:val="00645A0D"/>
    <w:rsid w:val="0064624F"/>
    <w:rsid w:val="00646555"/>
    <w:rsid w:val="00646970"/>
    <w:rsid w:val="006476E9"/>
    <w:rsid w:val="00650C87"/>
    <w:rsid w:val="00651BB6"/>
    <w:rsid w:val="00651E70"/>
    <w:rsid w:val="0065272C"/>
    <w:rsid w:val="00654D2E"/>
    <w:rsid w:val="00654DC6"/>
    <w:rsid w:val="00656832"/>
    <w:rsid w:val="006621E7"/>
    <w:rsid w:val="0066290D"/>
    <w:rsid w:val="0066394A"/>
    <w:rsid w:val="0066562A"/>
    <w:rsid w:val="00665E4A"/>
    <w:rsid w:val="0066645C"/>
    <w:rsid w:val="006679D3"/>
    <w:rsid w:val="00667CF8"/>
    <w:rsid w:val="00667EFF"/>
    <w:rsid w:val="00670F1E"/>
    <w:rsid w:val="00671E40"/>
    <w:rsid w:val="006720A2"/>
    <w:rsid w:val="006722C1"/>
    <w:rsid w:val="00673061"/>
    <w:rsid w:val="00674755"/>
    <w:rsid w:val="006757A9"/>
    <w:rsid w:val="006758F1"/>
    <w:rsid w:val="00676C52"/>
    <w:rsid w:val="00680E58"/>
    <w:rsid w:val="006816C8"/>
    <w:rsid w:val="00681BA8"/>
    <w:rsid w:val="00681C14"/>
    <w:rsid w:val="00682746"/>
    <w:rsid w:val="00683095"/>
    <w:rsid w:val="00683A9F"/>
    <w:rsid w:val="006849EF"/>
    <w:rsid w:val="00685377"/>
    <w:rsid w:val="00685567"/>
    <w:rsid w:val="006869B3"/>
    <w:rsid w:val="00687396"/>
    <w:rsid w:val="006874A9"/>
    <w:rsid w:val="0069089E"/>
    <w:rsid w:val="0069138F"/>
    <w:rsid w:val="00691659"/>
    <w:rsid w:val="00691BE6"/>
    <w:rsid w:val="006922AB"/>
    <w:rsid w:val="00692AC8"/>
    <w:rsid w:val="00694B7F"/>
    <w:rsid w:val="006956B8"/>
    <w:rsid w:val="00695EB4"/>
    <w:rsid w:val="00697608"/>
    <w:rsid w:val="00697CD2"/>
    <w:rsid w:val="006A026C"/>
    <w:rsid w:val="006A1C2D"/>
    <w:rsid w:val="006A331C"/>
    <w:rsid w:val="006B005D"/>
    <w:rsid w:val="006B11E6"/>
    <w:rsid w:val="006B3286"/>
    <w:rsid w:val="006B37F3"/>
    <w:rsid w:val="006C0ADC"/>
    <w:rsid w:val="006C2C0D"/>
    <w:rsid w:val="006C363E"/>
    <w:rsid w:val="006C37D0"/>
    <w:rsid w:val="006C4138"/>
    <w:rsid w:val="006C428C"/>
    <w:rsid w:val="006C4D5B"/>
    <w:rsid w:val="006C5C07"/>
    <w:rsid w:val="006D1FC9"/>
    <w:rsid w:val="006D2155"/>
    <w:rsid w:val="006D47FE"/>
    <w:rsid w:val="006D5B2D"/>
    <w:rsid w:val="006D6AE4"/>
    <w:rsid w:val="006E0EDF"/>
    <w:rsid w:val="006F1747"/>
    <w:rsid w:val="006F23E3"/>
    <w:rsid w:val="006F2D27"/>
    <w:rsid w:val="006F5B27"/>
    <w:rsid w:val="006F667D"/>
    <w:rsid w:val="00700752"/>
    <w:rsid w:val="00701A33"/>
    <w:rsid w:val="0070225B"/>
    <w:rsid w:val="007034B9"/>
    <w:rsid w:val="0070489E"/>
    <w:rsid w:val="00705561"/>
    <w:rsid w:val="00710A42"/>
    <w:rsid w:val="00712D9F"/>
    <w:rsid w:val="007169ED"/>
    <w:rsid w:val="0071745C"/>
    <w:rsid w:val="007210DE"/>
    <w:rsid w:val="007213D0"/>
    <w:rsid w:val="0072266D"/>
    <w:rsid w:val="00724A1D"/>
    <w:rsid w:val="0072579B"/>
    <w:rsid w:val="007259B5"/>
    <w:rsid w:val="007272BC"/>
    <w:rsid w:val="00727CCB"/>
    <w:rsid w:val="00730BB2"/>
    <w:rsid w:val="00730F3F"/>
    <w:rsid w:val="00732378"/>
    <w:rsid w:val="00733690"/>
    <w:rsid w:val="00733FEB"/>
    <w:rsid w:val="00734ED5"/>
    <w:rsid w:val="007353DB"/>
    <w:rsid w:val="00735686"/>
    <w:rsid w:val="00735E6F"/>
    <w:rsid w:val="00740180"/>
    <w:rsid w:val="007420A2"/>
    <w:rsid w:val="00742E2B"/>
    <w:rsid w:val="00743D66"/>
    <w:rsid w:val="007442C9"/>
    <w:rsid w:val="007469EE"/>
    <w:rsid w:val="00747294"/>
    <w:rsid w:val="0075053D"/>
    <w:rsid w:val="007507EA"/>
    <w:rsid w:val="00752098"/>
    <w:rsid w:val="00757565"/>
    <w:rsid w:val="00760E3F"/>
    <w:rsid w:val="00762281"/>
    <w:rsid w:val="00762415"/>
    <w:rsid w:val="0076255F"/>
    <w:rsid w:val="007657BD"/>
    <w:rsid w:val="00767BFB"/>
    <w:rsid w:val="00771127"/>
    <w:rsid w:val="0077188D"/>
    <w:rsid w:val="00776212"/>
    <w:rsid w:val="00777C6B"/>
    <w:rsid w:val="00781C9E"/>
    <w:rsid w:val="00782308"/>
    <w:rsid w:val="00782B64"/>
    <w:rsid w:val="00783292"/>
    <w:rsid w:val="00783AFA"/>
    <w:rsid w:val="00783D34"/>
    <w:rsid w:val="007852AE"/>
    <w:rsid w:val="007861DC"/>
    <w:rsid w:val="00786A95"/>
    <w:rsid w:val="00786E88"/>
    <w:rsid w:val="007873DD"/>
    <w:rsid w:val="0079000A"/>
    <w:rsid w:val="00790204"/>
    <w:rsid w:val="00790B45"/>
    <w:rsid w:val="00791D1F"/>
    <w:rsid w:val="007936D4"/>
    <w:rsid w:val="007949D4"/>
    <w:rsid w:val="007950D3"/>
    <w:rsid w:val="00795FF7"/>
    <w:rsid w:val="00797B08"/>
    <w:rsid w:val="00797B66"/>
    <w:rsid w:val="007A0B81"/>
    <w:rsid w:val="007A0CA1"/>
    <w:rsid w:val="007A4810"/>
    <w:rsid w:val="007A5BB1"/>
    <w:rsid w:val="007B0CDA"/>
    <w:rsid w:val="007B1485"/>
    <w:rsid w:val="007B4BF8"/>
    <w:rsid w:val="007B5A52"/>
    <w:rsid w:val="007C1090"/>
    <w:rsid w:val="007C1B18"/>
    <w:rsid w:val="007C1DD4"/>
    <w:rsid w:val="007C29AE"/>
    <w:rsid w:val="007C3548"/>
    <w:rsid w:val="007C4598"/>
    <w:rsid w:val="007C4F26"/>
    <w:rsid w:val="007C6AB6"/>
    <w:rsid w:val="007C6F9D"/>
    <w:rsid w:val="007C748C"/>
    <w:rsid w:val="007C7704"/>
    <w:rsid w:val="007C7C0F"/>
    <w:rsid w:val="007C7C6C"/>
    <w:rsid w:val="007D05BD"/>
    <w:rsid w:val="007D0617"/>
    <w:rsid w:val="007D0D15"/>
    <w:rsid w:val="007D255E"/>
    <w:rsid w:val="007D289D"/>
    <w:rsid w:val="007D2E70"/>
    <w:rsid w:val="007D46CF"/>
    <w:rsid w:val="007D6882"/>
    <w:rsid w:val="007D69DB"/>
    <w:rsid w:val="007D7686"/>
    <w:rsid w:val="007E14EB"/>
    <w:rsid w:val="007E3237"/>
    <w:rsid w:val="007E3665"/>
    <w:rsid w:val="007E4EE3"/>
    <w:rsid w:val="007E64DF"/>
    <w:rsid w:val="007E7D38"/>
    <w:rsid w:val="007F0FEB"/>
    <w:rsid w:val="007F1834"/>
    <w:rsid w:val="007F183E"/>
    <w:rsid w:val="007F3768"/>
    <w:rsid w:val="007F3B58"/>
    <w:rsid w:val="007F51BE"/>
    <w:rsid w:val="008002AC"/>
    <w:rsid w:val="00800C12"/>
    <w:rsid w:val="008017B1"/>
    <w:rsid w:val="0080263B"/>
    <w:rsid w:val="00810EDA"/>
    <w:rsid w:val="00811FBA"/>
    <w:rsid w:val="00813E83"/>
    <w:rsid w:val="008149C9"/>
    <w:rsid w:val="0081751B"/>
    <w:rsid w:val="008212F6"/>
    <w:rsid w:val="008216F5"/>
    <w:rsid w:val="00821D82"/>
    <w:rsid w:val="0082352E"/>
    <w:rsid w:val="00823A57"/>
    <w:rsid w:val="00823F0E"/>
    <w:rsid w:val="0082469E"/>
    <w:rsid w:val="008328E9"/>
    <w:rsid w:val="00832C0B"/>
    <w:rsid w:val="00840767"/>
    <w:rsid w:val="00840BF4"/>
    <w:rsid w:val="008411EE"/>
    <w:rsid w:val="0084153C"/>
    <w:rsid w:val="00841695"/>
    <w:rsid w:val="0084397E"/>
    <w:rsid w:val="0085383C"/>
    <w:rsid w:val="008548F4"/>
    <w:rsid w:val="00856D1E"/>
    <w:rsid w:val="00857F8E"/>
    <w:rsid w:val="00860668"/>
    <w:rsid w:val="008610FA"/>
    <w:rsid w:val="00861FB2"/>
    <w:rsid w:val="0086394D"/>
    <w:rsid w:val="00863D3F"/>
    <w:rsid w:val="0086413C"/>
    <w:rsid w:val="008649FE"/>
    <w:rsid w:val="00864D7C"/>
    <w:rsid w:val="00870881"/>
    <w:rsid w:val="00870FA2"/>
    <w:rsid w:val="0087300B"/>
    <w:rsid w:val="00873430"/>
    <w:rsid w:val="008739FF"/>
    <w:rsid w:val="00873C10"/>
    <w:rsid w:val="0087458A"/>
    <w:rsid w:val="008750D1"/>
    <w:rsid w:val="0087531C"/>
    <w:rsid w:val="008776A4"/>
    <w:rsid w:val="00880091"/>
    <w:rsid w:val="00880099"/>
    <w:rsid w:val="008800EA"/>
    <w:rsid w:val="008803BA"/>
    <w:rsid w:val="00881061"/>
    <w:rsid w:val="00881761"/>
    <w:rsid w:val="00882369"/>
    <w:rsid w:val="0088404F"/>
    <w:rsid w:val="00884172"/>
    <w:rsid w:val="0088481B"/>
    <w:rsid w:val="00886B42"/>
    <w:rsid w:val="00886E81"/>
    <w:rsid w:val="00890E35"/>
    <w:rsid w:val="00890EEF"/>
    <w:rsid w:val="00893AF1"/>
    <w:rsid w:val="00894BFA"/>
    <w:rsid w:val="00896A35"/>
    <w:rsid w:val="00897DED"/>
    <w:rsid w:val="008A1F5E"/>
    <w:rsid w:val="008A2076"/>
    <w:rsid w:val="008A2D63"/>
    <w:rsid w:val="008A3450"/>
    <w:rsid w:val="008A4E25"/>
    <w:rsid w:val="008B0A96"/>
    <w:rsid w:val="008B0B74"/>
    <w:rsid w:val="008B3A32"/>
    <w:rsid w:val="008B46A0"/>
    <w:rsid w:val="008B5B5E"/>
    <w:rsid w:val="008C0ACE"/>
    <w:rsid w:val="008C1F08"/>
    <w:rsid w:val="008C23C0"/>
    <w:rsid w:val="008C24EC"/>
    <w:rsid w:val="008C68CA"/>
    <w:rsid w:val="008D1F53"/>
    <w:rsid w:val="008D28FE"/>
    <w:rsid w:val="008D367A"/>
    <w:rsid w:val="008D36CD"/>
    <w:rsid w:val="008D4074"/>
    <w:rsid w:val="008D48CA"/>
    <w:rsid w:val="008D577E"/>
    <w:rsid w:val="008D792C"/>
    <w:rsid w:val="008D7BCF"/>
    <w:rsid w:val="008E267C"/>
    <w:rsid w:val="008E6A62"/>
    <w:rsid w:val="008F18BD"/>
    <w:rsid w:val="008F19C0"/>
    <w:rsid w:val="008F2997"/>
    <w:rsid w:val="008F3CF2"/>
    <w:rsid w:val="008F7B4F"/>
    <w:rsid w:val="008F7B8C"/>
    <w:rsid w:val="00900819"/>
    <w:rsid w:val="00902494"/>
    <w:rsid w:val="00902814"/>
    <w:rsid w:val="00904469"/>
    <w:rsid w:val="009047A4"/>
    <w:rsid w:val="00904E5C"/>
    <w:rsid w:val="0090562E"/>
    <w:rsid w:val="00905F72"/>
    <w:rsid w:val="00907246"/>
    <w:rsid w:val="009075CF"/>
    <w:rsid w:val="00912BF6"/>
    <w:rsid w:val="00915F45"/>
    <w:rsid w:val="009170C7"/>
    <w:rsid w:val="00920046"/>
    <w:rsid w:val="00921B5E"/>
    <w:rsid w:val="00922B6B"/>
    <w:rsid w:val="0092534D"/>
    <w:rsid w:val="009259BA"/>
    <w:rsid w:val="00926B20"/>
    <w:rsid w:val="00926C45"/>
    <w:rsid w:val="00930C41"/>
    <w:rsid w:val="009312A3"/>
    <w:rsid w:val="00932161"/>
    <w:rsid w:val="00933628"/>
    <w:rsid w:val="00935735"/>
    <w:rsid w:val="009379EE"/>
    <w:rsid w:val="00940BD7"/>
    <w:rsid w:val="0094143C"/>
    <w:rsid w:val="009422E7"/>
    <w:rsid w:val="009424EC"/>
    <w:rsid w:val="0094336D"/>
    <w:rsid w:val="00944BB3"/>
    <w:rsid w:val="00945282"/>
    <w:rsid w:val="00946349"/>
    <w:rsid w:val="00951907"/>
    <w:rsid w:val="00951F51"/>
    <w:rsid w:val="009545C8"/>
    <w:rsid w:val="00955798"/>
    <w:rsid w:val="00955E9C"/>
    <w:rsid w:val="00956851"/>
    <w:rsid w:val="0095754A"/>
    <w:rsid w:val="00960DC2"/>
    <w:rsid w:val="0096101A"/>
    <w:rsid w:val="00964642"/>
    <w:rsid w:val="0096481C"/>
    <w:rsid w:val="00964AC2"/>
    <w:rsid w:val="00964AF1"/>
    <w:rsid w:val="00964B02"/>
    <w:rsid w:val="00964DC9"/>
    <w:rsid w:val="00965B56"/>
    <w:rsid w:val="00965ED4"/>
    <w:rsid w:val="00966DEE"/>
    <w:rsid w:val="00971B02"/>
    <w:rsid w:val="009727FD"/>
    <w:rsid w:val="0097355F"/>
    <w:rsid w:val="00974684"/>
    <w:rsid w:val="00977564"/>
    <w:rsid w:val="009778AD"/>
    <w:rsid w:val="0098031B"/>
    <w:rsid w:val="009813F6"/>
    <w:rsid w:val="00982784"/>
    <w:rsid w:val="00983F02"/>
    <w:rsid w:val="009854E7"/>
    <w:rsid w:val="00985899"/>
    <w:rsid w:val="00990B35"/>
    <w:rsid w:val="009928F4"/>
    <w:rsid w:val="009930C3"/>
    <w:rsid w:val="00994093"/>
    <w:rsid w:val="00994959"/>
    <w:rsid w:val="00994FB6"/>
    <w:rsid w:val="00996372"/>
    <w:rsid w:val="00996756"/>
    <w:rsid w:val="00997B67"/>
    <w:rsid w:val="009A04B8"/>
    <w:rsid w:val="009A16A7"/>
    <w:rsid w:val="009A1B84"/>
    <w:rsid w:val="009A2559"/>
    <w:rsid w:val="009A255C"/>
    <w:rsid w:val="009A38B4"/>
    <w:rsid w:val="009A451E"/>
    <w:rsid w:val="009A6377"/>
    <w:rsid w:val="009A6628"/>
    <w:rsid w:val="009B059B"/>
    <w:rsid w:val="009B103E"/>
    <w:rsid w:val="009B43CA"/>
    <w:rsid w:val="009B550F"/>
    <w:rsid w:val="009B6BCE"/>
    <w:rsid w:val="009B7261"/>
    <w:rsid w:val="009B72C6"/>
    <w:rsid w:val="009C180E"/>
    <w:rsid w:val="009C1D29"/>
    <w:rsid w:val="009C3EFA"/>
    <w:rsid w:val="009C4DF8"/>
    <w:rsid w:val="009C7244"/>
    <w:rsid w:val="009C76E8"/>
    <w:rsid w:val="009D15A4"/>
    <w:rsid w:val="009D1D4F"/>
    <w:rsid w:val="009D2385"/>
    <w:rsid w:val="009D4B55"/>
    <w:rsid w:val="009D4F28"/>
    <w:rsid w:val="009D540D"/>
    <w:rsid w:val="009D5F35"/>
    <w:rsid w:val="009D62F6"/>
    <w:rsid w:val="009D6F81"/>
    <w:rsid w:val="009D7AEA"/>
    <w:rsid w:val="009E38A8"/>
    <w:rsid w:val="009E4A88"/>
    <w:rsid w:val="009E501B"/>
    <w:rsid w:val="009E5A18"/>
    <w:rsid w:val="009F0512"/>
    <w:rsid w:val="009F321C"/>
    <w:rsid w:val="009F4120"/>
    <w:rsid w:val="009F4B1E"/>
    <w:rsid w:val="009F5691"/>
    <w:rsid w:val="00A00E05"/>
    <w:rsid w:val="00A046BE"/>
    <w:rsid w:val="00A06193"/>
    <w:rsid w:val="00A06276"/>
    <w:rsid w:val="00A07553"/>
    <w:rsid w:val="00A10F52"/>
    <w:rsid w:val="00A11422"/>
    <w:rsid w:val="00A11826"/>
    <w:rsid w:val="00A13A1C"/>
    <w:rsid w:val="00A15116"/>
    <w:rsid w:val="00A16368"/>
    <w:rsid w:val="00A167FE"/>
    <w:rsid w:val="00A22720"/>
    <w:rsid w:val="00A22765"/>
    <w:rsid w:val="00A22D9D"/>
    <w:rsid w:val="00A23784"/>
    <w:rsid w:val="00A277BC"/>
    <w:rsid w:val="00A30ED8"/>
    <w:rsid w:val="00A3367E"/>
    <w:rsid w:val="00A36776"/>
    <w:rsid w:val="00A36D07"/>
    <w:rsid w:val="00A4040F"/>
    <w:rsid w:val="00A40832"/>
    <w:rsid w:val="00A40C97"/>
    <w:rsid w:val="00A40F30"/>
    <w:rsid w:val="00A40F98"/>
    <w:rsid w:val="00A40FA5"/>
    <w:rsid w:val="00A4208A"/>
    <w:rsid w:val="00A434C8"/>
    <w:rsid w:val="00A44AED"/>
    <w:rsid w:val="00A5010F"/>
    <w:rsid w:val="00A52723"/>
    <w:rsid w:val="00A53562"/>
    <w:rsid w:val="00A541B5"/>
    <w:rsid w:val="00A5476A"/>
    <w:rsid w:val="00A5559E"/>
    <w:rsid w:val="00A5700D"/>
    <w:rsid w:val="00A5756A"/>
    <w:rsid w:val="00A61099"/>
    <w:rsid w:val="00A61117"/>
    <w:rsid w:val="00A62A50"/>
    <w:rsid w:val="00A6386F"/>
    <w:rsid w:val="00A6389B"/>
    <w:rsid w:val="00A644E7"/>
    <w:rsid w:val="00A64D97"/>
    <w:rsid w:val="00A66BB5"/>
    <w:rsid w:val="00A73508"/>
    <w:rsid w:val="00A7390B"/>
    <w:rsid w:val="00A76CB3"/>
    <w:rsid w:val="00A77065"/>
    <w:rsid w:val="00A776E6"/>
    <w:rsid w:val="00A803C1"/>
    <w:rsid w:val="00A80742"/>
    <w:rsid w:val="00A81091"/>
    <w:rsid w:val="00A81302"/>
    <w:rsid w:val="00A81A43"/>
    <w:rsid w:val="00A82317"/>
    <w:rsid w:val="00A83621"/>
    <w:rsid w:val="00A85422"/>
    <w:rsid w:val="00A90D77"/>
    <w:rsid w:val="00A92476"/>
    <w:rsid w:val="00A940F0"/>
    <w:rsid w:val="00A9526A"/>
    <w:rsid w:val="00A95FA8"/>
    <w:rsid w:val="00A97BE4"/>
    <w:rsid w:val="00AA005A"/>
    <w:rsid w:val="00AA0E15"/>
    <w:rsid w:val="00AA15DE"/>
    <w:rsid w:val="00AA17BB"/>
    <w:rsid w:val="00AA7710"/>
    <w:rsid w:val="00AB1DF7"/>
    <w:rsid w:val="00AB2582"/>
    <w:rsid w:val="00AB450C"/>
    <w:rsid w:val="00AB537D"/>
    <w:rsid w:val="00AB56CE"/>
    <w:rsid w:val="00AC031D"/>
    <w:rsid w:val="00AC0AB8"/>
    <w:rsid w:val="00AC2205"/>
    <w:rsid w:val="00AC28B1"/>
    <w:rsid w:val="00AC2EFB"/>
    <w:rsid w:val="00AC4A87"/>
    <w:rsid w:val="00AC7CDD"/>
    <w:rsid w:val="00AD1AF5"/>
    <w:rsid w:val="00AD46E8"/>
    <w:rsid w:val="00AD54F2"/>
    <w:rsid w:val="00AD5708"/>
    <w:rsid w:val="00AE019D"/>
    <w:rsid w:val="00AE26AA"/>
    <w:rsid w:val="00AE4FA5"/>
    <w:rsid w:val="00AE6B0A"/>
    <w:rsid w:val="00AE7518"/>
    <w:rsid w:val="00AF3219"/>
    <w:rsid w:val="00AF39A3"/>
    <w:rsid w:val="00AF5185"/>
    <w:rsid w:val="00AF68A8"/>
    <w:rsid w:val="00B004E6"/>
    <w:rsid w:val="00B01C86"/>
    <w:rsid w:val="00B0410D"/>
    <w:rsid w:val="00B05166"/>
    <w:rsid w:val="00B062AD"/>
    <w:rsid w:val="00B116FE"/>
    <w:rsid w:val="00B119AA"/>
    <w:rsid w:val="00B133BD"/>
    <w:rsid w:val="00B144C7"/>
    <w:rsid w:val="00B2662B"/>
    <w:rsid w:val="00B35B64"/>
    <w:rsid w:val="00B37417"/>
    <w:rsid w:val="00B37DD9"/>
    <w:rsid w:val="00B41FF1"/>
    <w:rsid w:val="00B42961"/>
    <w:rsid w:val="00B440B9"/>
    <w:rsid w:val="00B443D6"/>
    <w:rsid w:val="00B44703"/>
    <w:rsid w:val="00B44F42"/>
    <w:rsid w:val="00B469B1"/>
    <w:rsid w:val="00B47377"/>
    <w:rsid w:val="00B5182D"/>
    <w:rsid w:val="00B535ED"/>
    <w:rsid w:val="00B543C7"/>
    <w:rsid w:val="00B549DA"/>
    <w:rsid w:val="00B5561B"/>
    <w:rsid w:val="00B557BB"/>
    <w:rsid w:val="00B55A0E"/>
    <w:rsid w:val="00B564CF"/>
    <w:rsid w:val="00B600A6"/>
    <w:rsid w:val="00B61392"/>
    <w:rsid w:val="00B61602"/>
    <w:rsid w:val="00B634E1"/>
    <w:rsid w:val="00B64489"/>
    <w:rsid w:val="00B64A2A"/>
    <w:rsid w:val="00B64C93"/>
    <w:rsid w:val="00B65D92"/>
    <w:rsid w:val="00B6689A"/>
    <w:rsid w:val="00B70FBF"/>
    <w:rsid w:val="00B733A9"/>
    <w:rsid w:val="00B73BB3"/>
    <w:rsid w:val="00B757C0"/>
    <w:rsid w:val="00B75B2D"/>
    <w:rsid w:val="00B75C04"/>
    <w:rsid w:val="00B7748E"/>
    <w:rsid w:val="00B77803"/>
    <w:rsid w:val="00B81175"/>
    <w:rsid w:val="00B818E8"/>
    <w:rsid w:val="00B824C9"/>
    <w:rsid w:val="00B83617"/>
    <w:rsid w:val="00B85A94"/>
    <w:rsid w:val="00B85DF7"/>
    <w:rsid w:val="00B87C3E"/>
    <w:rsid w:val="00B90153"/>
    <w:rsid w:val="00B91F5F"/>
    <w:rsid w:val="00B9356D"/>
    <w:rsid w:val="00B93DEF"/>
    <w:rsid w:val="00B944EA"/>
    <w:rsid w:val="00B96D99"/>
    <w:rsid w:val="00B96F68"/>
    <w:rsid w:val="00B974B5"/>
    <w:rsid w:val="00B97B72"/>
    <w:rsid w:val="00BA1EF3"/>
    <w:rsid w:val="00BA21DD"/>
    <w:rsid w:val="00BA2F3F"/>
    <w:rsid w:val="00BA6B10"/>
    <w:rsid w:val="00BB13AC"/>
    <w:rsid w:val="00BB4643"/>
    <w:rsid w:val="00BB50A8"/>
    <w:rsid w:val="00BC6B76"/>
    <w:rsid w:val="00BC71E7"/>
    <w:rsid w:val="00BC7B56"/>
    <w:rsid w:val="00BD0260"/>
    <w:rsid w:val="00BD123C"/>
    <w:rsid w:val="00BD380C"/>
    <w:rsid w:val="00BD40D4"/>
    <w:rsid w:val="00BE011A"/>
    <w:rsid w:val="00BE1A64"/>
    <w:rsid w:val="00BE36DC"/>
    <w:rsid w:val="00BE397A"/>
    <w:rsid w:val="00BE453D"/>
    <w:rsid w:val="00BE46F9"/>
    <w:rsid w:val="00BE5E01"/>
    <w:rsid w:val="00BE68BC"/>
    <w:rsid w:val="00BE6B1A"/>
    <w:rsid w:val="00BF37E8"/>
    <w:rsid w:val="00BF42E6"/>
    <w:rsid w:val="00BF4814"/>
    <w:rsid w:val="00BF6BA7"/>
    <w:rsid w:val="00BF714F"/>
    <w:rsid w:val="00C00E62"/>
    <w:rsid w:val="00C01465"/>
    <w:rsid w:val="00C014F6"/>
    <w:rsid w:val="00C0223C"/>
    <w:rsid w:val="00C05BF2"/>
    <w:rsid w:val="00C07815"/>
    <w:rsid w:val="00C1217F"/>
    <w:rsid w:val="00C131FD"/>
    <w:rsid w:val="00C15748"/>
    <w:rsid w:val="00C157C6"/>
    <w:rsid w:val="00C15860"/>
    <w:rsid w:val="00C1738F"/>
    <w:rsid w:val="00C20011"/>
    <w:rsid w:val="00C21260"/>
    <w:rsid w:val="00C25912"/>
    <w:rsid w:val="00C25DB6"/>
    <w:rsid w:val="00C25E5E"/>
    <w:rsid w:val="00C26EFB"/>
    <w:rsid w:val="00C32315"/>
    <w:rsid w:val="00C3689C"/>
    <w:rsid w:val="00C36C0B"/>
    <w:rsid w:val="00C37895"/>
    <w:rsid w:val="00C403F0"/>
    <w:rsid w:val="00C40AF7"/>
    <w:rsid w:val="00C411D6"/>
    <w:rsid w:val="00C413EC"/>
    <w:rsid w:val="00C41A6B"/>
    <w:rsid w:val="00C42DB4"/>
    <w:rsid w:val="00C45356"/>
    <w:rsid w:val="00C45C76"/>
    <w:rsid w:val="00C47758"/>
    <w:rsid w:val="00C47AE7"/>
    <w:rsid w:val="00C51D53"/>
    <w:rsid w:val="00C53E0C"/>
    <w:rsid w:val="00C57C74"/>
    <w:rsid w:val="00C57E1A"/>
    <w:rsid w:val="00C61029"/>
    <w:rsid w:val="00C610F8"/>
    <w:rsid w:val="00C61268"/>
    <w:rsid w:val="00C614D2"/>
    <w:rsid w:val="00C61D08"/>
    <w:rsid w:val="00C61DC0"/>
    <w:rsid w:val="00C620BC"/>
    <w:rsid w:val="00C623C1"/>
    <w:rsid w:val="00C6460E"/>
    <w:rsid w:val="00C6535D"/>
    <w:rsid w:val="00C65725"/>
    <w:rsid w:val="00C658E5"/>
    <w:rsid w:val="00C67B7A"/>
    <w:rsid w:val="00C700C6"/>
    <w:rsid w:val="00C71737"/>
    <w:rsid w:val="00C72257"/>
    <w:rsid w:val="00C72EAD"/>
    <w:rsid w:val="00C73C26"/>
    <w:rsid w:val="00C74C10"/>
    <w:rsid w:val="00C751AD"/>
    <w:rsid w:val="00C77F7D"/>
    <w:rsid w:val="00C80E5B"/>
    <w:rsid w:val="00C81554"/>
    <w:rsid w:val="00C84422"/>
    <w:rsid w:val="00C8514C"/>
    <w:rsid w:val="00C85AA9"/>
    <w:rsid w:val="00C92021"/>
    <w:rsid w:val="00C92948"/>
    <w:rsid w:val="00C92B21"/>
    <w:rsid w:val="00C9442A"/>
    <w:rsid w:val="00C9517E"/>
    <w:rsid w:val="00C959FD"/>
    <w:rsid w:val="00C9678E"/>
    <w:rsid w:val="00C969FC"/>
    <w:rsid w:val="00C97348"/>
    <w:rsid w:val="00C975AA"/>
    <w:rsid w:val="00C97F12"/>
    <w:rsid w:val="00CA0BD8"/>
    <w:rsid w:val="00CA3FC6"/>
    <w:rsid w:val="00CA7114"/>
    <w:rsid w:val="00CA7319"/>
    <w:rsid w:val="00CA7CEF"/>
    <w:rsid w:val="00CB156F"/>
    <w:rsid w:val="00CB1DC1"/>
    <w:rsid w:val="00CB6E91"/>
    <w:rsid w:val="00CC1644"/>
    <w:rsid w:val="00CC280F"/>
    <w:rsid w:val="00CC2817"/>
    <w:rsid w:val="00CC3AFF"/>
    <w:rsid w:val="00CD195E"/>
    <w:rsid w:val="00CD4D02"/>
    <w:rsid w:val="00CD52A3"/>
    <w:rsid w:val="00CD6F3E"/>
    <w:rsid w:val="00CD76B0"/>
    <w:rsid w:val="00CD7B4D"/>
    <w:rsid w:val="00CE05BD"/>
    <w:rsid w:val="00CE1DF2"/>
    <w:rsid w:val="00CE1FA5"/>
    <w:rsid w:val="00CE206C"/>
    <w:rsid w:val="00CE2F8C"/>
    <w:rsid w:val="00CE3831"/>
    <w:rsid w:val="00CE48FD"/>
    <w:rsid w:val="00CE5805"/>
    <w:rsid w:val="00CE671C"/>
    <w:rsid w:val="00CE6AD3"/>
    <w:rsid w:val="00CF04EF"/>
    <w:rsid w:val="00CF0785"/>
    <w:rsid w:val="00CF0A9E"/>
    <w:rsid w:val="00CF0B39"/>
    <w:rsid w:val="00CF0CDD"/>
    <w:rsid w:val="00CF1B25"/>
    <w:rsid w:val="00CF31F0"/>
    <w:rsid w:val="00CF3282"/>
    <w:rsid w:val="00CF453A"/>
    <w:rsid w:val="00CF4E6D"/>
    <w:rsid w:val="00CF5D1B"/>
    <w:rsid w:val="00CF75C1"/>
    <w:rsid w:val="00D006E5"/>
    <w:rsid w:val="00D0122E"/>
    <w:rsid w:val="00D013BA"/>
    <w:rsid w:val="00D01677"/>
    <w:rsid w:val="00D0426D"/>
    <w:rsid w:val="00D058BA"/>
    <w:rsid w:val="00D05EB1"/>
    <w:rsid w:val="00D06E2F"/>
    <w:rsid w:val="00D070DD"/>
    <w:rsid w:val="00D07599"/>
    <w:rsid w:val="00D07928"/>
    <w:rsid w:val="00D07C91"/>
    <w:rsid w:val="00D11131"/>
    <w:rsid w:val="00D13426"/>
    <w:rsid w:val="00D14ABB"/>
    <w:rsid w:val="00D14CBE"/>
    <w:rsid w:val="00D1592E"/>
    <w:rsid w:val="00D1599A"/>
    <w:rsid w:val="00D16306"/>
    <w:rsid w:val="00D16791"/>
    <w:rsid w:val="00D1721B"/>
    <w:rsid w:val="00D174C5"/>
    <w:rsid w:val="00D21386"/>
    <w:rsid w:val="00D21CF5"/>
    <w:rsid w:val="00D22CA6"/>
    <w:rsid w:val="00D2373B"/>
    <w:rsid w:val="00D2382F"/>
    <w:rsid w:val="00D238D3"/>
    <w:rsid w:val="00D24BD0"/>
    <w:rsid w:val="00D2734C"/>
    <w:rsid w:val="00D27D61"/>
    <w:rsid w:val="00D30824"/>
    <w:rsid w:val="00D32B02"/>
    <w:rsid w:val="00D339DF"/>
    <w:rsid w:val="00D366CA"/>
    <w:rsid w:val="00D36D64"/>
    <w:rsid w:val="00D40566"/>
    <w:rsid w:val="00D40D8B"/>
    <w:rsid w:val="00D41921"/>
    <w:rsid w:val="00D41960"/>
    <w:rsid w:val="00D456CB"/>
    <w:rsid w:val="00D45AA2"/>
    <w:rsid w:val="00D473B2"/>
    <w:rsid w:val="00D47B57"/>
    <w:rsid w:val="00D526B0"/>
    <w:rsid w:val="00D52878"/>
    <w:rsid w:val="00D529F6"/>
    <w:rsid w:val="00D5334A"/>
    <w:rsid w:val="00D5362C"/>
    <w:rsid w:val="00D5365D"/>
    <w:rsid w:val="00D53A7D"/>
    <w:rsid w:val="00D549BA"/>
    <w:rsid w:val="00D55F4F"/>
    <w:rsid w:val="00D57713"/>
    <w:rsid w:val="00D60FF0"/>
    <w:rsid w:val="00D62092"/>
    <w:rsid w:val="00D62E45"/>
    <w:rsid w:val="00D65403"/>
    <w:rsid w:val="00D65A57"/>
    <w:rsid w:val="00D71F37"/>
    <w:rsid w:val="00D7228B"/>
    <w:rsid w:val="00D7368B"/>
    <w:rsid w:val="00D74853"/>
    <w:rsid w:val="00D7790E"/>
    <w:rsid w:val="00D77F83"/>
    <w:rsid w:val="00D82A97"/>
    <w:rsid w:val="00D844BA"/>
    <w:rsid w:val="00D84C49"/>
    <w:rsid w:val="00D8594D"/>
    <w:rsid w:val="00D85C2E"/>
    <w:rsid w:val="00D8796D"/>
    <w:rsid w:val="00D8799D"/>
    <w:rsid w:val="00D90D9C"/>
    <w:rsid w:val="00D914A2"/>
    <w:rsid w:val="00D92D15"/>
    <w:rsid w:val="00D92EE8"/>
    <w:rsid w:val="00D93AD3"/>
    <w:rsid w:val="00D93C27"/>
    <w:rsid w:val="00D95214"/>
    <w:rsid w:val="00D9666D"/>
    <w:rsid w:val="00D97250"/>
    <w:rsid w:val="00D976C7"/>
    <w:rsid w:val="00DA2C82"/>
    <w:rsid w:val="00DA3042"/>
    <w:rsid w:val="00DA3152"/>
    <w:rsid w:val="00DA36F0"/>
    <w:rsid w:val="00DA5DC1"/>
    <w:rsid w:val="00DA7F04"/>
    <w:rsid w:val="00DB0880"/>
    <w:rsid w:val="00DB0B7D"/>
    <w:rsid w:val="00DB25A6"/>
    <w:rsid w:val="00DB31E7"/>
    <w:rsid w:val="00DB3230"/>
    <w:rsid w:val="00DB382F"/>
    <w:rsid w:val="00DB5FC0"/>
    <w:rsid w:val="00DB7A40"/>
    <w:rsid w:val="00DC38E0"/>
    <w:rsid w:val="00DC41C1"/>
    <w:rsid w:val="00DC47EF"/>
    <w:rsid w:val="00DC6E75"/>
    <w:rsid w:val="00DD02EE"/>
    <w:rsid w:val="00DD081C"/>
    <w:rsid w:val="00DD202B"/>
    <w:rsid w:val="00DD3775"/>
    <w:rsid w:val="00DD3CD4"/>
    <w:rsid w:val="00DD470B"/>
    <w:rsid w:val="00DD5FFE"/>
    <w:rsid w:val="00DD652E"/>
    <w:rsid w:val="00DD6621"/>
    <w:rsid w:val="00DE20FA"/>
    <w:rsid w:val="00DE25C5"/>
    <w:rsid w:val="00DE343C"/>
    <w:rsid w:val="00DE372A"/>
    <w:rsid w:val="00DE49D2"/>
    <w:rsid w:val="00DE4B5A"/>
    <w:rsid w:val="00DF2315"/>
    <w:rsid w:val="00DF2607"/>
    <w:rsid w:val="00DF32D0"/>
    <w:rsid w:val="00DF3354"/>
    <w:rsid w:val="00DF5EBF"/>
    <w:rsid w:val="00DF61B6"/>
    <w:rsid w:val="00DF650E"/>
    <w:rsid w:val="00DF7CCA"/>
    <w:rsid w:val="00E02230"/>
    <w:rsid w:val="00E02B05"/>
    <w:rsid w:val="00E0394C"/>
    <w:rsid w:val="00E05CC6"/>
    <w:rsid w:val="00E0655A"/>
    <w:rsid w:val="00E1447B"/>
    <w:rsid w:val="00E1538A"/>
    <w:rsid w:val="00E169DF"/>
    <w:rsid w:val="00E16FD7"/>
    <w:rsid w:val="00E17659"/>
    <w:rsid w:val="00E25F5E"/>
    <w:rsid w:val="00E26438"/>
    <w:rsid w:val="00E266EA"/>
    <w:rsid w:val="00E267C0"/>
    <w:rsid w:val="00E2781A"/>
    <w:rsid w:val="00E32546"/>
    <w:rsid w:val="00E330EB"/>
    <w:rsid w:val="00E332C0"/>
    <w:rsid w:val="00E33DC8"/>
    <w:rsid w:val="00E33E8D"/>
    <w:rsid w:val="00E34800"/>
    <w:rsid w:val="00E350DB"/>
    <w:rsid w:val="00E3597A"/>
    <w:rsid w:val="00E41231"/>
    <w:rsid w:val="00E445CB"/>
    <w:rsid w:val="00E45200"/>
    <w:rsid w:val="00E479ED"/>
    <w:rsid w:val="00E50B14"/>
    <w:rsid w:val="00E51676"/>
    <w:rsid w:val="00E518AA"/>
    <w:rsid w:val="00E523F2"/>
    <w:rsid w:val="00E53983"/>
    <w:rsid w:val="00E54523"/>
    <w:rsid w:val="00E55A77"/>
    <w:rsid w:val="00E566B1"/>
    <w:rsid w:val="00E56714"/>
    <w:rsid w:val="00E56D1E"/>
    <w:rsid w:val="00E573E1"/>
    <w:rsid w:val="00E6655A"/>
    <w:rsid w:val="00E665FB"/>
    <w:rsid w:val="00E679F0"/>
    <w:rsid w:val="00E707D1"/>
    <w:rsid w:val="00E71FB5"/>
    <w:rsid w:val="00E720A1"/>
    <w:rsid w:val="00E72E7B"/>
    <w:rsid w:val="00E74DA6"/>
    <w:rsid w:val="00E74EA7"/>
    <w:rsid w:val="00E8198F"/>
    <w:rsid w:val="00E8279D"/>
    <w:rsid w:val="00E8399D"/>
    <w:rsid w:val="00E83E9A"/>
    <w:rsid w:val="00E84466"/>
    <w:rsid w:val="00E85AFF"/>
    <w:rsid w:val="00E85DAB"/>
    <w:rsid w:val="00E8750A"/>
    <w:rsid w:val="00E90000"/>
    <w:rsid w:val="00E90FB1"/>
    <w:rsid w:val="00E92599"/>
    <w:rsid w:val="00E93A56"/>
    <w:rsid w:val="00EA0959"/>
    <w:rsid w:val="00EA118D"/>
    <w:rsid w:val="00EA35C5"/>
    <w:rsid w:val="00EA3AE8"/>
    <w:rsid w:val="00EA3C66"/>
    <w:rsid w:val="00EA3E71"/>
    <w:rsid w:val="00EA4477"/>
    <w:rsid w:val="00EB1EE2"/>
    <w:rsid w:val="00EB336A"/>
    <w:rsid w:val="00EB386E"/>
    <w:rsid w:val="00EB486A"/>
    <w:rsid w:val="00EB6F78"/>
    <w:rsid w:val="00EC1DE8"/>
    <w:rsid w:val="00EC255A"/>
    <w:rsid w:val="00EC392A"/>
    <w:rsid w:val="00EC428E"/>
    <w:rsid w:val="00EC59FB"/>
    <w:rsid w:val="00EC5A90"/>
    <w:rsid w:val="00EC5E2D"/>
    <w:rsid w:val="00EC79B0"/>
    <w:rsid w:val="00EC7D46"/>
    <w:rsid w:val="00ED0DA4"/>
    <w:rsid w:val="00ED1757"/>
    <w:rsid w:val="00ED1ABF"/>
    <w:rsid w:val="00ED3467"/>
    <w:rsid w:val="00ED620E"/>
    <w:rsid w:val="00ED65CF"/>
    <w:rsid w:val="00ED6C85"/>
    <w:rsid w:val="00ED6EC4"/>
    <w:rsid w:val="00ED6F01"/>
    <w:rsid w:val="00EE1DDD"/>
    <w:rsid w:val="00EE4183"/>
    <w:rsid w:val="00EE4736"/>
    <w:rsid w:val="00EE5150"/>
    <w:rsid w:val="00EE5F28"/>
    <w:rsid w:val="00EE7738"/>
    <w:rsid w:val="00EE773C"/>
    <w:rsid w:val="00EF3B85"/>
    <w:rsid w:val="00EF43CF"/>
    <w:rsid w:val="00EF445B"/>
    <w:rsid w:val="00EF510A"/>
    <w:rsid w:val="00EF6D85"/>
    <w:rsid w:val="00F00F2A"/>
    <w:rsid w:val="00F01351"/>
    <w:rsid w:val="00F01955"/>
    <w:rsid w:val="00F02404"/>
    <w:rsid w:val="00F07F9C"/>
    <w:rsid w:val="00F10CBD"/>
    <w:rsid w:val="00F11958"/>
    <w:rsid w:val="00F230E7"/>
    <w:rsid w:val="00F25259"/>
    <w:rsid w:val="00F255C9"/>
    <w:rsid w:val="00F262D2"/>
    <w:rsid w:val="00F274A8"/>
    <w:rsid w:val="00F276AF"/>
    <w:rsid w:val="00F30315"/>
    <w:rsid w:val="00F313DD"/>
    <w:rsid w:val="00F335D1"/>
    <w:rsid w:val="00F340C9"/>
    <w:rsid w:val="00F37197"/>
    <w:rsid w:val="00F414D5"/>
    <w:rsid w:val="00F41705"/>
    <w:rsid w:val="00F42C4D"/>
    <w:rsid w:val="00F43082"/>
    <w:rsid w:val="00F4665F"/>
    <w:rsid w:val="00F516EA"/>
    <w:rsid w:val="00F52330"/>
    <w:rsid w:val="00F52BF3"/>
    <w:rsid w:val="00F533A1"/>
    <w:rsid w:val="00F537EE"/>
    <w:rsid w:val="00F54380"/>
    <w:rsid w:val="00F54B46"/>
    <w:rsid w:val="00F56C72"/>
    <w:rsid w:val="00F6190E"/>
    <w:rsid w:val="00F6222D"/>
    <w:rsid w:val="00F622C6"/>
    <w:rsid w:val="00F6231D"/>
    <w:rsid w:val="00F6394F"/>
    <w:rsid w:val="00F661BD"/>
    <w:rsid w:val="00F66CB5"/>
    <w:rsid w:val="00F6797F"/>
    <w:rsid w:val="00F70641"/>
    <w:rsid w:val="00F7096D"/>
    <w:rsid w:val="00F718D9"/>
    <w:rsid w:val="00F71A23"/>
    <w:rsid w:val="00F724AB"/>
    <w:rsid w:val="00F727A8"/>
    <w:rsid w:val="00F72ABC"/>
    <w:rsid w:val="00F74224"/>
    <w:rsid w:val="00F74370"/>
    <w:rsid w:val="00F7467C"/>
    <w:rsid w:val="00F75E64"/>
    <w:rsid w:val="00F761E2"/>
    <w:rsid w:val="00F76998"/>
    <w:rsid w:val="00F76CA4"/>
    <w:rsid w:val="00F76EB8"/>
    <w:rsid w:val="00F77F5F"/>
    <w:rsid w:val="00F8063F"/>
    <w:rsid w:val="00F836E4"/>
    <w:rsid w:val="00F86950"/>
    <w:rsid w:val="00F86C9E"/>
    <w:rsid w:val="00F872D4"/>
    <w:rsid w:val="00F90931"/>
    <w:rsid w:val="00F90D74"/>
    <w:rsid w:val="00F91E78"/>
    <w:rsid w:val="00F92F05"/>
    <w:rsid w:val="00F93E6D"/>
    <w:rsid w:val="00F944A7"/>
    <w:rsid w:val="00F94682"/>
    <w:rsid w:val="00F9481E"/>
    <w:rsid w:val="00F960CB"/>
    <w:rsid w:val="00F9638D"/>
    <w:rsid w:val="00F97B20"/>
    <w:rsid w:val="00FA10B6"/>
    <w:rsid w:val="00FA214A"/>
    <w:rsid w:val="00FA2371"/>
    <w:rsid w:val="00FA26D2"/>
    <w:rsid w:val="00FA3B88"/>
    <w:rsid w:val="00FA4ACE"/>
    <w:rsid w:val="00FA5782"/>
    <w:rsid w:val="00FA5796"/>
    <w:rsid w:val="00FB069F"/>
    <w:rsid w:val="00FB06DB"/>
    <w:rsid w:val="00FB1071"/>
    <w:rsid w:val="00FB116D"/>
    <w:rsid w:val="00FB57DC"/>
    <w:rsid w:val="00FB7E48"/>
    <w:rsid w:val="00FC0AAE"/>
    <w:rsid w:val="00FC4DD1"/>
    <w:rsid w:val="00FC5724"/>
    <w:rsid w:val="00FC60CA"/>
    <w:rsid w:val="00FC7A86"/>
    <w:rsid w:val="00FD2C49"/>
    <w:rsid w:val="00FD36D2"/>
    <w:rsid w:val="00FD4108"/>
    <w:rsid w:val="00FD57B0"/>
    <w:rsid w:val="00FD596B"/>
    <w:rsid w:val="00FE2183"/>
    <w:rsid w:val="00FE2D00"/>
    <w:rsid w:val="00FE6A88"/>
    <w:rsid w:val="00FF025A"/>
    <w:rsid w:val="00FF045E"/>
    <w:rsid w:val="00FF07DC"/>
    <w:rsid w:val="00FF12BA"/>
    <w:rsid w:val="00FF19B8"/>
    <w:rsid w:val="00FF4686"/>
    <w:rsid w:val="00FF4835"/>
    <w:rsid w:val="00FF6AD8"/>
    <w:rsid w:val="00FF7292"/>
    <w:rsid w:val="00FF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5CF"/>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link w:val="Heading1Char"/>
    <w:uiPriority w:val="9"/>
    <w:qFormat/>
    <w:rsid w:val="00782B64"/>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h2,2m,H2,SD 2,Heading2,2,L2,H21,Chapter Title,Bold 14,h 3,Heading 2a,Numbered - 2,Main Heading,Heading B,H2-Heading 2,Header 2,l2,Header2,list2,no #,22,heading2,b,headi,h21,h22,21,Heading Two,h23,h24,h211,headi1,heading21,h221,211,Heading Two1"/>
    <w:basedOn w:val="Normal"/>
    <w:next w:val="Normal"/>
    <w:link w:val="Heading2Char"/>
    <w:uiPriority w:val="9"/>
    <w:qFormat/>
    <w:rsid w:val="00782B64"/>
    <w:pPr>
      <w:keepNext/>
      <w:spacing w:before="240" w:after="60"/>
      <w:outlineLvl w:val="1"/>
    </w:pPr>
    <w:rPr>
      <w:rFonts w:asciiTheme="majorHAnsi" w:eastAsiaTheme="majorEastAsia" w:hAnsiTheme="majorHAnsi"/>
      <w:b/>
      <w:bCs/>
      <w:i/>
      <w:iCs/>
      <w:sz w:val="28"/>
      <w:szCs w:val="28"/>
    </w:rPr>
  </w:style>
  <w:style w:type="paragraph" w:styleId="Heading3">
    <w:name w:val="heading 3"/>
    <w:aliases w:val="h3,Head 3,heading 3,h31,h32,H3,H31,Table Attribute Heading,L3,Hd2,(Alt+3),(Alt+3)1,(Alt+3)2,(Alt+3)3,(Alt+3)4,(Alt+3)5,(Alt+3)6,(Alt+3)11,(Alt+3)21,(Alt+3)31,(Alt+3)41,(Alt+3)7,(Alt+3)12,(Alt+3)22,(Alt+3)32,(Alt+3)42,(Alt+3)8,(Alt+3)9,3,Titles"/>
    <w:basedOn w:val="Normal"/>
    <w:next w:val="Normal"/>
    <w:link w:val="Heading3Char"/>
    <w:uiPriority w:val="9"/>
    <w:qFormat/>
    <w:rsid w:val="00782B64"/>
    <w:pPr>
      <w:keepNext/>
      <w:spacing w:before="240" w:after="60"/>
      <w:outlineLvl w:val="2"/>
    </w:pPr>
    <w:rPr>
      <w:rFonts w:asciiTheme="majorHAnsi" w:eastAsiaTheme="majorEastAsia" w:hAnsiTheme="majorHAnsi"/>
      <w:b/>
      <w:bCs/>
      <w:sz w:val="26"/>
      <w:szCs w:val="26"/>
    </w:rPr>
  </w:style>
  <w:style w:type="paragraph" w:styleId="Heading4">
    <w:name w:val="heading 4"/>
    <w:aliases w:val="4,h4,H4,Map Title,Title 1,Sub-subheading,Heading 4 Char Char1,Heading 4 Char Char Char Char,Heading 4 Char Char1 Char,Heading 4 Char1 Char Char Char1,Heading 4 Char1 Char Char Char Char Char1,Heading 4 Char Char Char Char Char Char Char1"/>
    <w:basedOn w:val="Normal"/>
    <w:next w:val="Normal"/>
    <w:link w:val="Heading4Char"/>
    <w:qFormat/>
    <w:rsid w:val="00432982"/>
    <w:pPr>
      <w:numPr>
        <w:ilvl w:val="3"/>
        <w:numId w:val="5"/>
      </w:numPr>
      <w:outlineLvl w:val="3"/>
    </w:pPr>
  </w:style>
  <w:style w:type="paragraph" w:styleId="Heading5">
    <w:name w:val="heading 5"/>
    <w:aliases w:val="5,H5,h5,Block Label,Heading 5-1,Heading 5 Char1 Char2,Heading 5 Char Char Char1,Heading 5 Char1 Char Char Char1,Heading 5 Char Char Char Char Char1,Heading 5 Char1 Char Char Char Char Char,Heading 5 Char Char Char Char Char Char Char1"/>
    <w:basedOn w:val="Normal"/>
    <w:next w:val="Normal"/>
    <w:qFormat/>
    <w:rsid w:val="00432982"/>
    <w:pPr>
      <w:numPr>
        <w:ilvl w:val="4"/>
        <w:numId w:val="5"/>
      </w:numPr>
      <w:outlineLvl w:val="4"/>
    </w:pPr>
  </w:style>
  <w:style w:type="paragraph" w:styleId="Heading6">
    <w:name w:val="heading 6"/>
    <w:aliases w:val="6,H6,h6,sub-dash,sd"/>
    <w:basedOn w:val="Normal"/>
    <w:next w:val="Normal"/>
    <w:link w:val="Heading6Char"/>
    <w:uiPriority w:val="9"/>
    <w:unhideWhenUsed/>
    <w:qFormat/>
    <w:rsid w:val="00782B64"/>
    <w:pPr>
      <w:spacing w:before="240" w:after="60"/>
      <w:outlineLvl w:val="5"/>
    </w:pPr>
    <w:rPr>
      <w:b/>
      <w:bCs/>
    </w:rPr>
  </w:style>
  <w:style w:type="paragraph" w:styleId="Heading7">
    <w:name w:val="heading 7"/>
    <w:aliases w:val="7,h7"/>
    <w:basedOn w:val="Normal"/>
    <w:next w:val="Normal"/>
    <w:link w:val="Heading7Char"/>
    <w:uiPriority w:val="9"/>
    <w:unhideWhenUsed/>
    <w:qFormat/>
    <w:rsid w:val="00782B64"/>
    <w:pPr>
      <w:spacing w:before="240" w:after="60"/>
      <w:outlineLvl w:val="6"/>
    </w:pPr>
  </w:style>
  <w:style w:type="paragraph" w:styleId="Heading8">
    <w:name w:val="heading 8"/>
    <w:aliases w:val="8,h8"/>
    <w:basedOn w:val="Normal"/>
    <w:next w:val="Normal"/>
    <w:link w:val="Heading8Char"/>
    <w:uiPriority w:val="9"/>
    <w:unhideWhenUsed/>
    <w:qFormat/>
    <w:rsid w:val="00782B64"/>
    <w:pPr>
      <w:spacing w:before="240" w:after="60"/>
      <w:outlineLvl w:val="7"/>
    </w:pPr>
    <w:rPr>
      <w:i/>
      <w:iCs/>
    </w:rPr>
  </w:style>
  <w:style w:type="paragraph" w:styleId="Heading9">
    <w:name w:val="heading 9"/>
    <w:aliases w:val="9,h9"/>
    <w:basedOn w:val="Normal"/>
    <w:next w:val="Normal"/>
    <w:link w:val="Heading9Char"/>
    <w:uiPriority w:val="9"/>
    <w:unhideWhenUsed/>
    <w:qFormat/>
    <w:rsid w:val="00782B64"/>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rsid w:val="009075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5CF"/>
  </w:style>
  <w:style w:type="paragraph" w:styleId="Footer">
    <w:name w:val="footer"/>
    <w:basedOn w:val="Normal"/>
    <w:link w:val="FooterChar"/>
    <w:uiPriority w:val="99"/>
    <w:rsid w:val="00432982"/>
    <w:pPr>
      <w:tabs>
        <w:tab w:val="center" w:pos="5040"/>
        <w:tab w:val="right" w:pos="9720"/>
      </w:tabs>
    </w:pPr>
  </w:style>
  <w:style w:type="paragraph" w:styleId="TOC1">
    <w:name w:val="toc 1"/>
    <w:basedOn w:val="Normal"/>
    <w:next w:val="Normal"/>
    <w:semiHidden/>
    <w:rsid w:val="00432982"/>
    <w:pPr>
      <w:keepNext/>
      <w:tabs>
        <w:tab w:val="right" w:pos="720"/>
        <w:tab w:val="right" w:leader="dot" w:pos="9706"/>
      </w:tabs>
      <w:spacing w:before="120" w:after="60"/>
      <w:ind w:left="720" w:right="720" w:hanging="720"/>
    </w:pPr>
    <w:rPr>
      <w:snapToGrid w:val="0"/>
    </w:rPr>
  </w:style>
  <w:style w:type="paragraph" w:styleId="TOC2">
    <w:name w:val="toc 2"/>
    <w:basedOn w:val="Normal"/>
    <w:next w:val="Normal"/>
    <w:semiHidden/>
    <w:rsid w:val="00432982"/>
    <w:pPr>
      <w:widowControl w:val="0"/>
      <w:tabs>
        <w:tab w:val="left" w:pos="1440"/>
        <w:tab w:val="right" w:leader="dot" w:pos="9706"/>
      </w:tabs>
      <w:ind w:left="1440" w:right="720" w:hanging="720"/>
    </w:pPr>
    <w:rPr>
      <w:snapToGrid w:val="0"/>
    </w:rPr>
  </w:style>
  <w:style w:type="character" w:styleId="PageNumber">
    <w:name w:val="page number"/>
    <w:basedOn w:val="DefaultParagraphFont"/>
    <w:uiPriority w:val="99"/>
    <w:semiHidden/>
    <w:rsid w:val="00432982"/>
    <w:rPr>
      <w:rFonts w:ascii="Times New Roman" w:hAnsi="Times New Roman"/>
      <w:sz w:val="24"/>
      <w:lang w:val="en-US"/>
    </w:rPr>
  </w:style>
  <w:style w:type="paragraph" w:styleId="Header">
    <w:name w:val="header"/>
    <w:basedOn w:val="Normal"/>
    <w:link w:val="HeaderChar"/>
    <w:rsid w:val="00432982"/>
    <w:pPr>
      <w:tabs>
        <w:tab w:val="center" w:pos="4320"/>
        <w:tab w:val="right" w:pos="8640"/>
      </w:tabs>
    </w:pPr>
  </w:style>
  <w:style w:type="paragraph" w:styleId="EndnoteText">
    <w:name w:val="endnote text"/>
    <w:basedOn w:val="Normal"/>
    <w:semiHidden/>
    <w:rsid w:val="00432982"/>
    <w:pPr>
      <w:tabs>
        <w:tab w:val="left" w:pos="360"/>
      </w:tabs>
      <w:spacing w:before="120" w:after="120"/>
      <w:ind w:firstLine="360"/>
    </w:pPr>
    <w:rPr>
      <w:sz w:val="20"/>
    </w:rPr>
  </w:style>
  <w:style w:type="paragraph" w:styleId="FootnoteText">
    <w:name w:val="footnote text"/>
    <w:basedOn w:val="Normal"/>
    <w:link w:val="FootnoteTextChar"/>
    <w:uiPriority w:val="99"/>
    <w:rsid w:val="00432982"/>
    <w:pPr>
      <w:tabs>
        <w:tab w:val="left" w:pos="360"/>
      </w:tabs>
      <w:spacing w:before="120" w:after="120"/>
      <w:ind w:firstLine="360"/>
    </w:pPr>
  </w:style>
  <w:style w:type="paragraph" w:customStyle="1" w:styleId="SignatureLine2-col">
    <w:name w:val="Signature Line 2-col"/>
    <w:basedOn w:val="Normal"/>
    <w:rsid w:val="00432982"/>
    <w:pPr>
      <w:tabs>
        <w:tab w:val="left" w:pos="432"/>
        <w:tab w:val="left" w:pos="4320"/>
        <w:tab w:val="left" w:pos="5040"/>
        <w:tab w:val="left" w:pos="5472"/>
        <w:tab w:val="left" w:pos="9648"/>
      </w:tabs>
    </w:pPr>
  </w:style>
  <w:style w:type="paragraph" w:customStyle="1" w:styleId="SignatureLine">
    <w:name w:val="Signature Line"/>
    <w:basedOn w:val="Normal"/>
    <w:rsid w:val="00432982"/>
    <w:pPr>
      <w:tabs>
        <w:tab w:val="left" w:pos="5472"/>
        <w:tab w:val="left" w:pos="9648"/>
      </w:tabs>
      <w:ind w:left="5040"/>
    </w:pPr>
  </w:style>
  <w:style w:type="character" w:styleId="CommentReference">
    <w:name w:val="annotation reference"/>
    <w:basedOn w:val="DefaultParagraphFont"/>
    <w:uiPriority w:val="99"/>
    <w:semiHidden/>
    <w:rsid w:val="00432982"/>
    <w:rPr>
      <w:sz w:val="16"/>
      <w:lang w:val="en-US"/>
    </w:rPr>
  </w:style>
  <w:style w:type="paragraph" w:customStyle="1" w:styleId="CenterText">
    <w:name w:val="Center Text"/>
    <w:basedOn w:val="Normal"/>
    <w:next w:val="Normal"/>
    <w:rsid w:val="00432982"/>
    <w:pPr>
      <w:jc w:val="center"/>
    </w:pPr>
  </w:style>
  <w:style w:type="paragraph" w:styleId="CommentText">
    <w:name w:val="annotation text"/>
    <w:basedOn w:val="Normal"/>
    <w:link w:val="CommentTextChar"/>
    <w:uiPriority w:val="99"/>
    <w:rsid w:val="00432982"/>
    <w:rPr>
      <w:sz w:val="20"/>
    </w:rPr>
  </w:style>
  <w:style w:type="paragraph" w:customStyle="1" w:styleId="CenterTextBold">
    <w:name w:val="Center Text Bold"/>
    <w:basedOn w:val="CenterText"/>
    <w:next w:val="Normal"/>
    <w:rsid w:val="00432982"/>
    <w:rPr>
      <w:b/>
    </w:rPr>
  </w:style>
  <w:style w:type="paragraph" w:customStyle="1" w:styleId="CenterTextBoldUnd">
    <w:name w:val="Center Text Bold/Und"/>
    <w:basedOn w:val="CenterText"/>
    <w:next w:val="Normal"/>
    <w:rsid w:val="00432982"/>
    <w:rPr>
      <w:b/>
      <w:u w:val="single"/>
    </w:rPr>
  </w:style>
  <w:style w:type="paragraph" w:customStyle="1" w:styleId="Def2Heading1">
    <w:name w:val="Def2 Heading 1"/>
    <w:basedOn w:val="Normal"/>
    <w:next w:val="Normal"/>
    <w:rsid w:val="00432982"/>
    <w:pPr>
      <w:numPr>
        <w:numId w:val="2"/>
      </w:numPr>
      <w:tabs>
        <w:tab w:val="clear" w:pos="1080"/>
      </w:tabs>
    </w:pPr>
  </w:style>
  <w:style w:type="paragraph" w:customStyle="1" w:styleId="Def2Heading2">
    <w:name w:val="Def2 Heading 2"/>
    <w:basedOn w:val="Normal"/>
    <w:next w:val="Normal"/>
    <w:rsid w:val="00432982"/>
    <w:pPr>
      <w:numPr>
        <w:ilvl w:val="1"/>
        <w:numId w:val="2"/>
      </w:numPr>
      <w:tabs>
        <w:tab w:val="clear" w:pos="1800"/>
      </w:tabs>
    </w:pPr>
  </w:style>
  <w:style w:type="paragraph" w:customStyle="1" w:styleId="Def2Heading3">
    <w:name w:val="Def2 Heading 3"/>
    <w:basedOn w:val="Normal"/>
    <w:next w:val="Normal"/>
    <w:rsid w:val="00432982"/>
    <w:pPr>
      <w:numPr>
        <w:ilvl w:val="2"/>
        <w:numId w:val="2"/>
      </w:numPr>
      <w:tabs>
        <w:tab w:val="clear" w:pos="2880"/>
      </w:tabs>
    </w:pPr>
  </w:style>
  <w:style w:type="paragraph" w:customStyle="1" w:styleId="Def2Heading4">
    <w:name w:val="Def2 Heading 4"/>
    <w:basedOn w:val="Normal"/>
    <w:next w:val="Normal"/>
    <w:rsid w:val="00432982"/>
    <w:pPr>
      <w:numPr>
        <w:ilvl w:val="3"/>
        <w:numId w:val="2"/>
      </w:numPr>
      <w:tabs>
        <w:tab w:val="clear" w:pos="3240"/>
      </w:tabs>
    </w:pPr>
  </w:style>
  <w:style w:type="paragraph" w:customStyle="1" w:styleId="Def2Heading5">
    <w:name w:val="Def2 Heading 5"/>
    <w:basedOn w:val="Normal"/>
    <w:next w:val="Normal"/>
    <w:rsid w:val="00432982"/>
    <w:pPr>
      <w:numPr>
        <w:ilvl w:val="4"/>
        <w:numId w:val="2"/>
      </w:numPr>
      <w:tabs>
        <w:tab w:val="clear" w:pos="3960"/>
      </w:tabs>
    </w:pPr>
  </w:style>
  <w:style w:type="paragraph" w:customStyle="1" w:styleId="ExAHeading1">
    <w:name w:val="ExA Heading 1"/>
    <w:basedOn w:val="Normal"/>
    <w:next w:val="Normal"/>
    <w:rsid w:val="00432982"/>
    <w:pPr>
      <w:keepNext/>
      <w:numPr>
        <w:numId w:val="3"/>
      </w:numPr>
      <w:pBdr>
        <w:top w:val="single" w:sz="4" w:space="12" w:color="auto"/>
        <w:bottom w:val="single" w:sz="4" w:space="12" w:color="auto"/>
      </w:pBdr>
      <w:spacing w:before="480" w:after="260"/>
      <w:ind w:right="1958"/>
      <w:jc w:val="center"/>
    </w:pPr>
    <w:rPr>
      <w:b/>
    </w:rPr>
  </w:style>
  <w:style w:type="paragraph" w:customStyle="1" w:styleId="ExAHeading2">
    <w:name w:val="ExA Heading 2"/>
    <w:basedOn w:val="Normal"/>
    <w:next w:val="Normal"/>
    <w:rsid w:val="00432982"/>
    <w:pPr>
      <w:numPr>
        <w:ilvl w:val="1"/>
        <w:numId w:val="3"/>
      </w:numPr>
      <w:tabs>
        <w:tab w:val="clear" w:pos="1080"/>
      </w:tabs>
    </w:pPr>
  </w:style>
  <w:style w:type="paragraph" w:customStyle="1" w:styleId="ExAHeading3">
    <w:name w:val="ExA Heading 3"/>
    <w:basedOn w:val="Normal"/>
    <w:next w:val="Normal"/>
    <w:rsid w:val="00432982"/>
    <w:pPr>
      <w:numPr>
        <w:ilvl w:val="2"/>
        <w:numId w:val="3"/>
      </w:numPr>
      <w:tabs>
        <w:tab w:val="clear" w:pos="1800"/>
      </w:tabs>
    </w:pPr>
  </w:style>
  <w:style w:type="paragraph" w:customStyle="1" w:styleId="ExAHeading4">
    <w:name w:val="ExA Heading 4"/>
    <w:basedOn w:val="Normal"/>
    <w:next w:val="Normal"/>
    <w:rsid w:val="00432982"/>
    <w:pPr>
      <w:numPr>
        <w:ilvl w:val="3"/>
        <w:numId w:val="3"/>
      </w:numPr>
      <w:tabs>
        <w:tab w:val="clear" w:pos="2880"/>
      </w:tabs>
    </w:pPr>
  </w:style>
  <w:style w:type="paragraph" w:customStyle="1" w:styleId="ExAHeading5">
    <w:name w:val="ExA Heading 5"/>
    <w:basedOn w:val="Normal"/>
    <w:next w:val="Normal"/>
    <w:rsid w:val="00432982"/>
    <w:pPr>
      <w:numPr>
        <w:ilvl w:val="4"/>
        <w:numId w:val="3"/>
      </w:numPr>
      <w:tabs>
        <w:tab w:val="clear" w:pos="3240"/>
      </w:tabs>
    </w:pPr>
  </w:style>
  <w:style w:type="paragraph" w:customStyle="1" w:styleId="FlushRight">
    <w:name w:val="Flush Right"/>
    <w:basedOn w:val="Normal"/>
    <w:next w:val="Normal"/>
    <w:rsid w:val="00432982"/>
    <w:pPr>
      <w:tabs>
        <w:tab w:val="right" w:pos="9648"/>
      </w:tabs>
    </w:pPr>
  </w:style>
  <w:style w:type="paragraph" w:customStyle="1" w:styleId="TableStyle">
    <w:name w:val="Table Style"/>
    <w:basedOn w:val="Normal"/>
    <w:rsid w:val="00432982"/>
  </w:style>
  <w:style w:type="paragraph" w:customStyle="1" w:styleId="Label">
    <w:name w:val="Label"/>
    <w:basedOn w:val="Normal"/>
    <w:rsid w:val="00432982"/>
  </w:style>
  <w:style w:type="paragraph" w:customStyle="1" w:styleId="Bullet">
    <w:name w:val="Bullet"/>
    <w:aliases w:val="BU Bullet Paragraph,BU,bullet,BU bullet,bullet Char,Bullet Char,BU Bullet Paragraph Char,BU Char Char Char,BU Char,Level 1,BU Bullet Paragraph1,BU1,bullet1,BU bullet1,BU Char Char Char1 Char,Bullet1,bullet Char1,Bullet Char1,BU Char1,b Char"/>
    <w:basedOn w:val="Normal"/>
    <w:rsid w:val="00432982"/>
  </w:style>
  <w:style w:type="paragraph" w:customStyle="1" w:styleId="TableBullet">
    <w:name w:val="Table Bullet"/>
    <w:basedOn w:val="Bullet"/>
    <w:rsid w:val="00432982"/>
    <w:pPr>
      <w:numPr>
        <w:numId w:val="4"/>
      </w:numPr>
      <w:tabs>
        <w:tab w:val="clear" w:pos="360"/>
        <w:tab w:val="left" w:pos="216"/>
      </w:tabs>
      <w:spacing w:before="50" w:after="50"/>
    </w:pPr>
    <w:rPr>
      <w:sz w:val="16"/>
    </w:rPr>
  </w:style>
  <w:style w:type="character" w:customStyle="1" w:styleId="DeltaViewInsertion">
    <w:name w:val="DeltaView Insertion"/>
    <w:rsid w:val="00432982"/>
    <w:rPr>
      <w:color w:val="0000FF"/>
      <w:u w:val="double"/>
    </w:rPr>
  </w:style>
  <w:style w:type="paragraph" w:customStyle="1" w:styleId="ExhibitB1">
    <w:name w:val="ExhibitB1"/>
    <w:basedOn w:val="Normal"/>
    <w:rsid w:val="00432982"/>
    <w:pPr>
      <w:keepNext/>
      <w:numPr>
        <w:numId w:val="16"/>
      </w:numPr>
      <w:tabs>
        <w:tab w:val="left" w:pos="1296"/>
        <w:tab w:val="left" w:pos="2016"/>
        <w:tab w:val="left" w:pos="2592"/>
        <w:tab w:val="left" w:pos="4176"/>
        <w:tab w:val="left" w:pos="10710"/>
      </w:tabs>
      <w:outlineLvl w:val="0"/>
    </w:pPr>
    <w:rPr>
      <w:u w:val="single"/>
    </w:rPr>
  </w:style>
  <w:style w:type="paragraph" w:customStyle="1" w:styleId="ExhibitB2">
    <w:name w:val="ExhibitB2"/>
    <w:basedOn w:val="Normal"/>
    <w:rsid w:val="00432982"/>
    <w:pPr>
      <w:keepNext/>
      <w:numPr>
        <w:ilvl w:val="1"/>
        <w:numId w:val="16"/>
      </w:numPr>
      <w:tabs>
        <w:tab w:val="left" w:pos="2016"/>
        <w:tab w:val="left" w:pos="2592"/>
        <w:tab w:val="left" w:pos="4176"/>
        <w:tab w:val="left" w:pos="10710"/>
      </w:tabs>
      <w:ind w:right="187"/>
      <w:outlineLvl w:val="0"/>
    </w:pPr>
  </w:style>
  <w:style w:type="paragraph" w:customStyle="1" w:styleId="ExhibitB3">
    <w:name w:val="ExhibitB3"/>
    <w:basedOn w:val="Normal"/>
    <w:rsid w:val="00432982"/>
    <w:pPr>
      <w:keepNext/>
      <w:numPr>
        <w:ilvl w:val="2"/>
        <w:numId w:val="16"/>
      </w:numPr>
      <w:tabs>
        <w:tab w:val="left" w:pos="1296"/>
        <w:tab w:val="left" w:pos="2592"/>
        <w:tab w:val="left" w:pos="4176"/>
        <w:tab w:val="left" w:pos="10710"/>
      </w:tabs>
      <w:ind w:right="180"/>
      <w:outlineLvl w:val="0"/>
    </w:pPr>
  </w:style>
  <w:style w:type="paragraph" w:customStyle="1" w:styleId="mtd1L1">
    <w:name w:val="mtd1_L1"/>
    <w:basedOn w:val="Normal"/>
    <w:next w:val="Normal"/>
    <w:rsid w:val="00432982"/>
    <w:pPr>
      <w:keepNext/>
      <w:numPr>
        <w:numId w:val="13"/>
      </w:numPr>
      <w:spacing w:after="240"/>
      <w:jc w:val="center"/>
      <w:outlineLvl w:val="0"/>
    </w:pPr>
    <w:rPr>
      <w:caps/>
      <w:u w:val="single"/>
    </w:rPr>
  </w:style>
  <w:style w:type="paragraph" w:customStyle="1" w:styleId="mtd1L2">
    <w:name w:val="mtd1_L2"/>
    <w:basedOn w:val="mtd1L1"/>
    <w:next w:val="Normal"/>
    <w:rsid w:val="00432982"/>
    <w:pPr>
      <w:keepNext w:val="0"/>
      <w:numPr>
        <w:ilvl w:val="1"/>
      </w:numPr>
      <w:tabs>
        <w:tab w:val="clear" w:pos="1440"/>
        <w:tab w:val="num" w:pos="360"/>
        <w:tab w:val="num" w:pos="1080"/>
      </w:tabs>
      <w:ind w:left="1080" w:hanging="360"/>
      <w:jc w:val="both"/>
      <w:outlineLvl w:val="1"/>
    </w:pPr>
    <w:rPr>
      <w:caps w:val="0"/>
      <w:u w:val="none"/>
    </w:rPr>
  </w:style>
  <w:style w:type="paragraph" w:customStyle="1" w:styleId="mtd1L3">
    <w:name w:val="mtd1_L3"/>
    <w:basedOn w:val="mtd1L2"/>
    <w:next w:val="Normal"/>
    <w:rsid w:val="00432982"/>
    <w:pPr>
      <w:numPr>
        <w:ilvl w:val="2"/>
      </w:numPr>
      <w:tabs>
        <w:tab w:val="clear" w:pos="2160"/>
        <w:tab w:val="num" w:pos="360"/>
        <w:tab w:val="num" w:pos="1080"/>
        <w:tab w:val="num" w:pos="1800"/>
      </w:tabs>
      <w:ind w:left="1800" w:hanging="180"/>
      <w:outlineLvl w:val="2"/>
    </w:pPr>
  </w:style>
  <w:style w:type="paragraph" w:customStyle="1" w:styleId="mtd1L4">
    <w:name w:val="mtd1_L4"/>
    <w:basedOn w:val="mtd1L3"/>
    <w:next w:val="Normal"/>
    <w:rsid w:val="00432982"/>
    <w:pPr>
      <w:numPr>
        <w:ilvl w:val="3"/>
      </w:numPr>
      <w:tabs>
        <w:tab w:val="clear" w:pos="2880"/>
        <w:tab w:val="num" w:pos="360"/>
        <w:tab w:val="num" w:pos="1080"/>
        <w:tab w:val="num" w:pos="2520"/>
      </w:tabs>
      <w:ind w:left="0" w:firstLine="2520"/>
      <w:jc w:val="left"/>
      <w:outlineLvl w:val="3"/>
    </w:pPr>
  </w:style>
  <w:style w:type="paragraph" w:styleId="ListBullet">
    <w:name w:val="List Bullet"/>
    <w:basedOn w:val="Normal"/>
    <w:autoRedefine/>
    <w:semiHidden/>
    <w:rsid w:val="00432982"/>
    <w:pPr>
      <w:numPr>
        <w:numId w:val="21"/>
      </w:numPr>
      <w:tabs>
        <w:tab w:val="clear" w:pos="360"/>
        <w:tab w:val="num" w:pos="900"/>
      </w:tabs>
      <w:ind w:left="900"/>
    </w:pPr>
    <w:rPr>
      <w:snapToGrid w:val="0"/>
    </w:rPr>
  </w:style>
  <w:style w:type="character" w:customStyle="1" w:styleId="DeltaViewFormatChange">
    <w:name w:val="DeltaView Format Change"/>
    <w:rsid w:val="00432982"/>
    <w:rPr>
      <w:spacing w:val="0"/>
    </w:rPr>
  </w:style>
  <w:style w:type="paragraph" w:customStyle="1" w:styleId="RNameLine">
    <w:name w:val="R Name Line"/>
    <w:basedOn w:val="Normal"/>
    <w:next w:val="Normal"/>
    <w:rsid w:val="00432982"/>
    <w:pPr>
      <w:keepNext/>
      <w:keepLines/>
      <w:pBdr>
        <w:bottom w:val="dotted" w:sz="6" w:space="1" w:color="auto"/>
      </w:pBdr>
      <w:spacing w:after="120"/>
    </w:pPr>
    <w:rPr>
      <w:rFonts w:ascii="Arial Narrow" w:hAnsi="Arial Narrow"/>
      <w:b/>
      <w:i/>
      <w:sz w:val="28"/>
    </w:rPr>
  </w:style>
  <w:style w:type="paragraph" w:customStyle="1" w:styleId="RBulletLastCharChar">
    <w:name w:val="R Bullet Last Char Char"/>
    <w:basedOn w:val="Normal"/>
    <w:next w:val="BodyText"/>
    <w:rsid w:val="00432982"/>
    <w:pPr>
      <w:numPr>
        <w:numId w:val="9"/>
      </w:numPr>
      <w:tabs>
        <w:tab w:val="left" w:pos="360"/>
      </w:tabs>
      <w:spacing w:after="240"/>
    </w:pPr>
  </w:style>
  <w:style w:type="paragraph" w:styleId="BodyText">
    <w:name w:val="Body Text"/>
    <w:aliases w:val="bt,Body Text Char3,Body Text Char2 Char,Body Text Char3 Char Char,Body Text Char2 Char Char Char,Body Text Char1 Char Char1 Char Char,Body Text Char2 Char Char Char Char Char,Body Text Char1 Char Char Char Char Char Char,Body Text Char1 Char"/>
    <w:basedOn w:val="Normal"/>
    <w:semiHidden/>
    <w:rsid w:val="00432982"/>
    <w:pPr>
      <w:spacing w:after="120"/>
    </w:pPr>
  </w:style>
  <w:style w:type="paragraph" w:customStyle="1" w:styleId="RBulletLast">
    <w:name w:val="R Bullet Last"/>
    <w:basedOn w:val="Normal"/>
    <w:next w:val="BodyText"/>
    <w:rsid w:val="00432982"/>
    <w:pPr>
      <w:numPr>
        <w:numId w:val="17"/>
      </w:numPr>
      <w:tabs>
        <w:tab w:val="clear" w:pos="533"/>
        <w:tab w:val="left" w:pos="360"/>
      </w:tabs>
      <w:spacing w:after="240"/>
    </w:pPr>
  </w:style>
  <w:style w:type="paragraph" w:styleId="Signature">
    <w:name w:val="Signature"/>
    <w:basedOn w:val="Normal"/>
    <w:semiHidden/>
    <w:rsid w:val="00432982"/>
    <w:pPr>
      <w:ind w:left="4320"/>
    </w:pPr>
  </w:style>
  <w:style w:type="paragraph" w:customStyle="1" w:styleId="DocumentHeading">
    <w:name w:val="Document Heading"/>
    <w:basedOn w:val="CenterTextBold"/>
    <w:rsid w:val="00432982"/>
    <w:pPr>
      <w:pBdr>
        <w:top w:val="single" w:sz="18" w:space="31" w:color="auto"/>
        <w:bottom w:val="single" w:sz="18" w:space="31" w:color="auto"/>
      </w:pBdr>
      <w:spacing w:before="600" w:after="480"/>
      <w:ind w:left="1080" w:right="1080"/>
    </w:pPr>
    <w:rPr>
      <w:sz w:val="26"/>
    </w:rPr>
  </w:style>
  <w:style w:type="paragraph" w:customStyle="1" w:styleId="CoverText">
    <w:name w:val="Cover Text"/>
    <w:basedOn w:val="Normal"/>
    <w:rsid w:val="00432982"/>
    <w:pPr>
      <w:ind w:left="720" w:right="720"/>
    </w:pPr>
    <w:rPr>
      <w:sz w:val="20"/>
    </w:rPr>
  </w:style>
  <w:style w:type="paragraph" w:customStyle="1" w:styleId="CoverPageCenter">
    <w:name w:val="Cover Page Center"/>
    <w:basedOn w:val="CenterTextBold"/>
    <w:rsid w:val="00432982"/>
    <w:rPr>
      <w:i/>
      <w:iCs/>
      <w:sz w:val="32"/>
    </w:rPr>
  </w:style>
  <w:style w:type="character" w:styleId="FootnoteReference">
    <w:name w:val="footnote reference"/>
    <w:basedOn w:val="DefaultParagraphFont"/>
    <w:uiPriority w:val="99"/>
    <w:rsid w:val="00432982"/>
    <w:rPr>
      <w:vertAlign w:val="superscript"/>
      <w:lang w:val="en-US"/>
    </w:rPr>
  </w:style>
  <w:style w:type="paragraph" w:styleId="TOC3">
    <w:name w:val="toc 3"/>
    <w:basedOn w:val="Normal"/>
    <w:next w:val="Normal"/>
    <w:semiHidden/>
    <w:rsid w:val="00432982"/>
    <w:pPr>
      <w:ind w:left="440"/>
    </w:pPr>
  </w:style>
  <w:style w:type="paragraph" w:styleId="TOC4">
    <w:name w:val="toc 4"/>
    <w:basedOn w:val="Normal"/>
    <w:next w:val="Normal"/>
    <w:semiHidden/>
    <w:rsid w:val="00432982"/>
    <w:pPr>
      <w:ind w:left="660"/>
    </w:pPr>
  </w:style>
  <w:style w:type="paragraph" w:styleId="TOC5">
    <w:name w:val="toc 5"/>
    <w:basedOn w:val="Normal"/>
    <w:next w:val="Normal"/>
    <w:semiHidden/>
    <w:rsid w:val="00432982"/>
    <w:pPr>
      <w:ind w:left="880"/>
    </w:pPr>
  </w:style>
  <w:style w:type="paragraph" w:styleId="TOC6">
    <w:name w:val="toc 6"/>
    <w:basedOn w:val="Normal"/>
    <w:next w:val="Normal"/>
    <w:semiHidden/>
    <w:rsid w:val="00432982"/>
    <w:pPr>
      <w:ind w:left="1100"/>
    </w:pPr>
  </w:style>
  <w:style w:type="paragraph" w:styleId="TOC7">
    <w:name w:val="toc 7"/>
    <w:basedOn w:val="Normal"/>
    <w:next w:val="Normal"/>
    <w:semiHidden/>
    <w:rsid w:val="00432982"/>
    <w:pPr>
      <w:ind w:left="1320"/>
    </w:pPr>
  </w:style>
  <w:style w:type="paragraph" w:styleId="TOC8">
    <w:name w:val="toc 8"/>
    <w:basedOn w:val="Normal"/>
    <w:next w:val="Normal"/>
    <w:semiHidden/>
    <w:rsid w:val="00432982"/>
    <w:pPr>
      <w:ind w:left="1540"/>
    </w:pPr>
  </w:style>
  <w:style w:type="paragraph" w:styleId="TOC9">
    <w:name w:val="toc 9"/>
    <w:basedOn w:val="Normal"/>
    <w:next w:val="Normal"/>
    <w:semiHidden/>
    <w:rsid w:val="00432982"/>
    <w:pPr>
      <w:ind w:left="1760"/>
    </w:pPr>
  </w:style>
  <w:style w:type="paragraph" w:customStyle="1" w:styleId="ExAAHeading1">
    <w:name w:val="ExAA Heading 1"/>
    <w:basedOn w:val="Normal"/>
    <w:next w:val="Normal"/>
    <w:rsid w:val="00432982"/>
    <w:pPr>
      <w:keepNext/>
      <w:numPr>
        <w:numId w:val="30"/>
      </w:numPr>
      <w:pBdr>
        <w:top w:val="single" w:sz="4" w:space="12" w:color="auto"/>
        <w:bottom w:val="single" w:sz="4" w:space="12" w:color="auto"/>
      </w:pBdr>
      <w:spacing w:before="480" w:after="260"/>
      <w:ind w:right="1958"/>
      <w:jc w:val="center"/>
    </w:pPr>
    <w:rPr>
      <w:b/>
    </w:rPr>
  </w:style>
  <w:style w:type="paragraph" w:customStyle="1" w:styleId="ExAAHeading2">
    <w:name w:val="ExAA Heading 2"/>
    <w:basedOn w:val="Normal"/>
    <w:next w:val="Normal"/>
    <w:rsid w:val="00432982"/>
    <w:pPr>
      <w:numPr>
        <w:ilvl w:val="1"/>
        <w:numId w:val="30"/>
      </w:numPr>
      <w:tabs>
        <w:tab w:val="clear" w:pos="1080"/>
      </w:tabs>
    </w:pPr>
  </w:style>
  <w:style w:type="paragraph" w:customStyle="1" w:styleId="ExAAHeading3">
    <w:name w:val="ExAA Heading 3"/>
    <w:basedOn w:val="Normal"/>
    <w:next w:val="Normal"/>
    <w:rsid w:val="00432982"/>
    <w:pPr>
      <w:numPr>
        <w:ilvl w:val="2"/>
        <w:numId w:val="30"/>
      </w:numPr>
      <w:tabs>
        <w:tab w:val="clear" w:pos="1800"/>
      </w:tabs>
    </w:pPr>
  </w:style>
  <w:style w:type="paragraph" w:customStyle="1" w:styleId="ExAAHeading4">
    <w:name w:val="ExAA Heading 4"/>
    <w:basedOn w:val="Normal"/>
    <w:next w:val="Normal"/>
    <w:rsid w:val="00432982"/>
    <w:pPr>
      <w:numPr>
        <w:ilvl w:val="3"/>
        <w:numId w:val="30"/>
      </w:numPr>
      <w:tabs>
        <w:tab w:val="clear" w:pos="2880"/>
      </w:tabs>
    </w:pPr>
  </w:style>
  <w:style w:type="paragraph" w:customStyle="1" w:styleId="ExAAHeading5">
    <w:name w:val="ExAA Heading 5"/>
    <w:basedOn w:val="Normal"/>
    <w:next w:val="Normal"/>
    <w:rsid w:val="00432982"/>
    <w:pPr>
      <w:numPr>
        <w:ilvl w:val="4"/>
        <w:numId w:val="30"/>
      </w:numPr>
      <w:tabs>
        <w:tab w:val="clear" w:pos="3240"/>
      </w:tabs>
    </w:pPr>
  </w:style>
  <w:style w:type="paragraph" w:customStyle="1" w:styleId="ExBHeading1">
    <w:name w:val="ExB Heading 1"/>
    <w:basedOn w:val="Normal"/>
    <w:next w:val="Normal"/>
    <w:rsid w:val="00432982"/>
    <w:pPr>
      <w:numPr>
        <w:numId w:val="31"/>
      </w:numPr>
      <w:tabs>
        <w:tab w:val="clear" w:pos="1080"/>
      </w:tabs>
    </w:pPr>
  </w:style>
  <w:style w:type="paragraph" w:customStyle="1" w:styleId="ExBHeading2">
    <w:name w:val="ExB Heading 2"/>
    <w:basedOn w:val="Normal"/>
    <w:next w:val="Normal"/>
    <w:rsid w:val="00432982"/>
  </w:style>
  <w:style w:type="paragraph" w:customStyle="1" w:styleId="ExBHeading3">
    <w:name w:val="ExB Heading 3"/>
    <w:basedOn w:val="Normal"/>
    <w:next w:val="Normal"/>
    <w:rsid w:val="00432982"/>
  </w:style>
  <w:style w:type="paragraph" w:customStyle="1" w:styleId="ExBHeading4">
    <w:name w:val="ExB Heading 4"/>
    <w:basedOn w:val="Normal"/>
    <w:next w:val="Normal"/>
    <w:rsid w:val="00432982"/>
  </w:style>
  <w:style w:type="paragraph" w:customStyle="1" w:styleId="ExBHeading5">
    <w:name w:val="ExB Heading 5"/>
    <w:basedOn w:val="Normal"/>
    <w:next w:val="Normal"/>
    <w:rsid w:val="00432982"/>
  </w:style>
  <w:style w:type="paragraph" w:customStyle="1" w:styleId="ExCHeading1">
    <w:name w:val="ExC Heading 1"/>
    <w:basedOn w:val="Normal"/>
    <w:next w:val="Normal"/>
    <w:rsid w:val="00432982"/>
    <w:pPr>
      <w:keepNext/>
      <w:numPr>
        <w:numId w:val="32"/>
      </w:numPr>
      <w:pBdr>
        <w:top w:val="single" w:sz="4" w:space="12" w:color="auto"/>
        <w:bottom w:val="single" w:sz="4" w:space="12" w:color="auto"/>
      </w:pBdr>
      <w:spacing w:before="480" w:after="260"/>
      <w:ind w:right="1958"/>
      <w:jc w:val="center"/>
    </w:pPr>
    <w:rPr>
      <w:b/>
    </w:rPr>
  </w:style>
  <w:style w:type="paragraph" w:customStyle="1" w:styleId="ExCHeading2">
    <w:name w:val="ExC Heading 2"/>
    <w:basedOn w:val="Normal"/>
    <w:next w:val="Normal"/>
    <w:rsid w:val="00432982"/>
    <w:pPr>
      <w:numPr>
        <w:ilvl w:val="1"/>
        <w:numId w:val="32"/>
      </w:numPr>
      <w:tabs>
        <w:tab w:val="clear" w:pos="1080"/>
      </w:tabs>
    </w:pPr>
  </w:style>
  <w:style w:type="paragraph" w:customStyle="1" w:styleId="ExCHeading3">
    <w:name w:val="ExC Heading 3"/>
    <w:basedOn w:val="Normal"/>
    <w:next w:val="Normal"/>
    <w:rsid w:val="00432982"/>
    <w:pPr>
      <w:numPr>
        <w:ilvl w:val="2"/>
        <w:numId w:val="32"/>
      </w:numPr>
      <w:tabs>
        <w:tab w:val="clear" w:pos="1800"/>
      </w:tabs>
    </w:pPr>
  </w:style>
  <w:style w:type="paragraph" w:customStyle="1" w:styleId="ExCHeading4">
    <w:name w:val="ExC Heading 4"/>
    <w:basedOn w:val="Normal"/>
    <w:next w:val="Normal"/>
    <w:rsid w:val="00432982"/>
    <w:pPr>
      <w:numPr>
        <w:ilvl w:val="3"/>
        <w:numId w:val="32"/>
      </w:numPr>
      <w:tabs>
        <w:tab w:val="clear" w:pos="2520"/>
      </w:tabs>
    </w:pPr>
  </w:style>
  <w:style w:type="paragraph" w:customStyle="1" w:styleId="ExCHeading5">
    <w:name w:val="ExC Heading 5"/>
    <w:basedOn w:val="Normal"/>
    <w:next w:val="Normal"/>
    <w:rsid w:val="00432982"/>
    <w:pPr>
      <w:numPr>
        <w:ilvl w:val="4"/>
        <w:numId w:val="32"/>
      </w:numPr>
      <w:tabs>
        <w:tab w:val="clear" w:pos="3240"/>
      </w:tabs>
    </w:pPr>
  </w:style>
  <w:style w:type="paragraph" w:customStyle="1" w:styleId="HeadingBorder">
    <w:name w:val="Heading Border"/>
    <w:basedOn w:val="Normal"/>
    <w:rsid w:val="00432982"/>
    <w:pPr>
      <w:keepNext/>
      <w:keepLines/>
      <w:tabs>
        <w:tab w:val="left" w:leader="underscore" w:pos="7920"/>
      </w:tabs>
      <w:spacing w:line="480" w:lineRule="auto"/>
      <w:ind w:left="1987"/>
    </w:pPr>
  </w:style>
  <w:style w:type="paragraph" w:customStyle="1" w:styleId="VendorResponse">
    <w:name w:val="Vendor Response"/>
    <w:basedOn w:val="BodyText"/>
    <w:rsid w:val="00432982"/>
    <w:pPr>
      <w:spacing w:after="240"/>
      <w:ind w:left="720"/>
    </w:pPr>
    <w:rPr>
      <w:snapToGrid w:val="0"/>
    </w:rPr>
  </w:style>
  <w:style w:type="paragraph" w:customStyle="1" w:styleId="TableTopic">
    <w:name w:val="TableTopic"/>
    <w:basedOn w:val="Normal"/>
    <w:rsid w:val="00432982"/>
    <w:pPr>
      <w:keepLines/>
      <w:suppressAutoHyphens/>
    </w:pPr>
    <w:rPr>
      <w:sz w:val="20"/>
    </w:rPr>
  </w:style>
  <w:style w:type="paragraph" w:styleId="BodyTextIndent2">
    <w:name w:val="Body Text Indent 2"/>
    <w:aliases w:val="Body Text Indent 2 Char,Body Text Indent 2 Char Char Char Char,Body Text Indent 2 Char Char Char Char1,Body Text Indent 2 Char Char Char Char2,Body Text Indent 2 Char Char Char Char3"/>
    <w:basedOn w:val="Normal"/>
    <w:semiHidden/>
    <w:rsid w:val="00432982"/>
    <w:pPr>
      <w:ind w:left="630"/>
    </w:pPr>
  </w:style>
  <w:style w:type="paragraph" w:customStyle="1" w:styleId="Normal1">
    <w:name w:val="Normal1"/>
    <w:basedOn w:val="Normal"/>
    <w:rsid w:val="00432982"/>
    <w:pPr>
      <w:keepLines/>
      <w:widowControl w:val="0"/>
      <w:adjustRightInd w:val="0"/>
      <w:spacing w:line="360" w:lineRule="atLeast"/>
      <w:textAlignment w:val="baseline"/>
    </w:pPr>
    <w:rPr>
      <w:rFonts w:ascii="Arial" w:hAnsi="Arial" w:cs="Arial"/>
      <w:lang w:val="en-GB"/>
    </w:rPr>
  </w:style>
  <w:style w:type="paragraph" w:customStyle="1" w:styleId="Bullet25">
    <w:name w:val="Bullet 25"/>
    <w:basedOn w:val="Normal"/>
    <w:rsid w:val="00432982"/>
    <w:pPr>
      <w:numPr>
        <w:numId w:val="7"/>
      </w:numPr>
    </w:pPr>
  </w:style>
  <w:style w:type="paragraph" w:customStyle="1" w:styleId="Bullet5">
    <w:name w:val="Bullet 5"/>
    <w:basedOn w:val="Normal"/>
    <w:rsid w:val="00432982"/>
    <w:pPr>
      <w:numPr>
        <w:numId w:val="12"/>
      </w:numPr>
    </w:pPr>
  </w:style>
  <w:style w:type="paragraph" w:customStyle="1" w:styleId="SquareBullet">
    <w:name w:val="Square Bullet"/>
    <w:basedOn w:val="Normal"/>
    <w:rsid w:val="00432982"/>
    <w:pPr>
      <w:numPr>
        <w:numId w:val="8"/>
      </w:numPr>
    </w:pPr>
  </w:style>
  <w:style w:type="paragraph" w:customStyle="1" w:styleId="Def3H1">
    <w:name w:val="Def3 H1"/>
    <w:basedOn w:val="Normal"/>
    <w:next w:val="Normal"/>
    <w:rsid w:val="00432982"/>
    <w:pPr>
      <w:numPr>
        <w:numId w:val="14"/>
      </w:numPr>
    </w:pPr>
  </w:style>
  <w:style w:type="paragraph" w:customStyle="1" w:styleId="Def4H1">
    <w:name w:val="Def4 H1"/>
    <w:basedOn w:val="Normal"/>
    <w:next w:val="Normal"/>
    <w:rsid w:val="00432982"/>
    <w:pPr>
      <w:numPr>
        <w:numId w:val="15"/>
      </w:numPr>
    </w:pPr>
  </w:style>
  <w:style w:type="paragraph" w:customStyle="1" w:styleId="Heading2A">
    <w:name w:val="Heading 2A"/>
    <w:basedOn w:val="Heading2"/>
    <w:rsid w:val="00432982"/>
    <w:pPr>
      <w:numPr>
        <w:numId w:val="1"/>
      </w:numPr>
    </w:pPr>
    <w:rPr>
      <w:sz w:val="24"/>
    </w:rPr>
  </w:style>
  <w:style w:type="character" w:customStyle="1" w:styleId="DeltaViewDeletion">
    <w:name w:val="DeltaView Deletion"/>
    <w:rsid w:val="00432982"/>
    <w:rPr>
      <w:strike/>
      <w:color w:val="FF0000"/>
    </w:rPr>
  </w:style>
  <w:style w:type="character" w:customStyle="1" w:styleId="DeltaViewMoveSource">
    <w:name w:val="DeltaView Move Source"/>
    <w:rsid w:val="00432982"/>
    <w:rPr>
      <w:strike/>
      <w:color w:val="00C000"/>
    </w:rPr>
  </w:style>
  <w:style w:type="character" w:customStyle="1" w:styleId="DeltaViewMoveDestination">
    <w:name w:val="DeltaView Move Destination"/>
    <w:rsid w:val="00432982"/>
    <w:rPr>
      <w:color w:val="00C000"/>
      <w:u w:val="double"/>
    </w:rPr>
  </w:style>
  <w:style w:type="paragraph" w:styleId="BodyText2">
    <w:name w:val="Body Text 2"/>
    <w:aliases w:val="Body Text 2 Char,ExNBody Text 2"/>
    <w:basedOn w:val="Normal"/>
    <w:semiHidden/>
    <w:rsid w:val="00432982"/>
    <w:rPr>
      <w:b/>
      <w:bCs/>
    </w:rPr>
  </w:style>
  <w:style w:type="paragraph" w:styleId="BodyText3">
    <w:name w:val="Body Text 3"/>
    <w:aliases w:val="ExNBody Text 3"/>
    <w:basedOn w:val="Normal"/>
    <w:semiHidden/>
    <w:rsid w:val="00432982"/>
    <w:pPr>
      <w:keepNext/>
      <w:tabs>
        <w:tab w:val="left" w:pos="540"/>
        <w:tab w:val="left" w:pos="990"/>
      </w:tabs>
    </w:pPr>
    <w:rPr>
      <w:sz w:val="20"/>
    </w:rPr>
  </w:style>
  <w:style w:type="paragraph" w:customStyle="1" w:styleId="ArticleL4">
    <w:name w:val="Article_L4"/>
    <w:basedOn w:val="Normal"/>
    <w:next w:val="Normal"/>
    <w:rsid w:val="00432982"/>
    <w:pPr>
      <w:numPr>
        <w:ilvl w:val="3"/>
        <w:numId w:val="10"/>
      </w:numPr>
      <w:autoSpaceDE w:val="0"/>
      <w:autoSpaceDN w:val="0"/>
      <w:adjustRightInd w:val="0"/>
      <w:spacing w:after="240"/>
      <w:ind w:left="2880"/>
      <w:outlineLvl w:val="3"/>
    </w:pPr>
  </w:style>
  <w:style w:type="paragraph" w:customStyle="1" w:styleId="ArticleL5">
    <w:name w:val="Article_L5"/>
    <w:basedOn w:val="ArticleL4"/>
    <w:next w:val="Normal"/>
    <w:rsid w:val="00432982"/>
    <w:pPr>
      <w:numPr>
        <w:ilvl w:val="4"/>
      </w:numPr>
      <w:spacing w:after="60"/>
      <w:ind w:left="3600"/>
      <w:outlineLvl w:val="4"/>
    </w:pPr>
  </w:style>
  <w:style w:type="paragraph" w:customStyle="1" w:styleId="ArticleCont2">
    <w:name w:val="Article Cont 2"/>
    <w:basedOn w:val="Normal"/>
    <w:rsid w:val="00432982"/>
    <w:pPr>
      <w:spacing w:after="240"/>
    </w:pPr>
  </w:style>
  <w:style w:type="paragraph" w:customStyle="1" w:styleId="QBodyText">
    <w:name w:val="Q Body Text"/>
    <w:basedOn w:val="Normal"/>
    <w:rsid w:val="00432982"/>
    <w:pPr>
      <w:spacing w:after="240"/>
    </w:pPr>
  </w:style>
  <w:style w:type="paragraph" w:customStyle="1" w:styleId="TableBodyText">
    <w:name w:val="Table Body Text"/>
    <w:basedOn w:val="BodyText"/>
    <w:rsid w:val="00432982"/>
    <w:pPr>
      <w:spacing w:before="60" w:after="60"/>
    </w:pPr>
    <w:rPr>
      <w:rFonts w:ascii="Arial Narrow" w:hAnsi="Arial Narrow"/>
      <w:sz w:val="18"/>
    </w:rPr>
  </w:style>
  <w:style w:type="character" w:customStyle="1" w:styleId="BodyTextChar">
    <w:name w:val="Body Text Char"/>
    <w:aliases w:val="heading3 Char,bt Char,body text Char,3 indent Char,heading31 Char,body text1 Char,3 indent1 Char,heading32 Char,body text2 Char,3 indent2 Char,heading33 Char,body text3 Char,3 indent3 Char,heading34 Char,body text4 Char,3 indent4 Char"/>
    <w:basedOn w:val="DefaultParagraphFont"/>
    <w:rsid w:val="00432982"/>
    <w:rPr>
      <w:sz w:val="22"/>
      <w:lang w:val="en-US" w:eastAsia="en-US" w:bidi="ar-SA"/>
    </w:rPr>
  </w:style>
  <w:style w:type="character" w:customStyle="1" w:styleId="RBodyTextChar1">
    <w:name w:val="R Body Text Char1"/>
    <w:basedOn w:val="DefaultParagraphFont"/>
    <w:rsid w:val="00432982"/>
    <w:rPr>
      <w:sz w:val="22"/>
      <w:lang w:val="en-US" w:eastAsia="en-US" w:bidi="ar-SA"/>
    </w:rPr>
  </w:style>
  <w:style w:type="character" w:customStyle="1" w:styleId="zYField">
    <w:name w:val="zY_Field"/>
    <w:basedOn w:val="DefaultParagraphFont"/>
    <w:rsid w:val="00432982"/>
    <w:rPr>
      <w:color w:val="0000FF"/>
      <w:sz w:val="16"/>
    </w:rPr>
  </w:style>
  <w:style w:type="character" w:customStyle="1" w:styleId="BodyTextChar3Char1CharCharCharCharCharChar">
    <w:name w:val="Body Text Char3 Char1 Char Char Char Char Char Char"/>
    <w:aliases w:val="Body Text Char2 Char Char1 Char Char Char Char Char Char,Body Text Char3 Char Char Char Char Char Char Char Char Char,Body Text Char2 Char Char Char Char1 Char Char Char Char Char Char"/>
    <w:basedOn w:val="DefaultParagraphFont"/>
    <w:rsid w:val="00432982"/>
    <w:rPr>
      <w:sz w:val="22"/>
      <w:lang w:val="en-US" w:eastAsia="en-US" w:bidi="ar-SA"/>
    </w:rPr>
  </w:style>
  <w:style w:type="paragraph" w:styleId="Title">
    <w:name w:val="Title"/>
    <w:aliases w:val="Heading 31"/>
    <w:basedOn w:val="Normal"/>
    <w:next w:val="Normal"/>
    <w:link w:val="TitleChar"/>
    <w:uiPriority w:val="10"/>
    <w:qFormat/>
    <w:rsid w:val="00782B64"/>
    <w:pPr>
      <w:spacing w:before="240" w:after="60"/>
      <w:jc w:val="center"/>
      <w:outlineLvl w:val="0"/>
    </w:pPr>
    <w:rPr>
      <w:rFonts w:asciiTheme="majorHAnsi" w:eastAsiaTheme="majorEastAsia" w:hAnsiTheme="majorHAnsi"/>
      <w:b/>
      <w:bCs/>
      <w:kern w:val="28"/>
      <w:sz w:val="32"/>
      <w:szCs w:val="32"/>
    </w:rPr>
  </w:style>
  <w:style w:type="paragraph" w:customStyle="1" w:styleId="Bullet1">
    <w:name w:val="Bullet 1"/>
    <w:basedOn w:val="BodyText"/>
    <w:rsid w:val="00432982"/>
    <w:pPr>
      <w:numPr>
        <w:numId w:val="18"/>
      </w:numPr>
      <w:spacing w:after="240"/>
    </w:pPr>
  </w:style>
  <w:style w:type="paragraph" w:customStyle="1" w:styleId="BulletLast">
    <w:name w:val="Bullet Last"/>
    <w:basedOn w:val="Normal"/>
    <w:next w:val="BodyText"/>
    <w:rsid w:val="00432982"/>
    <w:pPr>
      <w:numPr>
        <w:numId w:val="25"/>
      </w:numPr>
      <w:tabs>
        <w:tab w:val="left" w:pos="360"/>
      </w:tabs>
      <w:spacing w:after="240"/>
    </w:pPr>
  </w:style>
  <w:style w:type="paragraph" w:customStyle="1" w:styleId="SubBullet">
    <w:name w:val="Sub Bullet"/>
    <w:basedOn w:val="Normal"/>
    <w:rsid w:val="00432982"/>
    <w:pPr>
      <w:numPr>
        <w:numId w:val="20"/>
      </w:numPr>
      <w:tabs>
        <w:tab w:val="clear" w:pos="533"/>
      </w:tabs>
      <w:spacing w:after="40"/>
      <w:ind w:left="540"/>
    </w:pPr>
  </w:style>
  <w:style w:type="paragraph" w:customStyle="1" w:styleId="SubBulletLast">
    <w:name w:val="Sub Bullet Last"/>
    <w:basedOn w:val="SubBullet"/>
    <w:next w:val="Normal"/>
    <w:rsid w:val="00432982"/>
    <w:pPr>
      <w:spacing w:after="240"/>
    </w:pPr>
  </w:style>
  <w:style w:type="paragraph" w:customStyle="1" w:styleId="RBullet">
    <w:name w:val="R Bullet"/>
    <w:basedOn w:val="Normal"/>
    <w:rsid w:val="00432982"/>
    <w:pPr>
      <w:numPr>
        <w:numId w:val="24"/>
      </w:numPr>
      <w:tabs>
        <w:tab w:val="left" w:pos="360"/>
      </w:tabs>
    </w:pPr>
  </w:style>
  <w:style w:type="paragraph" w:customStyle="1" w:styleId="RSectionTitle">
    <w:name w:val="R Section Title"/>
    <w:basedOn w:val="Normal"/>
    <w:next w:val="RBodyText"/>
    <w:rsid w:val="00432982"/>
    <w:pPr>
      <w:keepNext/>
      <w:keepLines/>
    </w:pPr>
    <w:rPr>
      <w:rFonts w:ascii="Arial Narrow" w:hAnsi="Arial Narrow"/>
      <w:b/>
    </w:rPr>
  </w:style>
  <w:style w:type="paragraph" w:customStyle="1" w:styleId="RBodyText">
    <w:name w:val="R Body Text"/>
    <w:basedOn w:val="RNormal"/>
    <w:rsid w:val="00432982"/>
    <w:pPr>
      <w:spacing w:after="240"/>
    </w:pPr>
  </w:style>
  <w:style w:type="paragraph" w:customStyle="1" w:styleId="RNormal">
    <w:name w:val="R Normal"/>
    <w:basedOn w:val="Normal"/>
    <w:rsid w:val="00432982"/>
  </w:style>
  <w:style w:type="paragraph" w:customStyle="1" w:styleId="TableTitle">
    <w:name w:val="Table Title"/>
    <w:basedOn w:val="BodyText"/>
    <w:rsid w:val="00432982"/>
    <w:pPr>
      <w:spacing w:before="60" w:after="60"/>
    </w:pPr>
    <w:rPr>
      <w:rFonts w:ascii="Arial Narrow" w:hAnsi="Arial Narrow"/>
      <w:b/>
      <w:sz w:val="18"/>
    </w:rPr>
  </w:style>
  <w:style w:type="paragraph" w:customStyle="1" w:styleId="TableBodyTextCharCharChar">
    <w:name w:val="Table Body Text Char Char Char"/>
    <w:basedOn w:val="BodyText"/>
    <w:rsid w:val="00432982"/>
    <w:pPr>
      <w:spacing w:before="60" w:after="60"/>
    </w:pPr>
    <w:rPr>
      <w:rFonts w:ascii="Arial Narrow" w:hAnsi="Arial Narrow"/>
      <w:sz w:val="18"/>
    </w:rPr>
  </w:style>
  <w:style w:type="character" w:customStyle="1" w:styleId="TableBodyTextCharCharCharCharCharCharChar">
    <w:name w:val="Table Body Text Char Char Char Char Char Char Char"/>
    <w:basedOn w:val="DefaultParagraphFont"/>
    <w:rsid w:val="00432982"/>
    <w:rPr>
      <w:rFonts w:ascii="Arial Narrow" w:hAnsi="Arial Narrow"/>
      <w:sz w:val="18"/>
      <w:lang w:val="en-US" w:eastAsia="en-US" w:bidi="ar-SA"/>
    </w:rPr>
  </w:style>
  <w:style w:type="paragraph" w:customStyle="1" w:styleId="QBullet">
    <w:name w:val="Q Bullet"/>
    <w:basedOn w:val="Normal"/>
    <w:rsid w:val="00432982"/>
    <w:pPr>
      <w:numPr>
        <w:numId w:val="22"/>
      </w:numPr>
      <w:tabs>
        <w:tab w:val="left" w:pos="360"/>
      </w:tabs>
    </w:pPr>
  </w:style>
  <w:style w:type="paragraph" w:customStyle="1" w:styleId="QBulletLast">
    <w:name w:val="Q Bullet Last"/>
    <w:basedOn w:val="Normal"/>
    <w:next w:val="BodyText"/>
    <w:rsid w:val="00432982"/>
    <w:pPr>
      <w:numPr>
        <w:numId w:val="23"/>
      </w:numPr>
      <w:tabs>
        <w:tab w:val="clear" w:pos="533"/>
        <w:tab w:val="left" w:pos="360"/>
      </w:tabs>
      <w:spacing w:after="240"/>
    </w:pPr>
  </w:style>
  <w:style w:type="character" w:customStyle="1" w:styleId="Heading2CharChar1Char1">
    <w:name w:val="Heading 2 Char Char1 Char1"/>
    <w:aliases w:val="Heading 2 Char2 Char Char Char,Heading 2 Char1 Char Char Char Char,Heading 2 Char Char Char Char Char Char,Heading 2 Char Char1 Char Char Char,Heading 2 Char1 Char1 Char Char,Heading 2 Char Char Char Char1"/>
    <w:basedOn w:val="DefaultParagraphFont"/>
    <w:rsid w:val="00432982"/>
    <w:rPr>
      <w:rFonts w:ascii="Arial Narrow" w:hAnsi="Arial Narrow"/>
      <w:b/>
      <w:sz w:val="32"/>
      <w:lang w:val="en-US" w:eastAsia="en-US" w:bidi="ar-SA"/>
    </w:rPr>
  </w:style>
  <w:style w:type="paragraph" w:customStyle="1" w:styleId="TableBodyTextChar1CharCharCharCharCharCharChar">
    <w:name w:val="Table Body Text Char1 Char Char Char Char Char Char Char"/>
    <w:basedOn w:val="BodyText"/>
    <w:rsid w:val="00432982"/>
    <w:pPr>
      <w:spacing w:before="60" w:after="60"/>
    </w:pPr>
    <w:rPr>
      <w:rFonts w:ascii="Arial Narrow" w:hAnsi="Arial Narrow"/>
      <w:sz w:val="18"/>
    </w:rPr>
  </w:style>
  <w:style w:type="character" w:customStyle="1" w:styleId="BodyTextChar1Char2">
    <w:name w:val="Body Text Char1 Char2"/>
    <w:aliases w:val="Body Text Char2 Char1 Char1,Body Text Char1 Char Char2 Char1,Body Text Char2 Char1 Char Char1 Char,Body Text Char1 Char Char2 Char Char1 Char,Body Text3 Char Char Char Char Char1 Char,heading37 Char Char Char Char Char1 Char"/>
    <w:basedOn w:val="DefaultParagraphFont"/>
    <w:rsid w:val="00432982"/>
    <w:rPr>
      <w:sz w:val="22"/>
      <w:lang w:val="en-US" w:eastAsia="en-US" w:bidi="ar-SA"/>
    </w:rPr>
  </w:style>
  <w:style w:type="paragraph" w:customStyle="1" w:styleId="TableBodyTextCharCharCharChar1CharCharCharChar">
    <w:name w:val="Table Body Text Char Char Char Char1 Char Char Char Char"/>
    <w:basedOn w:val="BodyText"/>
    <w:rsid w:val="00432982"/>
    <w:pPr>
      <w:spacing w:before="60" w:after="60"/>
    </w:pPr>
    <w:rPr>
      <w:rFonts w:ascii="Arial Narrow" w:hAnsi="Arial Narrow"/>
      <w:sz w:val="18"/>
    </w:rPr>
  </w:style>
  <w:style w:type="character" w:customStyle="1" w:styleId="BodyTextChar2">
    <w:name w:val="Body Text Char2"/>
    <w:basedOn w:val="DefaultParagraphFont"/>
    <w:rsid w:val="00432982"/>
    <w:rPr>
      <w:sz w:val="22"/>
      <w:lang w:val="en-US" w:eastAsia="en-US" w:bidi="ar-SA"/>
    </w:rPr>
  </w:style>
  <w:style w:type="character" w:customStyle="1" w:styleId="Heading3Char1">
    <w:name w:val="Heading 3 Char1"/>
    <w:basedOn w:val="DefaultParagraphFont"/>
    <w:rsid w:val="00432982"/>
    <w:rPr>
      <w:rFonts w:ascii="Arial Narrow" w:hAnsi="Arial Narrow"/>
      <w:b/>
      <w:i/>
      <w:sz w:val="28"/>
      <w:lang w:val="en-US" w:eastAsia="en-US" w:bidi="ar-SA"/>
    </w:rPr>
  </w:style>
  <w:style w:type="paragraph" w:customStyle="1" w:styleId="RFP">
    <w:name w:val="RFP"/>
    <w:basedOn w:val="BodyText"/>
    <w:next w:val="BodyText"/>
    <w:rsid w:val="00432982"/>
    <w:pPr>
      <w:pBdr>
        <w:top w:val="single" w:sz="4" w:space="1" w:color="auto"/>
        <w:left w:val="single" w:sz="4" w:space="4" w:color="auto"/>
        <w:bottom w:val="single" w:sz="4" w:space="1" w:color="auto"/>
        <w:right w:val="single" w:sz="4" w:space="4" w:color="auto"/>
      </w:pBdr>
    </w:pPr>
    <w:rPr>
      <w:i/>
    </w:rPr>
  </w:style>
  <w:style w:type="paragraph" w:customStyle="1" w:styleId="FigureNumber">
    <w:name w:val="Figure Number"/>
    <w:basedOn w:val="BodyText"/>
    <w:rsid w:val="00432982"/>
    <w:pPr>
      <w:spacing w:after="240"/>
    </w:pPr>
    <w:rPr>
      <w:rFonts w:ascii="Arial Narrow" w:hAnsi="Arial Narrow"/>
      <w:i/>
      <w:sz w:val="18"/>
    </w:rPr>
  </w:style>
  <w:style w:type="paragraph" w:customStyle="1" w:styleId="headsection">
    <w:name w:val="headsection"/>
    <w:basedOn w:val="Normal"/>
    <w:next w:val="subheadsection"/>
    <w:rsid w:val="00432982"/>
    <w:pPr>
      <w:pBdr>
        <w:bottom w:val="dotted" w:sz="6" w:space="1" w:color="auto"/>
      </w:pBdr>
      <w:spacing w:before="1200"/>
      <w:jc w:val="right"/>
    </w:pPr>
    <w:rPr>
      <w:rFonts w:ascii="Arial Narrow" w:hAnsi="Arial Narrow"/>
      <w:b/>
      <w:color w:val="000000"/>
      <w:sz w:val="52"/>
    </w:rPr>
  </w:style>
  <w:style w:type="paragraph" w:customStyle="1" w:styleId="subheadsection">
    <w:name w:val="subheadsection"/>
    <w:basedOn w:val="Normal"/>
    <w:rsid w:val="00432982"/>
    <w:pPr>
      <w:spacing w:after="720"/>
      <w:jc w:val="right"/>
    </w:pPr>
    <w:rPr>
      <w:rFonts w:ascii="Arial Narrow" w:hAnsi="Arial Narrow"/>
      <w:i/>
      <w:color w:val="000000"/>
      <w:sz w:val="44"/>
    </w:rPr>
  </w:style>
  <w:style w:type="paragraph" w:customStyle="1" w:styleId="BulletClear">
    <w:name w:val="Bullet Clear"/>
    <w:basedOn w:val="Normal"/>
    <w:next w:val="Normal"/>
    <w:rsid w:val="00432982"/>
    <w:pPr>
      <w:spacing w:line="20" w:lineRule="exact"/>
    </w:pPr>
  </w:style>
  <w:style w:type="paragraph" w:customStyle="1" w:styleId="RBodyTextChar">
    <w:name w:val="R Body Text Char"/>
    <w:basedOn w:val="RNormal"/>
    <w:rsid w:val="00432982"/>
    <w:pPr>
      <w:spacing w:after="240"/>
    </w:pPr>
  </w:style>
  <w:style w:type="character" w:customStyle="1" w:styleId="RHeadingParagraph">
    <w:name w:val="R Heading Paragraph"/>
    <w:basedOn w:val="DefaultParagraphFont"/>
    <w:rsid w:val="00432982"/>
  </w:style>
  <w:style w:type="character" w:customStyle="1" w:styleId="RHeadingParagraphItalics">
    <w:name w:val="R Heading Paragraph Italics"/>
    <w:basedOn w:val="RHeadingParagraph"/>
    <w:rsid w:val="00432982"/>
    <w:rPr>
      <w:i/>
    </w:rPr>
  </w:style>
  <w:style w:type="paragraph" w:customStyle="1" w:styleId="RName">
    <w:name w:val="R Name"/>
    <w:basedOn w:val="Normal"/>
    <w:rsid w:val="00432982"/>
    <w:pPr>
      <w:keepNext/>
      <w:keepLines/>
    </w:pPr>
    <w:rPr>
      <w:rFonts w:ascii="Arial Narrow" w:hAnsi="Arial Narrow"/>
      <w:b/>
      <w:i/>
      <w:sz w:val="28"/>
    </w:rPr>
  </w:style>
  <w:style w:type="paragraph" w:customStyle="1" w:styleId="RPosition">
    <w:name w:val="R Position"/>
    <w:basedOn w:val="Normal"/>
    <w:rsid w:val="00432982"/>
    <w:pPr>
      <w:keepNext/>
      <w:keepLines/>
    </w:pPr>
    <w:rPr>
      <w:rFonts w:ascii="Arial Narrow" w:hAnsi="Arial Narrow"/>
      <w:b/>
      <w:i/>
    </w:rPr>
  </w:style>
  <w:style w:type="paragraph" w:customStyle="1" w:styleId="QTitle">
    <w:name w:val="Q Title"/>
    <w:basedOn w:val="RNameLine"/>
    <w:rsid w:val="00432982"/>
  </w:style>
  <w:style w:type="paragraph" w:customStyle="1" w:styleId="QNormal">
    <w:name w:val="Q Normal"/>
    <w:basedOn w:val="RNormal"/>
    <w:rsid w:val="00432982"/>
  </w:style>
  <w:style w:type="paragraph" w:customStyle="1" w:styleId="QHead1">
    <w:name w:val="Q Head 1"/>
    <w:basedOn w:val="RSectionTitle"/>
    <w:rsid w:val="00432982"/>
  </w:style>
  <w:style w:type="paragraph" w:customStyle="1" w:styleId="QHead2">
    <w:name w:val="Q Head 2"/>
    <w:basedOn w:val="RPosition"/>
    <w:rsid w:val="00432982"/>
  </w:style>
  <w:style w:type="paragraph" w:customStyle="1" w:styleId="QHead3">
    <w:name w:val="Q Head 3"/>
    <w:basedOn w:val="QHead2"/>
    <w:rsid w:val="00432982"/>
  </w:style>
  <w:style w:type="paragraph" w:customStyle="1" w:styleId="HeadingParagraph">
    <w:name w:val="Heading Paragraph"/>
    <w:basedOn w:val="Normal"/>
    <w:next w:val="Normal"/>
    <w:rsid w:val="00432982"/>
    <w:rPr>
      <w:rFonts w:ascii="Arial Narrow" w:hAnsi="Arial Narrow"/>
      <w:b/>
      <w:sz w:val="20"/>
    </w:rPr>
  </w:style>
  <w:style w:type="paragraph" w:customStyle="1" w:styleId="CallOutText">
    <w:name w:val="CallOutText"/>
    <w:basedOn w:val="BodyText2"/>
    <w:rsid w:val="00432982"/>
    <w:pPr>
      <w:jc w:val="center"/>
    </w:pPr>
    <w:rPr>
      <w:rFonts w:ascii="Arial Narrow" w:hAnsi="Arial Narrow"/>
      <w:b w:val="0"/>
      <w:i/>
      <w:iCs/>
      <w:sz w:val="20"/>
    </w:rPr>
  </w:style>
  <w:style w:type="paragraph" w:customStyle="1" w:styleId="ECG1">
    <w:name w:val="ECG1"/>
    <w:basedOn w:val="Normal"/>
    <w:rsid w:val="00432982"/>
    <w:pPr>
      <w:tabs>
        <w:tab w:val="num" w:pos="720"/>
      </w:tabs>
      <w:spacing w:before="80" w:after="80" w:line="288" w:lineRule="auto"/>
      <w:ind w:left="720" w:hanging="720"/>
    </w:pPr>
  </w:style>
  <w:style w:type="paragraph" w:customStyle="1" w:styleId="ECG2">
    <w:name w:val="ECG2"/>
    <w:basedOn w:val="Normal"/>
    <w:rsid w:val="00432982"/>
    <w:pPr>
      <w:tabs>
        <w:tab w:val="num" w:pos="1440"/>
      </w:tabs>
      <w:spacing w:before="80" w:after="80" w:line="288" w:lineRule="auto"/>
      <w:ind w:left="1440" w:hanging="720"/>
    </w:pPr>
  </w:style>
  <w:style w:type="paragraph" w:customStyle="1" w:styleId="ECG3">
    <w:name w:val="ECG3"/>
    <w:basedOn w:val="Normal"/>
    <w:rsid w:val="00432982"/>
    <w:pPr>
      <w:tabs>
        <w:tab w:val="num" w:pos="2160"/>
      </w:tabs>
      <w:spacing w:before="80" w:after="80" w:line="288" w:lineRule="auto"/>
      <w:ind w:left="2160" w:hanging="720"/>
    </w:pPr>
  </w:style>
  <w:style w:type="paragraph" w:customStyle="1" w:styleId="ECG4">
    <w:name w:val="ECG4"/>
    <w:basedOn w:val="Normal"/>
    <w:rsid w:val="00432982"/>
    <w:pPr>
      <w:tabs>
        <w:tab w:val="num" w:pos="2880"/>
      </w:tabs>
      <w:spacing w:before="80" w:after="80" w:line="288" w:lineRule="auto"/>
      <w:ind w:left="2880" w:hanging="720"/>
    </w:pPr>
  </w:style>
  <w:style w:type="paragraph" w:customStyle="1" w:styleId="ECG5">
    <w:name w:val="ECG5"/>
    <w:basedOn w:val="Normal"/>
    <w:rsid w:val="00432982"/>
    <w:pPr>
      <w:tabs>
        <w:tab w:val="num" w:pos="3600"/>
      </w:tabs>
      <w:spacing w:line="288" w:lineRule="auto"/>
      <w:ind w:left="3600" w:hanging="720"/>
    </w:pPr>
  </w:style>
  <w:style w:type="paragraph" w:customStyle="1" w:styleId="ECG6">
    <w:name w:val="ECG6"/>
    <w:basedOn w:val="Normal"/>
    <w:rsid w:val="00432982"/>
    <w:pPr>
      <w:tabs>
        <w:tab w:val="num" w:pos="4320"/>
      </w:tabs>
      <w:spacing w:line="288" w:lineRule="auto"/>
      <w:ind w:left="4320" w:hanging="720"/>
    </w:pPr>
  </w:style>
  <w:style w:type="paragraph" w:customStyle="1" w:styleId="FigureNumberCharCharChar">
    <w:name w:val="Figure Number Char Char Char"/>
    <w:basedOn w:val="BodyText"/>
    <w:rsid w:val="00432982"/>
    <w:pPr>
      <w:spacing w:after="240"/>
    </w:pPr>
    <w:rPr>
      <w:rFonts w:ascii="Arial Narrow" w:hAnsi="Arial Narrow"/>
      <w:i/>
      <w:sz w:val="18"/>
    </w:rPr>
  </w:style>
  <w:style w:type="character" w:customStyle="1" w:styleId="FigureNumberCharCharCharChar">
    <w:name w:val="Figure Number Char Char Char Char"/>
    <w:basedOn w:val="BodyTextChar2"/>
    <w:rsid w:val="00432982"/>
    <w:rPr>
      <w:rFonts w:ascii="Arial Narrow" w:hAnsi="Arial Narrow"/>
      <w:i/>
      <w:sz w:val="18"/>
      <w:lang w:val="en-US" w:eastAsia="en-US" w:bidi="ar-SA"/>
    </w:rPr>
  </w:style>
  <w:style w:type="character" w:customStyle="1" w:styleId="TableBodyTextCharCharCharChar">
    <w:name w:val="Table Body Text Char Char Char Char"/>
    <w:basedOn w:val="BodyTextChar2"/>
    <w:rsid w:val="00432982"/>
    <w:rPr>
      <w:rFonts w:ascii="Arial Narrow" w:hAnsi="Arial Narrow"/>
      <w:sz w:val="18"/>
      <w:lang w:val="en-US" w:eastAsia="en-US" w:bidi="ar-SA"/>
    </w:rPr>
  </w:style>
  <w:style w:type="paragraph" w:customStyle="1" w:styleId="ExNBodyText1">
    <w:name w:val="ExNBody Text 1"/>
    <w:basedOn w:val="Normal"/>
    <w:rsid w:val="00432982"/>
    <w:pPr>
      <w:spacing w:after="240"/>
    </w:pPr>
  </w:style>
  <w:style w:type="paragraph" w:customStyle="1" w:styleId="Date">
    <w:name w:val="Date:"/>
    <w:basedOn w:val="Heading4"/>
    <w:rsid w:val="00432982"/>
    <w:pPr>
      <w:keepNext/>
      <w:numPr>
        <w:ilvl w:val="0"/>
        <w:numId w:val="0"/>
      </w:numPr>
    </w:pPr>
    <w:rPr>
      <w:rFonts w:ascii="Arial Narrow" w:hAnsi="Arial Narrow"/>
      <w:b/>
    </w:rPr>
  </w:style>
  <w:style w:type="paragraph" w:customStyle="1" w:styleId="ExN1">
    <w:name w:val="ExN1"/>
    <w:basedOn w:val="Heading1"/>
    <w:rsid w:val="00432982"/>
    <w:pPr>
      <w:keepLines/>
      <w:spacing w:before="0" w:after="80"/>
      <w:ind w:left="-720"/>
    </w:pPr>
    <w:rPr>
      <w:rFonts w:ascii="Arial Narrow" w:hAnsi="Arial Narrow"/>
      <w:sz w:val="40"/>
    </w:rPr>
  </w:style>
  <w:style w:type="paragraph" w:customStyle="1" w:styleId="TableLabel">
    <w:name w:val="Table_Label"/>
    <w:basedOn w:val="BodyText"/>
    <w:rsid w:val="00432982"/>
    <w:pPr>
      <w:pBdr>
        <w:bottom w:val="single" w:sz="4" w:space="1" w:color="auto"/>
      </w:pBdr>
      <w:ind w:left="547" w:right="547"/>
    </w:pPr>
    <w:rPr>
      <w:rFonts w:ascii="ZapfHumnst Dm BT" w:hAnsi="ZapfHumnst Dm BT"/>
      <w:b/>
      <w:i/>
      <w:color w:val="808080"/>
      <w:sz w:val="20"/>
    </w:rPr>
  </w:style>
  <w:style w:type="character" w:customStyle="1" w:styleId="heading30">
    <w:name w:val="heading3"/>
    <w:aliases w:val="body text,3 indent,heading31,body text1,3 indent1,heading32,body text2,3 indent2,heading33,body text3,3 indent3,heading34,body text4,3 indent4,Resume Text,Starbucks Body Text,Body Txt,NCDOT Body Text,contents,t,BODY TEXT Ch"/>
    <w:basedOn w:val="DefaultParagraphFont"/>
    <w:rsid w:val="00432982"/>
    <w:rPr>
      <w:sz w:val="22"/>
      <w:lang w:val="en-US" w:eastAsia="en-US" w:bidi="ar-SA"/>
    </w:rPr>
  </w:style>
  <w:style w:type="paragraph" w:customStyle="1" w:styleId="FigureNumberChar">
    <w:name w:val="Figure Number Char"/>
    <w:basedOn w:val="BodyText"/>
    <w:autoRedefine/>
    <w:rsid w:val="00432982"/>
    <w:pPr>
      <w:spacing w:before="120"/>
    </w:pPr>
    <w:rPr>
      <w:rFonts w:ascii="Arial Narrow" w:hAnsi="Arial Narrow"/>
      <w:i/>
      <w:sz w:val="18"/>
      <w:szCs w:val="18"/>
    </w:rPr>
  </w:style>
  <w:style w:type="paragraph" w:customStyle="1" w:styleId="ExNBalloonText">
    <w:name w:val="ExNBalloon Text"/>
    <w:basedOn w:val="Normal"/>
    <w:semiHidden/>
    <w:rsid w:val="00432982"/>
    <w:rPr>
      <w:rFonts w:ascii="Tahoma" w:hAnsi="Tahoma" w:cs="Tahoma"/>
      <w:sz w:val="16"/>
      <w:szCs w:val="16"/>
    </w:rPr>
  </w:style>
  <w:style w:type="paragraph" w:customStyle="1" w:styleId="bullet10">
    <w:name w:val="bullet 1"/>
    <w:basedOn w:val="Normal"/>
    <w:rsid w:val="00432982"/>
    <w:pPr>
      <w:spacing w:before="60" w:after="60"/>
      <w:ind w:left="360" w:hanging="360"/>
    </w:pPr>
    <w:rPr>
      <w:spacing w:val="-6"/>
      <w:kern w:val="16"/>
    </w:rPr>
  </w:style>
  <w:style w:type="character" w:customStyle="1" w:styleId="BodyText4">
    <w:name w:val="Body Text4"/>
    <w:aliases w:val="Body Text31,heading371,bt71,body text71,3 indent71,heading3131,body text131,3 indent131,heading3231,body text231,3 indent231,heading3331,body text331,3 indent331,heading3431,body text431,3 indent431,Resume Text31,Starbucks Body Text31"/>
    <w:basedOn w:val="DefaultParagraphFont"/>
    <w:rsid w:val="00432982"/>
    <w:rPr>
      <w:sz w:val="22"/>
      <w:lang w:val="en-US" w:eastAsia="en-US" w:bidi="ar-SA"/>
    </w:rPr>
  </w:style>
  <w:style w:type="paragraph" w:customStyle="1" w:styleId="BodyTextBullet">
    <w:name w:val="Body Text Bullet"/>
    <w:basedOn w:val="BodyText"/>
    <w:rsid w:val="00432982"/>
    <w:pPr>
      <w:tabs>
        <w:tab w:val="left" w:pos="1260"/>
      </w:tabs>
      <w:spacing w:before="120" w:after="0"/>
    </w:pPr>
  </w:style>
  <w:style w:type="paragraph" w:customStyle="1" w:styleId="StyleBodyTextBulletAfter0pt">
    <w:name w:val="Style Body Text Bullet + After:  0 pt"/>
    <w:basedOn w:val="BodyTextBullet"/>
    <w:rsid w:val="00432982"/>
    <w:pPr>
      <w:ind w:left="615" w:hanging="360"/>
    </w:pPr>
  </w:style>
  <w:style w:type="paragraph" w:customStyle="1" w:styleId="RBodyTextCharCharCharCharChar">
    <w:name w:val="R Body Text Char Char Char Char Char"/>
    <w:basedOn w:val="Normal"/>
    <w:rsid w:val="00432982"/>
    <w:pPr>
      <w:spacing w:after="240"/>
    </w:pPr>
  </w:style>
  <w:style w:type="character" w:customStyle="1" w:styleId="RBodyTextCharCharCharCharCharChar">
    <w:name w:val="R Body Text Char Char Char Char Char Char"/>
    <w:basedOn w:val="DefaultParagraphFont"/>
    <w:rsid w:val="00432982"/>
    <w:rPr>
      <w:sz w:val="22"/>
      <w:szCs w:val="24"/>
      <w:lang w:val="en-US" w:eastAsia="en-US" w:bidi="ar-SA"/>
    </w:rPr>
  </w:style>
  <w:style w:type="paragraph" w:customStyle="1" w:styleId="RBulletCharCharChar">
    <w:name w:val="R Bullet Char Char Char"/>
    <w:basedOn w:val="Normal"/>
    <w:rsid w:val="00432982"/>
    <w:pPr>
      <w:tabs>
        <w:tab w:val="left" w:pos="360"/>
      </w:tabs>
      <w:ind w:left="360" w:hanging="187"/>
    </w:pPr>
  </w:style>
  <w:style w:type="character" w:customStyle="1" w:styleId="RBulletCharCharCharChar">
    <w:name w:val="R Bullet Char Char Char Char"/>
    <w:basedOn w:val="DefaultParagraphFont"/>
    <w:rsid w:val="00432982"/>
    <w:rPr>
      <w:sz w:val="22"/>
      <w:szCs w:val="24"/>
      <w:lang w:val="en-US" w:eastAsia="en-US" w:bidi="ar-SA"/>
    </w:rPr>
  </w:style>
  <w:style w:type="character" w:customStyle="1" w:styleId="BodyTextChar1">
    <w:name w:val="Body Text Char1"/>
    <w:aliases w:val="heading3 Char1,bt Char1,body text Char1,3 indent Char1,heading31 Char1,body text1 Char1,3 indent1 Char1,heading32 Char1,body text2 Char1,3 indent2 Char1,heading33 Char1,body text3 Char1,3 indent3 Char1,heading34 Char1,body text4 Char1"/>
    <w:basedOn w:val="DefaultParagraphFont"/>
    <w:rsid w:val="00432982"/>
    <w:rPr>
      <w:sz w:val="22"/>
      <w:lang w:val="en-US" w:eastAsia="en-US" w:bidi="ar-SA"/>
    </w:rPr>
  </w:style>
  <w:style w:type="paragraph" w:customStyle="1" w:styleId="Paragraph2">
    <w:name w:val="Paragraph2"/>
    <w:basedOn w:val="Normal"/>
    <w:rsid w:val="00432982"/>
    <w:pPr>
      <w:widowControl w:val="0"/>
      <w:spacing w:before="80" w:line="240" w:lineRule="atLeast"/>
      <w:ind w:left="720"/>
    </w:pPr>
    <w:rPr>
      <w:color w:val="000000"/>
      <w:lang w:val="en-AU"/>
    </w:rPr>
  </w:style>
  <w:style w:type="paragraph" w:customStyle="1" w:styleId="Tabletext">
    <w:name w:val="Tabletext"/>
    <w:basedOn w:val="Normal"/>
    <w:rsid w:val="00432982"/>
    <w:pPr>
      <w:keepLines/>
      <w:widowControl w:val="0"/>
      <w:spacing w:after="120" w:line="240" w:lineRule="atLeast"/>
    </w:pPr>
  </w:style>
  <w:style w:type="paragraph" w:customStyle="1" w:styleId="ExNBlockquote">
    <w:name w:val="ExNBlockquote"/>
    <w:basedOn w:val="Normal"/>
    <w:rsid w:val="00432982"/>
    <w:pPr>
      <w:spacing w:before="100" w:after="100"/>
      <w:ind w:left="360" w:right="360"/>
    </w:pPr>
    <w:rPr>
      <w:snapToGrid w:val="0"/>
      <w:lang w:val="en-CA"/>
    </w:rPr>
  </w:style>
  <w:style w:type="paragraph" w:customStyle="1" w:styleId="Bullet20">
    <w:name w:val="Bullet2"/>
    <w:basedOn w:val="Normal"/>
    <w:rsid w:val="00432982"/>
    <w:pPr>
      <w:widowControl w:val="0"/>
      <w:spacing w:line="240" w:lineRule="atLeast"/>
      <w:ind w:left="1440" w:hanging="360"/>
    </w:pPr>
    <w:rPr>
      <w:color w:val="000080"/>
    </w:rPr>
  </w:style>
  <w:style w:type="paragraph" w:customStyle="1" w:styleId="MainTitle">
    <w:name w:val="Main Title"/>
    <w:basedOn w:val="Normal"/>
    <w:rsid w:val="00432982"/>
    <w:pPr>
      <w:widowControl w:val="0"/>
      <w:spacing w:before="480" w:after="60"/>
      <w:jc w:val="center"/>
    </w:pPr>
    <w:rPr>
      <w:rFonts w:ascii="Arial" w:hAnsi="Arial"/>
      <w:b/>
      <w:kern w:val="28"/>
      <w:sz w:val="32"/>
    </w:rPr>
  </w:style>
  <w:style w:type="paragraph" w:customStyle="1" w:styleId="Paragraph1">
    <w:name w:val="Paragraph1"/>
    <w:basedOn w:val="Normal"/>
    <w:rsid w:val="00432982"/>
    <w:pPr>
      <w:widowControl w:val="0"/>
      <w:spacing w:before="80"/>
    </w:pPr>
  </w:style>
  <w:style w:type="paragraph" w:customStyle="1" w:styleId="Paragraph3">
    <w:name w:val="Paragraph3"/>
    <w:basedOn w:val="Normal"/>
    <w:rsid w:val="00432982"/>
    <w:pPr>
      <w:widowControl w:val="0"/>
      <w:spacing w:before="80"/>
      <w:ind w:left="1530"/>
    </w:pPr>
  </w:style>
  <w:style w:type="paragraph" w:customStyle="1" w:styleId="Paragraph4">
    <w:name w:val="Paragraph4"/>
    <w:basedOn w:val="Normal"/>
    <w:rsid w:val="00432982"/>
    <w:pPr>
      <w:widowControl w:val="0"/>
      <w:spacing w:before="80"/>
      <w:ind w:left="2250"/>
    </w:pPr>
  </w:style>
  <w:style w:type="paragraph" w:customStyle="1" w:styleId="ExNBody">
    <w:name w:val="ExNBody"/>
    <w:basedOn w:val="Normal"/>
    <w:rsid w:val="00432982"/>
    <w:pPr>
      <w:spacing w:before="120"/>
    </w:pPr>
    <w:rPr>
      <w:rFonts w:ascii="Book Antiqua" w:hAnsi="Book Antiqua"/>
    </w:rPr>
  </w:style>
  <w:style w:type="paragraph" w:customStyle="1" w:styleId="InfoBlue">
    <w:name w:val="InfoBlue"/>
    <w:basedOn w:val="Normal"/>
    <w:next w:val="BodyText"/>
    <w:autoRedefine/>
    <w:rsid w:val="00432982"/>
    <w:pPr>
      <w:widowControl w:val="0"/>
      <w:spacing w:after="120" w:line="240" w:lineRule="atLeast"/>
      <w:ind w:left="720"/>
    </w:pPr>
    <w:rPr>
      <w:i/>
      <w:color w:val="0000FF"/>
    </w:rPr>
  </w:style>
  <w:style w:type="paragraph" w:customStyle="1" w:styleId="tablehead">
    <w:name w:val="tablehead"/>
    <w:aliases w:val="th"/>
    <w:basedOn w:val="Normal"/>
    <w:next w:val="Normal"/>
    <w:rsid w:val="00432982"/>
    <w:pPr>
      <w:keepNext/>
      <w:spacing w:before="80" w:after="80"/>
      <w:jc w:val="center"/>
    </w:pPr>
    <w:rPr>
      <w:rFonts w:ascii="Arial" w:hAnsi="Arial"/>
      <w:b/>
      <w:sz w:val="18"/>
    </w:rPr>
  </w:style>
  <w:style w:type="paragraph" w:customStyle="1" w:styleId="tabletext0">
    <w:name w:val="tabletext"/>
    <w:aliases w:val="tt"/>
    <w:basedOn w:val="Normal"/>
    <w:rsid w:val="00432982"/>
    <w:pPr>
      <w:spacing w:before="40" w:after="40"/>
    </w:pPr>
    <w:rPr>
      <w:rFonts w:ascii="Arial" w:hAnsi="Arial"/>
      <w:sz w:val="18"/>
    </w:rPr>
  </w:style>
  <w:style w:type="paragraph" w:customStyle="1" w:styleId="Paragraph">
    <w:name w:val="Paragraph"/>
    <w:basedOn w:val="Normal"/>
    <w:next w:val="Heading1"/>
    <w:autoRedefine/>
    <w:rsid w:val="00432982"/>
    <w:pPr>
      <w:spacing w:after="240"/>
    </w:pPr>
    <w:rPr>
      <w:b/>
      <w:bCs/>
      <w:lang w:val="en-CA"/>
    </w:rPr>
  </w:style>
  <w:style w:type="paragraph" w:customStyle="1" w:styleId="insideaddress">
    <w:name w:val="insideaddress"/>
    <w:basedOn w:val="Normal"/>
    <w:rsid w:val="00432982"/>
    <w:pPr>
      <w:spacing w:before="100" w:beforeAutospacing="1" w:after="100" w:afterAutospacing="1"/>
    </w:pPr>
  </w:style>
  <w:style w:type="character" w:customStyle="1" w:styleId="StyleBold">
    <w:name w:val="Style Bold"/>
    <w:basedOn w:val="DefaultParagraphFont"/>
    <w:rsid w:val="00432982"/>
    <w:rPr>
      <w:rFonts w:ascii="Times New Roman" w:hAnsi="Times New Roman" w:cs="Times New Roman"/>
    </w:rPr>
  </w:style>
  <w:style w:type="character" w:customStyle="1" w:styleId="BodyTextCharChar">
    <w:name w:val="Body Text Char Char"/>
    <w:aliases w:val="heading3 Char1 Char Char Char,bt Char1 Char Char Char,body text Char1 Char Char Char,3 indent Char1 Char Char Char,heading31 Char1 Char Char Char,body text1 Char1 Char Char Char,bt Char Char"/>
    <w:basedOn w:val="DefaultParagraphFont"/>
    <w:rsid w:val="00432982"/>
    <w:rPr>
      <w:sz w:val="24"/>
      <w:szCs w:val="24"/>
      <w:lang w:val="en-US" w:eastAsia="en-US" w:bidi="ar-SA"/>
    </w:rPr>
  </w:style>
  <w:style w:type="character" w:customStyle="1" w:styleId="BulletChar1Char">
    <w:name w:val="Bullet Char1 Char"/>
    <w:aliases w:val="BU Bullet Paragraph Char1 Char,BU Char1 Char,bullet Char1 Char,BU bullet Char Char,bullet Char Char Char,Bullet Char Char Char,BU Bullet Paragraph Char Char Char,BU Char Char Char Char Char,BU Char Char Char1,Level 1 Char Char"/>
    <w:basedOn w:val="DefaultParagraphFont"/>
    <w:rsid w:val="00432982"/>
    <w:rPr>
      <w:sz w:val="22"/>
      <w:lang w:val="en-US" w:eastAsia="en-US" w:bidi="ar-SA"/>
    </w:rPr>
  </w:style>
  <w:style w:type="paragraph" w:customStyle="1" w:styleId="tablenotch">
    <w:name w:val="tablenotch"/>
    <w:aliases w:val="tn"/>
    <w:basedOn w:val="Normal"/>
    <w:next w:val="Normal"/>
    <w:rsid w:val="00432982"/>
    <w:pPr>
      <w:keepNext/>
    </w:pPr>
    <w:rPr>
      <w:rFonts w:ascii="Arial" w:hAnsi="Arial"/>
    </w:rPr>
  </w:style>
  <w:style w:type="paragraph" w:customStyle="1" w:styleId="bulletsWDTIP">
    <w:name w:val="bullets WDTIP"/>
    <w:basedOn w:val="Normal"/>
    <w:rsid w:val="00432982"/>
    <w:pPr>
      <w:numPr>
        <w:numId w:val="26"/>
      </w:numPr>
    </w:pPr>
    <w:rPr>
      <w:rFonts w:ascii="Arial" w:hAnsi="Arial"/>
    </w:rPr>
  </w:style>
  <w:style w:type="character" w:customStyle="1" w:styleId="Heading2Char">
    <w:name w:val="Heading 2 Char"/>
    <w:aliases w:val="h2 Char,2m Char,H2 Char,SD 2 Char,Heading2 Char,2 Char,L2 Char,H21 Char,Chapter Title Char,Bold 14 Char,h 3 Char,Heading 2a Char,Numbered - 2 Char,Main Heading Char,Heading B Char,H2-Heading 2 Char,Header 2 Char,l2 Char,Header2 Char"/>
    <w:basedOn w:val="DefaultParagraphFont"/>
    <w:link w:val="Heading2"/>
    <w:uiPriority w:val="9"/>
    <w:rsid w:val="00782B64"/>
    <w:rPr>
      <w:rFonts w:asciiTheme="majorHAnsi" w:eastAsiaTheme="majorEastAsia" w:hAnsiTheme="majorHAnsi"/>
      <w:b/>
      <w:bCs/>
      <w:i/>
      <w:iCs/>
      <w:sz w:val="28"/>
      <w:szCs w:val="28"/>
      <w:lang w:eastAsia="en-US"/>
    </w:rPr>
  </w:style>
  <w:style w:type="character" w:customStyle="1" w:styleId="TableBodyTextChar">
    <w:name w:val="Table Body Text Char"/>
    <w:basedOn w:val="BodyText4"/>
    <w:rsid w:val="00432982"/>
    <w:rPr>
      <w:rFonts w:ascii="Arial Narrow" w:hAnsi="Arial Narrow"/>
      <w:sz w:val="18"/>
      <w:lang w:val="en-US" w:eastAsia="en-US" w:bidi="ar-SA"/>
    </w:rPr>
  </w:style>
  <w:style w:type="character" w:customStyle="1" w:styleId="FigureNumberCharChar1">
    <w:name w:val="Figure Number Char Char1"/>
    <w:basedOn w:val="DefaultParagraphFont"/>
    <w:rsid w:val="00432982"/>
    <w:rPr>
      <w:rFonts w:ascii="Arial Narrow" w:hAnsi="Arial Narrow"/>
      <w:i/>
      <w:sz w:val="18"/>
      <w:szCs w:val="18"/>
      <w:lang w:val="en-US" w:eastAsia="en-US" w:bidi="ar-SA"/>
    </w:rPr>
  </w:style>
  <w:style w:type="character" w:customStyle="1" w:styleId="RBodyTextCharChar">
    <w:name w:val="R Body Text Char Char"/>
    <w:basedOn w:val="DefaultParagraphFont"/>
    <w:rsid w:val="00432982"/>
    <w:rPr>
      <w:sz w:val="22"/>
      <w:lang w:val="en-US" w:eastAsia="en-US" w:bidi="ar-SA"/>
    </w:rPr>
  </w:style>
  <w:style w:type="character" w:customStyle="1" w:styleId="TableTitleChar">
    <w:name w:val="Table Title Char"/>
    <w:basedOn w:val="DefaultParagraphFont"/>
    <w:rsid w:val="00432982"/>
    <w:rPr>
      <w:rFonts w:ascii="Arial Narrow" w:hAnsi="Arial Narrow"/>
      <w:b/>
      <w:sz w:val="18"/>
      <w:lang w:val="en-US" w:eastAsia="en-US" w:bidi="ar-SA"/>
    </w:rPr>
  </w:style>
  <w:style w:type="paragraph" w:customStyle="1" w:styleId="TableBullets">
    <w:name w:val="Table Bullets"/>
    <w:basedOn w:val="Normal"/>
    <w:rsid w:val="00432982"/>
    <w:pPr>
      <w:numPr>
        <w:numId w:val="27"/>
      </w:numPr>
    </w:pPr>
  </w:style>
  <w:style w:type="paragraph" w:customStyle="1" w:styleId="Question">
    <w:name w:val="Question"/>
    <w:basedOn w:val="Normal"/>
    <w:rsid w:val="00432982"/>
    <w:pPr>
      <w:spacing w:after="120"/>
    </w:pPr>
    <w:rPr>
      <w:b/>
      <w:i/>
    </w:rPr>
  </w:style>
  <w:style w:type="paragraph" w:customStyle="1" w:styleId="ExNAnswer">
    <w:name w:val="ExNAnswer"/>
    <w:basedOn w:val="Normal"/>
    <w:rsid w:val="00432982"/>
    <w:pPr>
      <w:ind w:left="540"/>
    </w:pPr>
  </w:style>
  <w:style w:type="paragraph" w:customStyle="1" w:styleId="Default">
    <w:name w:val="Default"/>
    <w:rsid w:val="00432982"/>
    <w:pPr>
      <w:autoSpaceDE w:val="0"/>
      <w:autoSpaceDN w:val="0"/>
      <w:adjustRightInd w:val="0"/>
    </w:pPr>
    <w:rPr>
      <w:rFonts w:ascii="Arial,Bold" w:hAnsi="Arial,Bold"/>
      <w:lang w:eastAsia="en-US"/>
    </w:rPr>
  </w:style>
  <w:style w:type="paragraph" w:customStyle="1" w:styleId="Bullet1nospaceafter">
    <w:name w:val="Bullet 1 (no space after)"/>
    <w:basedOn w:val="Bullet1"/>
    <w:rsid w:val="00432982"/>
    <w:pPr>
      <w:numPr>
        <w:numId w:val="11"/>
      </w:numPr>
      <w:spacing w:after="0"/>
    </w:pPr>
  </w:style>
  <w:style w:type="paragraph" w:customStyle="1" w:styleId="Bullet2">
    <w:name w:val="Bullet 2"/>
    <w:basedOn w:val="Normal"/>
    <w:rsid w:val="00432982"/>
    <w:pPr>
      <w:numPr>
        <w:ilvl w:val="1"/>
        <w:numId w:val="28"/>
      </w:numPr>
      <w:spacing w:after="240"/>
    </w:pPr>
  </w:style>
  <w:style w:type="paragraph" w:customStyle="1" w:styleId="Bullet2nospaceafter">
    <w:name w:val="Bullet 2 (no space after)"/>
    <w:basedOn w:val="Bullet2"/>
    <w:rsid w:val="00432982"/>
    <w:pPr>
      <w:spacing w:after="0"/>
    </w:pPr>
  </w:style>
  <w:style w:type="paragraph" w:customStyle="1" w:styleId="BoldNote">
    <w:name w:val="Bold Note"/>
    <w:basedOn w:val="BodyText3"/>
    <w:rsid w:val="00432982"/>
    <w:pPr>
      <w:keepNext w:val="0"/>
      <w:tabs>
        <w:tab w:val="clear" w:pos="540"/>
        <w:tab w:val="clear" w:pos="990"/>
      </w:tabs>
      <w:spacing w:after="480"/>
    </w:pPr>
    <w:rPr>
      <w:rFonts w:cs="Arial"/>
      <w:b/>
      <w:i/>
      <w:iCs/>
      <w:color w:val="000000"/>
      <w:sz w:val="24"/>
    </w:rPr>
  </w:style>
  <w:style w:type="paragraph" w:customStyle="1" w:styleId="NumberedItalics">
    <w:name w:val="Numbered &amp; Italics"/>
    <w:basedOn w:val="BodyText"/>
    <w:rsid w:val="00432982"/>
    <w:pPr>
      <w:numPr>
        <w:numId w:val="29"/>
      </w:numPr>
      <w:spacing w:after="240"/>
    </w:pPr>
    <w:rPr>
      <w:i/>
    </w:rPr>
  </w:style>
  <w:style w:type="paragraph" w:customStyle="1" w:styleId="NumberedItalicsnospace">
    <w:name w:val="Numbered &amp; Italics (no space)"/>
    <w:basedOn w:val="NumberedItalics"/>
    <w:rsid w:val="00432982"/>
    <w:pPr>
      <w:spacing w:after="0"/>
    </w:pPr>
  </w:style>
  <w:style w:type="paragraph" w:customStyle="1" w:styleId="Italics">
    <w:name w:val="Italics"/>
    <w:basedOn w:val="BodyText"/>
    <w:rsid w:val="00432982"/>
    <w:pPr>
      <w:spacing w:after="240"/>
    </w:pPr>
    <w:rPr>
      <w:i/>
    </w:rPr>
  </w:style>
  <w:style w:type="paragraph" w:customStyle="1" w:styleId="ItalicsBold">
    <w:name w:val="Italics Bold"/>
    <w:basedOn w:val="Italics"/>
    <w:rsid w:val="00432982"/>
    <w:pPr>
      <w:keepNext/>
      <w:keepLines/>
      <w:spacing w:after="0"/>
    </w:pPr>
    <w:rPr>
      <w:b/>
    </w:rPr>
  </w:style>
  <w:style w:type="paragraph" w:customStyle="1" w:styleId="ExN2">
    <w:name w:val="ExN2"/>
    <w:basedOn w:val="Heading2"/>
    <w:rsid w:val="00432982"/>
    <w:pPr>
      <w:keepLines/>
      <w:spacing w:after="40"/>
    </w:pPr>
    <w:rPr>
      <w:rFonts w:ascii="Arial Narrow" w:hAnsi="Arial Narrow"/>
      <w:sz w:val="32"/>
    </w:rPr>
  </w:style>
  <w:style w:type="paragraph" w:customStyle="1" w:styleId="ExN3">
    <w:name w:val="ExN3"/>
    <w:basedOn w:val="Heading3"/>
    <w:rsid w:val="00432982"/>
    <w:pPr>
      <w:keepLines/>
    </w:pPr>
    <w:rPr>
      <w:rFonts w:ascii="Arial Narrow" w:hAnsi="Arial Narrow"/>
      <w:i/>
      <w:sz w:val="28"/>
    </w:rPr>
  </w:style>
  <w:style w:type="paragraph" w:customStyle="1" w:styleId="ExN4">
    <w:name w:val="ExN4"/>
    <w:basedOn w:val="Heading4"/>
    <w:rsid w:val="00432982"/>
    <w:pPr>
      <w:keepNext/>
      <w:numPr>
        <w:ilvl w:val="0"/>
        <w:numId w:val="0"/>
      </w:numPr>
    </w:pPr>
    <w:rPr>
      <w:rFonts w:ascii="Arial Narrow" w:hAnsi="Arial Narrow"/>
      <w:b/>
    </w:rPr>
  </w:style>
  <w:style w:type="paragraph" w:customStyle="1" w:styleId="ExNrbullet">
    <w:name w:val="ExNr bullet"/>
    <w:basedOn w:val="RBullet"/>
    <w:rsid w:val="00432982"/>
    <w:pPr>
      <w:numPr>
        <w:numId w:val="0"/>
      </w:numPr>
      <w:ind w:left="1958"/>
    </w:pPr>
  </w:style>
  <w:style w:type="paragraph" w:customStyle="1" w:styleId="ExNsubbullet">
    <w:name w:val="ExN sub bullet"/>
    <w:basedOn w:val="SubBullet"/>
    <w:rsid w:val="00432982"/>
    <w:pPr>
      <w:numPr>
        <w:ilvl w:val="1"/>
        <w:numId w:val="19"/>
      </w:numPr>
      <w:tabs>
        <w:tab w:val="clear" w:pos="1613"/>
        <w:tab w:val="num" w:pos="720"/>
      </w:tabs>
      <w:ind w:left="720"/>
    </w:pPr>
  </w:style>
  <w:style w:type="paragraph" w:customStyle="1" w:styleId="ExNNormal">
    <w:name w:val="ExN Normal"/>
    <w:basedOn w:val="Normal"/>
    <w:rsid w:val="00432982"/>
    <w:pPr>
      <w:spacing w:before="100" w:beforeAutospacing="1" w:after="100" w:afterAutospacing="1"/>
    </w:pPr>
    <w:rPr>
      <w:rFonts w:eastAsia="MS Mincho"/>
      <w:lang w:eastAsia="ja-JP"/>
    </w:rPr>
  </w:style>
  <w:style w:type="paragraph" w:customStyle="1" w:styleId="ExNBodyText">
    <w:name w:val="ExN Body Text"/>
    <w:basedOn w:val="BodyText"/>
    <w:rsid w:val="00432982"/>
    <w:pPr>
      <w:spacing w:after="240"/>
    </w:pPr>
  </w:style>
  <w:style w:type="paragraph" w:customStyle="1" w:styleId="ExNRBodyText">
    <w:name w:val="ExN R Body Text"/>
    <w:basedOn w:val="RBodyText"/>
    <w:rsid w:val="00432982"/>
  </w:style>
  <w:style w:type="paragraph" w:customStyle="1" w:styleId="ExNNumberedItalicsnospace">
    <w:name w:val="ExN Numbered &amp; Italics (no space)"/>
    <w:basedOn w:val="NumberedItalicsnospace"/>
    <w:rsid w:val="00432982"/>
    <w:rPr>
      <w:i w:val="0"/>
    </w:rPr>
  </w:style>
  <w:style w:type="paragraph" w:customStyle="1" w:styleId="ExNRBulletLast">
    <w:name w:val="ExN R Bullet Last"/>
    <w:basedOn w:val="RBulletLast"/>
    <w:rsid w:val="00432982"/>
    <w:pPr>
      <w:numPr>
        <w:numId w:val="33"/>
      </w:numPr>
    </w:pPr>
  </w:style>
  <w:style w:type="paragraph" w:customStyle="1" w:styleId="ExNTableTitle">
    <w:name w:val="ExN Table Title"/>
    <w:basedOn w:val="TableTitle"/>
    <w:rsid w:val="00432982"/>
  </w:style>
  <w:style w:type="paragraph" w:customStyle="1" w:styleId="ExNItalics">
    <w:name w:val="ExN Italics"/>
    <w:basedOn w:val="Italics"/>
    <w:rsid w:val="00432982"/>
  </w:style>
  <w:style w:type="paragraph" w:customStyle="1" w:styleId="ExNSubBulletLast">
    <w:name w:val="ExN Sub Bullet Last"/>
    <w:basedOn w:val="SubBulletLast"/>
    <w:rsid w:val="00432982"/>
    <w:pPr>
      <w:numPr>
        <w:ilvl w:val="2"/>
        <w:numId w:val="19"/>
      </w:numPr>
      <w:tabs>
        <w:tab w:val="clear" w:pos="2333"/>
      </w:tabs>
      <w:ind w:left="720"/>
    </w:pPr>
  </w:style>
  <w:style w:type="paragraph" w:customStyle="1" w:styleId="ExNHeading5">
    <w:name w:val="ExN Heading 5"/>
    <w:basedOn w:val="Heading5"/>
    <w:rsid w:val="00432982"/>
    <w:pPr>
      <w:keepNext/>
      <w:numPr>
        <w:ilvl w:val="0"/>
        <w:numId w:val="0"/>
      </w:numPr>
    </w:pPr>
    <w:rPr>
      <w:rFonts w:ascii="Arial Narrow" w:hAnsi="Arial Narrow"/>
      <w:b/>
      <w:i/>
    </w:rPr>
  </w:style>
  <w:style w:type="paragraph" w:customStyle="1" w:styleId="ExNHeadsection">
    <w:name w:val="ExN Headsection"/>
    <w:basedOn w:val="headsection"/>
    <w:rsid w:val="00432982"/>
  </w:style>
  <w:style w:type="paragraph" w:customStyle="1" w:styleId="ExPHeading1">
    <w:name w:val="ExP Heading 1"/>
    <w:basedOn w:val="Heading1"/>
    <w:rsid w:val="00432982"/>
    <w:pPr>
      <w:tabs>
        <w:tab w:val="num" w:pos="1440"/>
      </w:tabs>
      <w:ind w:left="1440" w:hanging="360"/>
    </w:pPr>
    <w:rPr>
      <w:rFonts w:ascii="Arial" w:eastAsia="MS Mincho" w:hAnsi="Arial" w:cs="Arial"/>
      <w:lang w:eastAsia="ja-JP"/>
    </w:rPr>
  </w:style>
  <w:style w:type="paragraph" w:customStyle="1" w:styleId="ExPHeading2">
    <w:name w:val="ExP Heading 2"/>
    <w:basedOn w:val="Heading2"/>
    <w:rsid w:val="00432982"/>
    <w:pPr>
      <w:tabs>
        <w:tab w:val="num" w:pos="1440"/>
      </w:tabs>
      <w:ind w:left="1440" w:hanging="360"/>
    </w:pPr>
    <w:rPr>
      <w:rFonts w:ascii="Arial" w:eastAsia="MS Mincho" w:hAnsi="Arial" w:cs="Arial"/>
      <w:lang w:eastAsia="ja-JP"/>
    </w:rPr>
  </w:style>
  <w:style w:type="paragraph" w:customStyle="1" w:styleId="ExPHeadsection">
    <w:name w:val="ExP Headsection"/>
    <w:basedOn w:val="headsection"/>
    <w:rsid w:val="00432982"/>
  </w:style>
  <w:style w:type="paragraph" w:customStyle="1" w:styleId="ExPsubheadsection">
    <w:name w:val="ExP subheadsection"/>
    <w:basedOn w:val="subheadsection"/>
    <w:rsid w:val="00432982"/>
  </w:style>
  <w:style w:type="paragraph" w:customStyle="1" w:styleId="ExPHeading3">
    <w:name w:val="ExP Heading 3"/>
    <w:basedOn w:val="Heading3"/>
    <w:rsid w:val="00432982"/>
    <w:pPr>
      <w:tabs>
        <w:tab w:val="num" w:pos="1440"/>
      </w:tabs>
      <w:ind w:left="1440" w:hanging="360"/>
    </w:pPr>
    <w:rPr>
      <w:rFonts w:ascii="Arial" w:eastAsia="MS Mincho" w:hAnsi="Arial" w:cs="Arial"/>
      <w:lang w:eastAsia="ja-JP"/>
    </w:rPr>
  </w:style>
  <w:style w:type="paragraph" w:customStyle="1" w:styleId="ExPHeading4">
    <w:name w:val="ExP Heading 4"/>
    <w:basedOn w:val="Heading4"/>
    <w:rsid w:val="00432982"/>
    <w:pPr>
      <w:keepNext/>
      <w:numPr>
        <w:ilvl w:val="0"/>
        <w:numId w:val="0"/>
      </w:numPr>
      <w:tabs>
        <w:tab w:val="num" w:pos="1440"/>
      </w:tabs>
      <w:spacing w:after="60"/>
      <w:ind w:left="1440" w:hanging="360"/>
    </w:pPr>
    <w:rPr>
      <w:rFonts w:eastAsia="MS Mincho"/>
      <w:b/>
      <w:bCs/>
      <w:sz w:val="28"/>
      <w:szCs w:val="28"/>
      <w:lang w:eastAsia="ja-JP"/>
    </w:rPr>
  </w:style>
  <w:style w:type="paragraph" w:customStyle="1" w:styleId="ExPNormalTable">
    <w:name w:val="ExP Normal (Table)"/>
    <w:basedOn w:val="Normal"/>
    <w:rsid w:val="00432982"/>
    <w:pPr>
      <w:autoSpaceDE w:val="0"/>
      <w:autoSpaceDN w:val="0"/>
      <w:adjustRightInd w:val="0"/>
    </w:pPr>
    <w:rPr>
      <w:rFonts w:ascii="Albany" w:eastAsia="MS Mincho" w:hAnsi="Albany"/>
      <w:color w:val="000000"/>
      <w:sz w:val="20"/>
      <w:lang w:eastAsia="ja-JP"/>
    </w:rPr>
  </w:style>
  <w:style w:type="character" w:styleId="Hyperlink">
    <w:name w:val="Hyperlink"/>
    <w:basedOn w:val="DefaultParagraphFont"/>
    <w:uiPriority w:val="99"/>
    <w:unhideWhenUsed/>
    <w:rsid w:val="00200D30"/>
    <w:rPr>
      <w:color w:val="0000FF" w:themeColor="hyperlink"/>
      <w:u w:val="single"/>
    </w:rPr>
  </w:style>
  <w:style w:type="paragraph" w:styleId="BalloonText">
    <w:name w:val="Balloon Text"/>
    <w:basedOn w:val="Normal"/>
    <w:link w:val="BalloonTextChar"/>
    <w:uiPriority w:val="99"/>
    <w:semiHidden/>
    <w:unhideWhenUsed/>
    <w:rsid w:val="00C97348"/>
    <w:rPr>
      <w:rFonts w:ascii="Tahoma" w:hAnsi="Tahoma" w:cs="Tahoma"/>
      <w:sz w:val="16"/>
      <w:szCs w:val="16"/>
    </w:rPr>
  </w:style>
  <w:style w:type="character" w:customStyle="1" w:styleId="BalloonTextChar">
    <w:name w:val="Balloon Text Char"/>
    <w:basedOn w:val="DefaultParagraphFont"/>
    <w:link w:val="BalloonText"/>
    <w:uiPriority w:val="99"/>
    <w:semiHidden/>
    <w:rsid w:val="00C97348"/>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DF32D0"/>
    <w:rPr>
      <w:b/>
      <w:bCs/>
    </w:rPr>
  </w:style>
  <w:style w:type="character" w:customStyle="1" w:styleId="CommentTextChar">
    <w:name w:val="Comment Text Char"/>
    <w:basedOn w:val="DefaultParagraphFont"/>
    <w:link w:val="CommentText"/>
    <w:uiPriority w:val="99"/>
    <w:rsid w:val="00DF32D0"/>
    <w:rPr>
      <w:lang w:eastAsia="en-US"/>
    </w:rPr>
  </w:style>
  <w:style w:type="character" w:customStyle="1" w:styleId="CommentSubjectChar">
    <w:name w:val="Comment Subject Char"/>
    <w:basedOn w:val="CommentTextChar"/>
    <w:link w:val="CommentSubject"/>
    <w:rsid w:val="00DF32D0"/>
    <w:rPr>
      <w:lang w:eastAsia="en-US"/>
    </w:rPr>
  </w:style>
  <w:style w:type="paragraph" w:styleId="Revision">
    <w:name w:val="Revision"/>
    <w:hidden/>
    <w:uiPriority w:val="99"/>
    <w:semiHidden/>
    <w:rsid w:val="00DF32D0"/>
    <w:rPr>
      <w:sz w:val="22"/>
      <w:lang w:eastAsia="en-US"/>
    </w:rPr>
  </w:style>
  <w:style w:type="paragraph" w:customStyle="1" w:styleId="Legal2L1">
    <w:name w:val="Legal2_L1"/>
    <w:basedOn w:val="Normal"/>
    <w:next w:val="Normal"/>
    <w:rsid w:val="00A85422"/>
    <w:pPr>
      <w:numPr>
        <w:numId w:val="34"/>
      </w:numPr>
      <w:spacing w:after="240"/>
      <w:outlineLvl w:val="0"/>
    </w:pPr>
  </w:style>
  <w:style w:type="paragraph" w:customStyle="1" w:styleId="Legal2L2">
    <w:name w:val="Legal2_L2"/>
    <w:basedOn w:val="Legal2L1"/>
    <w:next w:val="Normal"/>
    <w:rsid w:val="00A85422"/>
    <w:pPr>
      <w:numPr>
        <w:ilvl w:val="1"/>
      </w:numPr>
      <w:outlineLvl w:val="1"/>
    </w:pPr>
  </w:style>
  <w:style w:type="paragraph" w:customStyle="1" w:styleId="Legal2L3">
    <w:name w:val="Legal2_L3"/>
    <w:basedOn w:val="Legal2L2"/>
    <w:next w:val="Normal"/>
    <w:rsid w:val="00A85422"/>
    <w:pPr>
      <w:numPr>
        <w:ilvl w:val="2"/>
      </w:numPr>
      <w:outlineLvl w:val="2"/>
    </w:pPr>
  </w:style>
  <w:style w:type="paragraph" w:customStyle="1" w:styleId="Legal2L4">
    <w:name w:val="Legal2_L4"/>
    <w:basedOn w:val="Legal2L3"/>
    <w:next w:val="Normal"/>
    <w:rsid w:val="00A85422"/>
    <w:pPr>
      <w:numPr>
        <w:ilvl w:val="3"/>
      </w:numPr>
      <w:outlineLvl w:val="3"/>
    </w:pPr>
  </w:style>
  <w:style w:type="paragraph" w:customStyle="1" w:styleId="Legal2L5">
    <w:name w:val="Legal2_L5"/>
    <w:basedOn w:val="Legal2L4"/>
    <w:next w:val="Normal"/>
    <w:rsid w:val="00A85422"/>
    <w:pPr>
      <w:numPr>
        <w:ilvl w:val="4"/>
      </w:numPr>
      <w:outlineLvl w:val="4"/>
    </w:pPr>
  </w:style>
  <w:style w:type="paragraph" w:customStyle="1" w:styleId="Legal2L6">
    <w:name w:val="Legal2_L6"/>
    <w:basedOn w:val="Legal2L5"/>
    <w:next w:val="Normal"/>
    <w:rsid w:val="00A85422"/>
    <w:pPr>
      <w:numPr>
        <w:ilvl w:val="5"/>
      </w:numPr>
      <w:outlineLvl w:val="5"/>
    </w:pPr>
  </w:style>
  <w:style w:type="paragraph" w:customStyle="1" w:styleId="Legal2L7">
    <w:name w:val="Legal2_L7"/>
    <w:basedOn w:val="Legal2L6"/>
    <w:next w:val="Normal"/>
    <w:rsid w:val="00A85422"/>
    <w:pPr>
      <w:numPr>
        <w:ilvl w:val="6"/>
      </w:numPr>
      <w:outlineLvl w:val="6"/>
    </w:pPr>
  </w:style>
  <w:style w:type="paragraph" w:customStyle="1" w:styleId="Legal2L8">
    <w:name w:val="Legal2_L8"/>
    <w:basedOn w:val="Legal2L7"/>
    <w:next w:val="Normal"/>
    <w:rsid w:val="00A85422"/>
    <w:pPr>
      <w:numPr>
        <w:ilvl w:val="7"/>
      </w:numPr>
      <w:outlineLvl w:val="7"/>
    </w:pPr>
  </w:style>
  <w:style w:type="paragraph" w:customStyle="1" w:styleId="Legal2L9">
    <w:name w:val="Legal2_L9"/>
    <w:basedOn w:val="Legal2L8"/>
    <w:next w:val="Normal"/>
    <w:rsid w:val="00A85422"/>
    <w:pPr>
      <w:numPr>
        <w:ilvl w:val="8"/>
      </w:numPr>
      <w:outlineLvl w:val="8"/>
    </w:pPr>
  </w:style>
  <w:style w:type="paragraph" w:styleId="ListParagraph">
    <w:name w:val="List Paragraph"/>
    <w:aliases w:val="Style 99,List Paragraph 1"/>
    <w:basedOn w:val="Normal"/>
    <w:link w:val="ListParagraphChar"/>
    <w:uiPriority w:val="34"/>
    <w:qFormat/>
    <w:rsid w:val="003B6EF4"/>
    <w:pPr>
      <w:ind w:left="720"/>
      <w:contextualSpacing/>
    </w:pPr>
  </w:style>
  <w:style w:type="paragraph" w:customStyle="1" w:styleId="RFPA">
    <w:name w:val="RFPA"/>
    <w:basedOn w:val="RFP1"/>
    <w:autoRedefine/>
    <w:rsid w:val="00A36776"/>
    <w:pPr>
      <w:numPr>
        <w:ilvl w:val="1"/>
      </w:numPr>
      <w:ind w:hanging="720"/>
    </w:pPr>
    <w:rPr>
      <w:caps w:val="0"/>
      <w:u w:val="none"/>
    </w:rPr>
  </w:style>
  <w:style w:type="paragraph" w:customStyle="1" w:styleId="RFP1">
    <w:name w:val="RFP1"/>
    <w:basedOn w:val="Normal"/>
    <w:autoRedefine/>
    <w:rsid w:val="00A36776"/>
    <w:pPr>
      <w:numPr>
        <w:numId w:val="35"/>
      </w:numPr>
    </w:pPr>
    <w:rPr>
      <w:rFonts w:eastAsia="Times"/>
      <w:caps/>
      <w:u w:val="single"/>
    </w:rPr>
  </w:style>
  <w:style w:type="paragraph" w:customStyle="1" w:styleId="RFPa0">
    <w:name w:val="RFP(a)"/>
    <w:basedOn w:val="Normal"/>
    <w:rsid w:val="00A36776"/>
    <w:pPr>
      <w:numPr>
        <w:ilvl w:val="3"/>
        <w:numId w:val="35"/>
      </w:numPr>
      <w:tabs>
        <w:tab w:val="left" w:pos="1440"/>
      </w:tabs>
    </w:pPr>
    <w:rPr>
      <w:rFonts w:eastAsia="Times"/>
    </w:rPr>
  </w:style>
  <w:style w:type="table" w:styleId="TableGrid">
    <w:name w:val="Table Grid"/>
    <w:basedOn w:val="TableNormal"/>
    <w:uiPriority w:val="59"/>
    <w:rsid w:val="00A3677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8652A"/>
    <w:rPr>
      <w:sz w:val="22"/>
      <w:lang w:eastAsia="en-US"/>
    </w:rPr>
  </w:style>
  <w:style w:type="character" w:customStyle="1" w:styleId="HeaderChar">
    <w:name w:val="Header Char"/>
    <w:basedOn w:val="DefaultParagraphFont"/>
    <w:link w:val="Header"/>
    <w:rsid w:val="00D60FF0"/>
    <w:rPr>
      <w:sz w:val="22"/>
      <w:lang w:eastAsia="en-US"/>
    </w:rPr>
  </w:style>
  <w:style w:type="numbering" w:customStyle="1" w:styleId="MOUList">
    <w:name w:val="MOU List"/>
    <w:rsid w:val="00902494"/>
    <w:pPr>
      <w:numPr>
        <w:numId w:val="41"/>
      </w:numPr>
    </w:pPr>
  </w:style>
  <w:style w:type="character" w:customStyle="1" w:styleId="FootnoteTextChar">
    <w:name w:val="Footnote Text Char"/>
    <w:basedOn w:val="DefaultParagraphFont"/>
    <w:link w:val="FootnoteText"/>
    <w:uiPriority w:val="99"/>
    <w:rsid w:val="00902494"/>
    <w:rPr>
      <w:sz w:val="22"/>
      <w:lang w:eastAsia="en-US"/>
    </w:rPr>
  </w:style>
  <w:style w:type="paragraph" w:customStyle="1" w:styleId="Apnd1">
    <w:name w:val="Apnd 1"/>
    <w:basedOn w:val="ListParagraph"/>
    <w:link w:val="Apnd1Char"/>
    <w:qFormat/>
    <w:rsid w:val="00E523F2"/>
    <w:pPr>
      <w:ind w:left="0"/>
      <w:contextualSpacing w:val="0"/>
    </w:pPr>
    <w:rPr>
      <w:rFonts w:asciiTheme="majorHAnsi" w:eastAsia="Times" w:hAnsiTheme="majorHAnsi" w:cstheme="majorHAnsi"/>
      <w:b/>
    </w:rPr>
  </w:style>
  <w:style w:type="character" w:customStyle="1" w:styleId="Apnd1Char">
    <w:name w:val="Apnd 1 Char"/>
    <w:basedOn w:val="DefaultParagraphFont"/>
    <w:link w:val="Apnd1"/>
    <w:rsid w:val="00E523F2"/>
    <w:rPr>
      <w:rFonts w:asciiTheme="majorHAnsi" w:eastAsia="Times" w:hAnsiTheme="majorHAnsi" w:cstheme="majorHAnsi"/>
      <w:b/>
      <w:sz w:val="22"/>
      <w:szCs w:val="22"/>
      <w:lang w:eastAsia="en-US"/>
    </w:rPr>
  </w:style>
  <w:style w:type="paragraph" w:customStyle="1" w:styleId="bodytextindent0">
    <w:name w:val="#body text=indent 0"/>
    <w:basedOn w:val="Normal"/>
    <w:rsid w:val="00E523F2"/>
    <w:pPr>
      <w:autoSpaceDE w:val="0"/>
      <w:autoSpaceDN w:val="0"/>
      <w:adjustRightInd w:val="0"/>
    </w:pPr>
    <w:rPr>
      <w:lang w:val="en-CA"/>
    </w:rPr>
  </w:style>
  <w:style w:type="character" w:customStyle="1" w:styleId="Heading1Char">
    <w:name w:val="Heading 1 Char"/>
    <w:aliases w:val="Head1 Char,Heading apps Char,H1 Char,1 Char,h1 Char,Heading1 Char,Heading 10 Char,H11 Char,H12 Char,H111 Char,H13 Char,H112 Char,H14 Char,H113 Char,H15 Char,H114 Char,Heading 101 Char,Head11 Char,Heading apps1 Char,Heading 102 Char,I Char"/>
    <w:basedOn w:val="DefaultParagraphFont"/>
    <w:link w:val="Heading1"/>
    <w:uiPriority w:val="9"/>
    <w:rsid w:val="00782B64"/>
    <w:rPr>
      <w:rFonts w:asciiTheme="majorHAnsi" w:eastAsiaTheme="majorEastAsia" w:hAnsiTheme="majorHAnsi"/>
      <w:b/>
      <w:bCs/>
      <w:kern w:val="32"/>
      <w:sz w:val="32"/>
      <w:szCs w:val="32"/>
      <w:lang w:eastAsia="en-US"/>
    </w:rPr>
  </w:style>
  <w:style w:type="character" w:customStyle="1" w:styleId="Heading3Char">
    <w:name w:val="Heading 3 Char"/>
    <w:aliases w:val="h3 Char,Head 3 Char,heading 3 Char,h31 Char,h32 Char,H3 Char,H31 Char,Table Attribute Heading Char,L3 Char,Hd2 Char,(Alt+3) Char,(Alt+3)1 Char,(Alt+3)2 Char,(Alt+3)3 Char,(Alt+3)4 Char,(Alt+3)5 Char,(Alt+3)6 Char,(Alt+3)11 Char,3 Char"/>
    <w:basedOn w:val="DefaultParagraphFont"/>
    <w:link w:val="Heading3"/>
    <w:uiPriority w:val="9"/>
    <w:rsid w:val="00782B64"/>
    <w:rPr>
      <w:rFonts w:asciiTheme="majorHAnsi" w:eastAsiaTheme="majorEastAsia" w:hAnsiTheme="majorHAnsi"/>
      <w:b/>
      <w:bCs/>
      <w:sz w:val="26"/>
      <w:szCs w:val="26"/>
      <w:lang w:eastAsia="en-US"/>
    </w:rPr>
  </w:style>
  <w:style w:type="character" w:customStyle="1" w:styleId="Heading6Char">
    <w:name w:val="Heading 6 Char"/>
    <w:aliases w:val="6 Char,H6 Char,h6 Char,sub-dash Char,sd Char"/>
    <w:basedOn w:val="DefaultParagraphFont"/>
    <w:link w:val="Heading6"/>
    <w:uiPriority w:val="9"/>
    <w:rsid w:val="00782B64"/>
    <w:rPr>
      <w:rFonts w:asciiTheme="minorHAnsi" w:eastAsiaTheme="minorHAnsi" w:hAnsiTheme="minorHAnsi"/>
      <w:b/>
      <w:bCs/>
      <w:sz w:val="24"/>
      <w:szCs w:val="24"/>
      <w:lang w:eastAsia="en-US"/>
    </w:rPr>
  </w:style>
  <w:style w:type="character" w:customStyle="1" w:styleId="Heading7Char">
    <w:name w:val="Heading 7 Char"/>
    <w:aliases w:val="7 Char,h7 Char"/>
    <w:basedOn w:val="DefaultParagraphFont"/>
    <w:link w:val="Heading7"/>
    <w:uiPriority w:val="9"/>
    <w:rsid w:val="00782B64"/>
    <w:rPr>
      <w:rFonts w:asciiTheme="minorHAnsi" w:eastAsiaTheme="minorHAnsi" w:hAnsiTheme="minorHAnsi"/>
      <w:sz w:val="24"/>
      <w:szCs w:val="24"/>
      <w:lang w:eastAsia="en-US"/>
    </w:rPr>
  </w:style>
  <w:style w:type="character" w:customStyle="1" w:styleId="Heading8Char">
    <w:name w:val="Heading 8 Char"/>
    <w:aliases w:val="8 Char,h8 Char"/>
    <w:basedOn w:val="DefaultParagraphFont"/>
    <w:link w:val="Heading8"/>
    <w:uiPriority w:val="9"/>
    <w:rsid w:val="00782B64"/>
    <w:rPr>
      <w:rFonts w:asciiTheme="minorHAnsi" w:eastAsiaTheme="minorHAnsi" w:hAnsiTheme="minorHAnsi"/>
      <w:i/>
      <w:iCs/>
      <w:sz w:val="24"/>
      <w:szCs w:val="24"/>
      <w:lang w:eastAsia="en-US"/>
    </w:rPr>
  </w:style>
  <w:style w:type="character" w:customStyle="1" w:styleId="Heading9Char">
    <w:name w:val="Heading 9 Char"/>
    <w:aliases w:val="9 Char,h9 Char"/>
    <w:basedOn w:val="DefaultParagraphFont"/>
    <w:link w:val="Heading9"/>
    <w:uiPriority w:val="9"/>
    <w:rsid w:val="00782B64"/>
    <w:rPr>
      <w:rFonts w:asciiTheme="majorHAnsi" w:eastAsiaTheme="majorEastAsia" w:hAnsiTheme="majorHAnsi"/>
      <w:sz w:val="24"/>
      <w:szCs w:val="24"/>
      <w:lang w:eastAsia="en-US"/>
    </w:rPr>
  </w:style>
  <w:style w:type="character" w:customStyle="1" w:styleId="TitleChar">
    <w:name w:val="Title Char"/>
    <w:aliases w:val="Heading 31 Char"/>
    <w:basedOn w:val="DefaultParagraphFont"/>
    <w:link w:val="Title"/>
    <w:uiPriority w:val="10"/>
    <w:rsid w:val="00782B64"/>
    <w:rPr>
      <w:rFonts w:asciiTheme="majorHAnsi" w:eastAsiaTheme="majorEastAsia" w:hAnsiTheme="majorHAnsi"/>
      <w:b/>
      <w:bCs/>
      <w:kern w:val="28"/>
      <w:sz w:val="32"/>
      <w:szCs w:val="32"/>
      <w:lang w:eastAsia="en-US"/>
    </w:rPr>
  </w:style>
  <w:style w:type="paragraph" w:styleId="Subtitle">
    <w:name w:val="Subtitle"/>
    <w:basedOn w:val="Normal"/>
    <w:next w:val="Normal"/>
    <w:link w:val="SubtitleChar"/>
    <w:uiPriority w:val="11"/>
    <w:qFormat/>
    <w:rsid w:val="00782B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82B64"/>
    <w:rPr>
      <w:rFonts w:asciiTheme="majorHAnsi" w:eastAsiaTheme="majorEastAsia" w:hAnsiTheme="majorHAnsi"/>
      <w:sz w:val="24"/>
      <w:szCs w:val="24"/>
      <w:lang w:eastAsia="en-US"/>
    </w:rPr>
  </w:style>
  <w:style w:type="paragraph" w:styleId="TOCHeading">
    <w:name w:val="TOC Heading"/>
    <w:basedOn w:val="Heading1"/>
    <w:next w:val="Normal"/>
    <w:uiPriority w:val="39"/>
    <w:semiHidden/>
    <w:unhideWhenUsed/>
    <w:qFormat/>
    <w:rsid w:val="00782B64"/>
    <w:pPr>
      <w:outlineLvl w:val="9"/>
    </w:pPr>
  </w:style>
  <w:style w:type="character" w:customStyle="1" w:styleId="Heading4Char">
    <w:name w:val="Heading 4 Char"/>
    <w:aliases w:val="4 Char,h4 Char,H4 Char,Map Title Char,Title 1 Char,Sub-subheading Char,Heading 4 Char Char1 Char1,Heading 4 Char Char Char Char Char,Heading 4 Char Char1 Char Char,Heading 4 Char1 Char Char Char1 Char"/>
    <w:basedOn w:val="DefaultParagraphFont"/>
    <w:link w:val="Heading4"/>
    <w:rsid w:val="00930C41"/>
    <w:rPr>
      <w:rFonts w:asciiTheme="minorHAnsi" w:eastAsiaTheme="minorHAnsi" w:hAnsiTheme="minorHAnsi"/>
      <w:sz w:val="24"/>
      <w:szCs w:val="24"/>
      <w:lang w:eastAsia="en-US"/>
    </w:rPr>
  </w:style>
  <w:style w:type="paragraph" w:customStyle="1" w:styleId="JBCMHeading2">
    <w:name w:val="JBCM Heading 2"/>
    <w:basedOn w:val="Normal"/>
    <w:next w:val="Normal"/>
    <w:qFormat/>
    <w:rsid w:val="00930C41"/>
    <w:pPr>
      <w:spacing w:before="240" w:after="60"/>
      <w:outlineLvl w:val="0"/>
    </w:pPr>
    <w:rPr>
      <w:rFonts w:asciiTheme="majorHAnsi" w:eastAsiaTheme="minorEastAsia" w:hAnsiTheme="majorHAnsi"/>
      <w:b/>
      <w:caps/>
      <w:szCs w:val="20"/>
      <w:lang w:bidi="en-US"/>
    </w:rPr>
  </w:style>
  <w:style w:type="character" w:customStyle="1" w:styleId="ListParagraphChar">
    <w:name w:val="List Paragraph Char"/>
    <w:aliases w:val="Style 99 Char,List Paragraph 1 Char"/>
    <w:link w:val="ListParagraph"/>
    <w:uiPriority w:val="34"/>
    <w:rsid w:val="00531FEE"/>
    <w:rPr>
      <w:rFonts w:asciiTheme="minorHAnsi" w:eastAsiaTheme="minorHAnsi" w:hAnsiTheme="minorHAnsi" w:cstheme="minorBidi"/>
      <w:sz w:val="22"/>
      <w:szCs w:val="22"/>
      <w:lang w:eastAsia="en-US"/>
    </w:rPr>
  </w:style>
  <w:style w:type="character" w:customStyle="1" w:styleId="cf01">
    <w:name w:val="cf01"/>
    <w:basedOn w:val="DefaultParagraphFont"/>
    <w:rsid w:val="005320B6"/>
    <w:rPr>
      <w:rFonts w:ascii="Segoe UI" w:hAnsi="Segoe UI" w:cs="Segoe UI" w:hint="default"/>
      <w:b/>
      <w:bCs/>
      <w:sz w:val="18"/>
      <w:szCs w:val="18"/>
      <w:u w:val="single"/>
    </w:rPr>
  </w:style>
  <w:style w:type="character" w:customStyle="1" w:styleId="cf11">
    <w:name w:val="cf11"/>
    <w:basedOn w:val="DefaultParagraphFont"/>
    <w:rsid w:val="005320B6"/>
    <w:rPr>
      <w:rFonts w:ascii="Segoe UI" w:hAnsi="Segoe UI" w:cs="Segoe UI" w:hint="default"/>
      <w:b/>
      <w:bCs/>
      <w:sz w:val="18"/>
      <w:szCs w:val="18"/>
    </w:rPr>
  </w:style>
  <w:style w:type="character" w:customStyle="1" w:styleId="cf21">
    <w:name w:val="cf21"/>
    <w:basedOn w:val="DefaultParagraphFont"/>
    <w:rsid w:val="005320B6"/>
    <w:rPr>
      <w:rFonts w:ascii="Segoe UI" w:hAnsi="Segoe UI" w:cs="Segoe UI" w:hint="default"/>
      <w:b/>
      <w:bCs/>
      <w:i/>
      <w:iCs/>
      <w:sz w:val="18"/>
      <w:szCs w:val="18"/>
    </w:rPr>
  </w:style>
  <w:style w:type="character" w:customStyle="1" w:styleId="cf31">
    <w:name w:val="cf31"/>
    <w:basedOn w:val="DefaultParagraphFont"/>
    <w:rsid w:val="005320B6"/>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71658">
      <w:bodyDiv w:val="1"/>
      <w:marLeft w:val="0"/>
      <w:marRight w:val="0"/>
      <w:marTop w:val="0"/>
      <w:marBottom w:val="0"/>
      <w:divBdr>
        <w:top w:val="none" w:sz="0" w:space="0" w:color="auto"/>
        <w:left w:val="none" w:sz="0" w:space="0" w:color="auto"/>
        <w:bottom w:val="none" w:sz="0" w:space="0" w:color="auto"/>
        <w:right w:val="none" w:sz="0" w:space="0" w:color="auto"/>
      </w:divBdr>
    </w:div>
    <w:div w:id="528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microsoft.com/office/2016/09/relationships/commentsIds" Target="commentsIds.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19016</Words>
  <Characters>108396</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2023-12-08T18:35:00Z</dcterms:created>
  <dcterms:modified xsi:type="dcterms:W3CDTF">2023-12-08T19:02:00Z</dcterms:modified>
</cp:coreProperties>
</file>